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D8517" w14:textId="77777777" w:rsidR="00226D53" w:rsidRDefault="00226D53" w:rsidP="00B063DC">
      <w:pPr>
        <w:pStyle w:val="Kopfzeile"/>
      </w:pPr>
      <w:bookmarkStart w:id="0" w:name="_GoBack"/>
      <w:bookmarkEnd w:id="0"/>
    </w:p>
    <w:p w14:paraId="4DB774F6" w14:textId="3C3E8259" w:rsidR="00CC6210" w:rsidRDefault="00D646FB" w:rsidP="00F9167A">
      <w:pPr>
        <w:pStyle w:val="Titel-Subberschrift"/>
        <w:framePr w:h="9496" w:wrap="notBeside" w:vAnchor="page" w:y="6346"/>
        <w:spacing w:after="0"/>
      </w:pPr>
      <w:r>
        <w:t>Beschreibung der</w:t>
      </w:r>
      <w:del w:id="1" w:author="IQTIG" w:date="2020-04-28T19:39:00Z">
        <w:r>
          <w:br/>
        </w:r>
      </w:del>
      <w:ins w:id="2" w:author="IQTIG" w:date="2020-04-28T19:39:00Z">
        <w:r w:rsidR="00CD6FF5">
          <w:t xml:space="preserve"> </w:t>
        </w:r>
      </w:ins>
      <w:r w:rsidR="00CD6FF5">
        <w:t>Qualitätsindikatoren</w:t>
      </w:r>
      <w:del w:id="3" w:author="IQTIG" w:date="2020-04-28T19:39:00Z">
        <w:r w:rsidR="009F2AFF">
          <w:delText xml:space="preserve"> </w:delText>
        </w:r>
      </w:del>
      <w:ins w:id="4" w:author="IQTIG" w:date="2020-04-28T19:39:00Z">
        <w:r>
          <w:br/>
        </w:r>
      </w:ins>
      <w:r w:rsidR="009F2AFF">
        <w:t>und Kennzahlen</w:t>
      </w:r>
      <w:del w:id="5" w:author="IQTIG" w:date="2020-04-28T19:39:00Z">
        <w:r>
          <w:br/>
        </w:r>
      </w:del>
      <w:ins w:id="6" w:author="IQTIG" w:date="2020-04-28T19:39:00Z">
        <w:r w:rsidR="00CD6FF5">
          <w:t xml:space="preserve"> </w:t>
        </w:r>
      </w:ins>
      <w:r w:rsidR="00F409F8">
        <w:t xml:space="preserve">nach </w:t>
      </w:r>
      <w:r>
        <w:t>QSKH-RL</w:t>
      </w:r>
    </w:p>
    <w:p w14:paraId="120ED54A" w14:textId="77777777" w:rsidR="00A24618" w:rsidRDefault="00A24618" w:rsidP="00F9167A">
      <w:pPr>
        <w:pStyle w:val="Titel-berschrift"/>
        <w:framePr w:h="9496" w:wrap="notBeside" w:vAnchor="page" w:y="6346"/>
        <w:suppressAutoHyphens/>
        <w:spacing w:before="240" w:after="0"/>
        <w:rPr>
          <w:ins w:id="7" w:author="IQTIG" w:date="2020-04-28T19:39:00Z"/>
        </w:rPr>
      </w:pPr>
    </w:p>
    <w:p w14:paraId="5E193C24" w14:textId="77777777" w:rsidR="00022543" w:rsidRPr="00022543" w:rsidRDefault="009F2AFF" w:rsidP="00E03FC9">
      <w:pPr>
        <w:pStyle w:val="Titel-berschrift"/>
        <w:framePr w:h="9496" w:wrap="notBeside" w:vAnchor="page" w:y="6346"/>
        <w:suppressAutoHyphens/>
      </w:pPr>
      <w:r>
        <w:t>Hüftgelenknahe Femurfraktur mit osteosynthetischer Versorgung</w:t>
      </w:r>
    </w:p>
    <w:p w14:paraId="09251D21" w14:textId="451B6D51" w:rsidR="00022543" w:rsidRDefault="00022543" w:rsidP="00FA117E">
      <w:pPr>
        <w:pStyle w:val="Titel-Subberschrift"/>
        <w:framePr w:h="9496" w:wrap="notBeside" w:vAnchor="page" w:y="6346"/>
      </w:pPr>
      <w:r>
        <w:t xml:space="preserve">Erfassungsjahr </w:t>
      </w:r>
      <w:del w:id="8" w:author="IQTIG" w:date="2020-04-28T19:39:00Z">
        <w:r w:rsidR="00F409F8">
          <w:delText>2018</w:delText>
        </w:r>
      </w:del>
      <w:ins w:id="9" w:author="IQTIG" w:date="2020-04-28T19:39:00Z">
        <w:r>
          <w:t>2019</w:t>
        </w:r>
      </w:ins>
    </w:p>
    <w:p w14:paraId="6FDB2B9D" w14:textId="77777777" w:rsidR="00DA46B2" w:rsidRDefault="00DA46B2" w:rsidP="00FA117E">
      <w:pPr>
        <w:pStyle w:val="TitelseiteStand"/>
        <w:framePr w:h="9496" w:wrap="notBeside" w:vAnchor="page" w:y="6346"/>
        <w:rPr>
          <w:ins w:id="10" w:author="IQTIG" w:date="2020-04-28T19:39:00Z"/>
        </w:rPr>
      </w:pPr>
    </w:p>
    <w:p w14:paraId="462521D1" w14:textId="001EC4D5" w:rsidR="009F2AFF" w:rsidRPr="009F2AFF" w:rsidRDefault="009F2AFF" w:rsidP="00FA117E">
      <w:pPr>
        <w:pStyle w:val="TitelseiteStand"/>
        <w:framePr w:h="9496" w:wrap="notBeside" w:vAnchor="page" w:y="6346"/>
      </w:pPr>
      <w:r w:rsidRPr="009F2AFF">
        <w:t xml:space="preserve">Stand: </w:t>
      </w:r>
      <w:del w:id="11" w:author="IQTIG" w:date="2020-04-28T19:39:00Z">
        <w:r>
          <w:delText>11</w:delText>
        </w:r>
      </w:del>
      <w:ins w:id="12" w:author="IQTIG" w:date="2020-04-28T19:39:00Z">
        <w:r>
          <w:t>29</w:t>
        </w:r>
      </w:ins>
      <w:r>
        <w:t>.04.</w:t>
      </w:r>
      <w:del w:id="13" w:author="IQTIG" w:date="2020-04-28T19:39:00Z">
        <w:r>
          <w:delText>2019</w:delText>
        </w:r>
      </w:del>
      <w:ins w:id="14" w:author="IQTIG" w:date="2020-04-28T19:39:00Z">
        <w:r>
          <w:t>2020</w:t>
        </w:r>
      </w:ins>
    </w:p>
    <w:p w14:paraId="198F2B77"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2483343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587726D4" w14:textId="77777777" w:rsidR="00A000B3" w:rsidRPr="001103BB" w:rsidRDefault="00A000B3" w:rsidP="000F3DAF">
      <w:pPr>
        <w:pStyle w:val="berschriftTitelei"/>
        <w:outlineLvl w:val="9"/>
      </w:pPr>
      <w:bookmarkStart w:id="15" w:name="_Toc1482030_1"/>
      <w:bookmarkStart w:id="16" w:name="_Toc1737405_1"/>
      <w:bookmarkStart w:id="17" w:name="_Toc1737430_1"/>
      <w:bookmarkStart w:id="18" w:name="_Toc1737502_1"/>
      <w:r w:rsidRPr="001103BB">
        <w:lastRenderedPageBreak/>
        <w:t>Impressum</w:t>
      </w:r>
      <w:bookmarkEnd w:id="15"/>
      <w:bookmarkEnd w:id="16"/>
      <w:bookmarkEnd w:id="17"/>
      <w:bookmarkEnd w:id="18"/>
    </w:p>
    <w:p w14:paraId="6E196EBA" w14:textId="3771D6FA" w:rsidR="000C1A88" w:rsidRDefault="00A000B3" w:rsidP="000C1A88">
      <w:pPr>
        <w:pStyle w:val="StandardImpressum"/>
        <w:spacing w:after="0"/>
        <w:rPr>
          <w:ins w:id="19" w:author="IQTIG" w:date="2020-04-28T19:39:00Z"/>
          <w:b/>
        </w:rPr>
      </w:pPr>
      <w:r w:rsidRPr="00EC19C9">
        <w:rPr>
          <w:b/>
        </w:rPr>
        <w:t>Thema:</w:t>
      </w:r>
      <w:del w:id="20" w:author="IQTIG" w:date="2020-04-28T19:39:00Z">
        <w:r>
          <w:br/>
        </w:r>
      </w:del>
    </w:p>
    <w:p w14:paraId="60B9BBFF" w14:textId="2551061F" w:rsidR="00A80B33" w:rsidRDefault="00A80B33" w:rsidP="00A14DD3">
      <w:pPr>
        <w:pStyle w:val="StandardImpressumkeineSilbentrennung"/>
      </w:pPr>
      <w:r>
        <w:t xml:space="preserve">Beschreibung der Qualitätsindikatoren und Kennzahlen nach QSKH-RL. Hüftgelenknahe Femurfraktur mit osteosynthetischer Versorgung. </w:t>
      </w:r>
      <w:ins w:id="21" w:author="IQTIG" w:date="2020-04-28T19:39:00Z">
        <w:r>
          <w:t xml:space="preserve">Rechenregeln für das </w:t>
        </w:r>
      </w:ins>
      <w:r>
        <w:t xml:space="preserve">Erfassungsjahr </w:t>
      </w:r>
      <w:del w:id="22" w:author="IQTIG" w:date="2020-04-28T19:39:00Z">
        <w:r w:rsidR="00A000B3">
          <w:delText>2018</w:delText>
        </w:r>
      </w:del>
      <w:ins w:id="23" w:author="IQTIG" w:date="2020-04-28T19:39:00Z">
        <w:r>
          <w:t>2019</w:t>
        </w:r>
      </w:ins>
    </w:p>
    <w:p w14:paraId="506E0B2A" w14:textId="77777777" w:rsidR="00A000B3" w:rsidRDefault="00A000B3" w:rsidP="00A000B3">
      <w:pPr>
        <w:pStyle w:val="StandardImpressum"/>
      </w:pPr>
      <w:r w:rsidRPr="00EC19C9">
        <w:rPr>
          <w:b/>
        </w:rPr>
        <w:t>Auftraggeber:</w:t>
      </w:r>
      <w:r>
        <w:rPr>
          <w:b/>
        </w:rPr>
        <w:br/>
      </w:r>
      <w:r w:rsidRPr="005F3E57">
        <w:t>Gemeinsamer Bundesausschuss</w:t>
      </w:r>
    </w:p>
    <w:p w14:paraId="28AF28D2" w14:textId="1E2F9434" w:rsidR="00A000B3" w:rsidRPr="005F3E57" w:rsidRDefault="00A000B3" w:rsidP="00A000B3">
      <w:pPr>
        <w:pStyle w:val="StandardImpressum"/>
      </w:pPr>
      <w:r w:rsidRPr="00EC19C9">
        <w:rPr>
          <w:b/>
        </w:rPr>
        <w:t>Datum der Abgabe:</w:t>
      </w:r>
      <w:r>
        <w:rPr>
          <w:b/>
        </w:rPr>
        <w:br/>
      </w:r>
      <w:del w:id="24" w:author="IQTIG" w:date="2020-04-28T19:39:00Z">
        <w:r>
          <w:delText>11</w:delText>
        </w:r>
      </w:del>
      <w:ins w:id="25" w:author="IQTIG" w:date="2020-04-28T19:39:00Z">
        <w:r>
          <w:t>29</w:t>
        </w:r>
      </w:ins>
      <w:r>
        <w:t>.04.</w:t>
      </w:r>
      <w:del w:id="26" w:author="IQTIG" w:date="2020-04-28T19:39:00Z">
        <w:r>
          <w:delText>2019</w:delText>
        </w:r>
      </w:del>
      <w:ins w:id="27" w:author="IQTIG" w:date="2020-04-28T19:39:00Z">
        <w:r>
          <w:t>2020</w:t>
        </w:r>
      </w:ins>
    </w:p>
    <w:p w14:paraId="62BDBC9B"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3F9689E" w14:textId="77777777" w:rsidR="00A000B3" w:rsidRPr="005F3E57" w:rsidRDefault="00A000B3" w:rsidP="00A000B3">
      <w:pPr>
        <w:pStyle w:val="StandardImpressum"/>
      </w:pPr>
      <w:r w:rsidRPr="005F3E57">
        <w:t>Katharina-Heinroth-Ufer 1</w:t>
      </w:r>
      <w:r w:rsidRPr="005F3E57">
        <w:br/>
        <w:t>10787 Berlin</w:t>
      </w:r>
    </w:p>
    <w:p w14:paraId="322F34DD"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80BD65B" w14:textId="77777777" w:rsidR="00907B99" w:rsidRDefault="00862684" w:rsidP="00091365">
      <w:pPr>
        <w:pStyle w:val="IQTIG-Hyperlinlk"/>
      </w:pPr>
      <w:hyperlink r:id="rId10" w:history="1">
        <w:r w:rsidR="006D08D6" w:rsidRPr="002B1243">
          <w:t>verfahrenssupport@iqtig.org</w:t>
        </w:r>
      </w:hyperlink>
      <w:r w:rsidR="00A000B3" w:rsidRPr="002B1243">
        <w:br/>
        <w:t>https://www.iqtig.org</w:t>
      </w:r>
    </w:p>
    <w:bookmarkStart w:id="28" w:name="_Toc1482031_1" w:displacedByCustomXml="next"/>
    <w:bookmarkStart w:id="29" w:name="_Toc1737406_1" w:displacedByCustomXml="next"/>
    <w:bookmarkStart w:id="30" w:name="_Toc1737431_1" w:displacedByCustomXml="next"/>
    <w:bookmarkStart w:id="31" w:name="_Toc1737503_1" w:displacedByCustomXml="next"/>
    <w:bookmarkStart w:id="3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592B3341" w14:textId="77777777" w:rsidR="00CA1189" w:rsidRPr="00503242" w:rsidRDefault="00CA1189" w:rsidP="000F3DAF">
          <w:pPr>
            <w:pStyle w:val="berschriftTitelei"/>
            <w:outlineLvl w:val="9"/>
          </w:pPr>
          <w:r w:rsidRPr="00503242">
            <w:t>Inhaltsverzeichnis</w:t>
          </w:r>
          <w:bookmarkEnd w:id="31"/>
          <w:bookmarkEnd w:id="30"/>
          <w:bookmarkEnd w:id="29"/>
          <w:bookmarkEnd w:id="28"/>
        </w:p>
        <w:p w14:paraId="16145030" w14:textId="789A7517" w:rsidR="00862684"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808" w:history="1">
            <w:r w:rsidR="00862684" w:rsidRPr="00EF431F">
              <w:rPr>
                <w:rStyle w:val="Hyperlink"/>
              </w:rPr>
              <w:t>Einleitung</w:t>
            </w:r>
            <w:r w:rsidR="00862684">
              <w:rPr>
                <w:webHidden/>
              </w:rPr>
              <w:tab/>
            </w:r>
            <w:r w:rsidR="00862684">
              <w:rPr>
                <w:webHidden/>
              </w:rPr>
              <w:fldChar w:fldCharType="begin"/>
            </w:r>
            <w:r w:rsidR="00862684">
              <w:rPr>
                <w:webHidden/>
              </w:rPr>
              <w:instrText xml:space="preserve"> PAGEREF _Toc38995808 \h </w:instrText>
            </w:r>
            <w:r w:rsidR="00862684">
              <w:rPr>
                <w:webHidden/>
              </w:rPr>
            </w:r>
            <w:r w:rsidR="00862684">
              <w:rPr>
                <w:webHidden/>
              </w:rPr>
              <w:fldChar w:fldCharType="separate"/>
            </w:r>
            <w:r w:rsidR="00862684">
              <w:rPr>
                <w:webHidden/>
              </w:rPr>
              <w:t>4</w:t>
            </w:r>
            <w:r w:rsidR="00862684">
              <w:rPr>
                <w:webHidden/>
              </w:rPr>
              <w:fldChar w:fldCharType="end"/>
            </w:r>
          </w:hyperlink>
        </w:p>
        <w:p w14:paraId="2455009B" w14:textId="70FD9576" w:rsidR="00862684" w:rsidRDefault="00862684">
          <w:pPr>
            <w:pStyle w:val="Verzeichnis1"/>
            <w:rPr>
              <w:sz w:val="22"/>
            </w:rPr>
          </w:pPr>
          <w:hyperlink w:anchor="_Toc38995809" w:history="1">
            <w:r w:rsidRPr="00EF431F">
              <w:rPr>
                <w:rStyle w:val="Hyperlink"/>
              </w:rPr>
              <w:t>54030: Präoperative Verweildauer</w:t>
            </w:r>
            <w:r>
              <w:rPr>
                <w:webHidden/>
              </w:rPr>
              <w:tab/>
            </w:r>
            <w:r>
              <w:rPr>
                <w:webHidden/>
              </w:rPr>
              <w:fldChar w:fldCharType="begin"/>
            </w:r>
            <w:r>
              <w:rPr>
                <w:webHidden/>
              </w:rPr>
              <w:instrText xml:space="preserve"> PAGEREF _Toc38995809 \h </w:instrText>
            </w:r>
            <w:r>
              <w:rPr>
                <w:webHidden/>
              </w:rPr>
            </w:r>
            <w:r>
              <w:rPr>
                <w:webHidden/>
              </w:rPr>
              <w:fldChar w:fldCharType="separate"/>
            </w:r>
            <w:r>
              <w:rPr>
                <w:webHidden/>
              </w:rPr>
              <w:t>5</w:t>
            </w:r>
            <w:r>
              <w:rPr>
                <w:webHidden/>
              </w:rPr>
              <w:fldChar w:fldCharType="end"/>
            </w:r>
          </w:hyperlink>
        </w:p>
        <w:p w14:paraId="6C04F281" w14:textId="72DDBED8" w:rsidR="00862684" w:rsidRDefault="00862684">
          <w:pPr>
            <w:pStyle w:val="Verzeichnis1"/>
            <w:rPr>
              <w:sz w:val="22"/>
            </w:rPr>
          </w:pPr>
          <w:hyperlink w:anchor="_Toc38995810" w:history="1">
            <w:r w:rsidRPr="00EF431F">
              <w:rPr>
                <w:rStyle w:val="Hyperlink"/>
              </w:rPr>
              <w:t>54050: Sturzprophylaxe</w:t>
            </w:r>
            <w:r>
              <w:rPr>
                <w:webHidden/>
              </w:rPr>
              <w:tab/>
            </w:r>
            <w:r>
              <w:rPr>
                <w:webHidden/>
              </w:rPr>
              <w:fldChar w:fldCharType="begin"/>
            </w:r>
            <w:r>
              <w:rPr>
                <w:webHidden/>
              </w:rPr>
              <w:instrText xml:space="preserve"> PAGEREF _Toc38995810 \h </w:instrText>
            </w:r>
            <w:r>
              <w:rPr>
                <w:webHidden/>
              </w:rPr>
            </w:r>
            <w:r>
              <w:rPr>
                <w:webHidden/>
              </w:rPr>
              <w:fldChar w:fldCharType="separate"/>
            </w:r>
            <w:r>
              <w:rPr>
                <w:webHidden/>
              </w:rPr>
              <w:t>16</w:t>
            </w:r>
            <w:r>
              <w:rPr>
                <w:webHidden/>
              </w:rPr>
              <w:fldChar w:fldCharType="end"/>
            </w:r>
          </w:hyperlink>
        </w:p>
        <w:p w14:paraId="14D8218C" w14:textId="76D6B094" w:rsidR="00862684" w:rsidRDefault="00862684">
          <w:pPr>
            <w:pStyle w:val="Verzeichnis1"/>
            <w:rPr>
              <w:sz w:val="22"/>
            </w:rPr>
          </w:pPr>
          <w:hyperlink w:anchor="_Toc38995811" w:history="1">
            <w:r w:rsidRPr="00EF431F">
              <w:rPr>
                <w:rStyle w:val="Hyperlink"/>
              </w:rPr>
              <w:t>54033: Verhältnis der beobachteten zur erwarteten Rate (O/E) an Patientinnen und Patienten mit Gehunfähigkeit bei Entlassung</w:t>
            </w:r>
            <w:r>
              <w:rPr>
                <w:webHidden/>
              </w:rPr>
              <w:tab/>
            </w:r>
            <w:r>
              <w:rPr>
                <w:webHidden/>
              </w:rPr>
              <w:fldChar w:fldCharType="begin"/>
            </w:r>
            <w:r>
              <w:rPr>
                <w:webHidden/>
              </w:rPr>
              <w:instrText xml:space="preserve"> PAGEREF _Toc38995811 \h </w:instrText>
            </w:r>
            <w:r>
              <w:rPr>
                <w:webHidden/>
              </w:rPr>
            </w:r>
            <w:r>
              <w:rPr>
                <w:webHidden/>
              </w:rPr>
              <w:fldChar w:fldCharType="separate"/>
            </w:r>
            <w:r>
              <w:rPr>
                <w:webHidden/>
              </w:rPr>
              <w:t>22</w:t>
            </w:r>
            <w:r>
              <w:rPr>
                <w:webHidden/>
              </w:rPr>
              <w:fldChar w:fldCharType="end"/>
            </w:r>
          </w:hyperlink>
        </w:p>
        <w:p w14:paraId="428BB3E1" w14:textId="1B017FE9" w:rsidR="00862684" w:rsidRDefault="00862684">
          <w:pPr>
            <w:pStyle w:val="Verzeichnis1"/>
            <w:rPr>
              <w:sz w:val="22"/>
            </w:rPr>
          </w:pPr>
          <w:hyperlink w:anchor="_Toc38995812" w:history="1">
            <w:r w:rsidRPr="00EF431F">
              <w:rPr>
                <w:rStyle w:val="Hyperlink"/>
              </w:rPr>
              <w:t>54029: Spezifische Komplikationen bei osteosynthetischer Versorgung einer hüftgelenknahen Femurfraktur</w:t>
            </w:r>
            <w:r>
              <w:rPr>
                <w:webHidden/>
              </w:rPr>
              <w:tab/>
            </w:r>
            <w:r>
              <w:rPr>
                <w:webHidden/>
              </w:rPr>
              <w:fldChar w:fldCharType="begin"/>
            </w:r>
            <w:r>
              <w:rPr>
                <w:webHidden/>
              </w:rPr>
              <w:instrText xml:space="preserve"> PAGEREF _Toc38995812 \h </w:instrText>
            </w:r>
            <w:r>
              <w:rPr>
                <w:webHidden/>
              </w:rPr>
            </w:r>
            <w:r>
              <w:rPr>
                <w:webHidden/>
              </w:rPr>
              <w:fldChar w:fldCharType="separate"/>
            </w:r>
            <w:r>
              <w:rPr>
                <w:webHidden/>
              </w:rPr>
              <w:t>31</w:t>
            </w:r>
            <w:r>
              <w:rPr>
                <w:webHidden/>
              </w:rPr>
              <w:fldChar w:fldCharType="end"/>
            </w:r>
          </w:hyperlink>
        </w:p>
        <w:p w14:paraId="0480852D" w14:textId="40EDA2DD" w:rsidR="00862684" w:rsidRDefault="00862684">
          <w:pPr>
            <w:pStyle w:val="Verzeichnis1"/>
            <w:rPr>
              <w:sz w:val="22"/>
            </w:rPr>
          </w:pPr>
          <w:hyperlink w:anchor="_Toc38995813" w:history="1">
            <w:r w:rsidRPr="00EF431F">
              <w:rPr>
                <w:rStyle w:val="Hyperlink"/>
              </w:rPr>
              <w:t>54042: Verhältnis der beobachteten zur erwarteten Rate (O/E) an allgemeinen Komplikationen bei osteosynthetischer Versorgung einer hüftgelenknahen Femurfraktur</w:t>
            </w:r>
            <w:r>
              <w:rPr>
                <w:webHidden/>
              </w:rPr>
              <w:tab/>
            </w:r>
            <w:r>
              <w:rPr>
                <w:webHidden/>
              </w:rPr>
              <w:fldChar w:fldCharType="begin"/>
            </w:r>
            <w:r>
              <w:rPr>
                <w:webHidden/>
              </w:rPr>
              <w:instrText xml:space="preserve"> PAGEREF _Toc38995813 \h </w:instrText>
            </w:r>
            <w:r>
              <w:rPr>
                <w:webHidden/>
              </w:rPr>
            </w:r>
            <w:r>
              <w:rPr>
                <w:webHidden/>
              </w:rPr>
              <w:fldChar w:fldCharType="separate"/>
            </w:r>
            <w:r>
              <w:rPr>
                <w:webHidden/>
              </w:rPr>
              <w:t>39</w:t>
            </w:r>
            <w:r>
              <w:rPr>
                <w:webHidden/>
              </w:rPr>
              <w:fldChar w:fldCharType="end"/>
            </w:r>
          </w:hyperlink>
        </w:p>
        <w:p w14:paraId="5181B8EF" w14:textId="35E19E1D" w:rsidR="00862684" w:rsidRDefault="00862684">
          <w:pPr>
            <w:pStyle w:val="Verzeichnis1"/>
            <w:rPr>
              <w:sz w:val="22"/>
            </w:rPr>
          </w:pPr>
          <w:hyperlink w:anchor="_Toc38995814" w:history="1">
            <w:r w:rsidRPr="00EF431F">
              <w:rPr>
                <w:rStyle w:val="Hyperlink"/>
              </w:rPr>
              <w:t>54046: Verhältnis der beobachteten zur erwarteten Rate (O/E) an Todesfällen</w:t>
            </w:r>
            <w:r>
              <w:rPr>
                <w:webHidden/>
              </w:rPr>
              <w:tab/>
            </w:r>
            <w:r>
              <w:rPr>
                <w:webHidden/>
              </w:rPr>
              <w:fldChar w:fldCharType="begin"/>
            </w:r>
            <w:r>
              <w:rPr>
                <w:webHidden/>
              </w:rPr>
              <w:instrText xml:space="preserve"> PAGEREF _Toc38995814 \h </w:instrText>
            </w:r>
            <w:r>
              <w:rPr>
                <w:webHidden/>
              </w:rPr>
            </w:r>
            <w:r>
              <w:rPr>
                <w:webHidden/>
              </w:rPr>
              <w:fldChar w:fldCharType="separate"/>
            </w:r>
            <w:r>
              <w:rPr>
                <w:webHidden/>
              </w:rPr>
              <w:t>47</w:t>
            </w:r>
            <w:r>
              <w:rPr>
                <w:webHidden/>
              </w:rPr>
              <w:fldChar w:fldCharType="end"/>
            </w:r>
          </w:hyperlink>
        </w:p>
        <w:p w14:paraId="78A07B64" w14:textId="426F6944" w:rsidR="00862684" w:rsidRDefault="00862684">
          <w:pPr>
            <w:pStyle w:val="Verzeichnis1"/>
            <w:rPr>
              <w:sz w:val="22"/>
            </w:rPr>
          </w:pPr>
          <w:hyperlink w:anchor="_Toc38995815" w:history="1">
            <w:r w:rsidRPr="00EF431F">
              <w:rPr>
                <w:rStyle w:val="Hyperlink"/>
              </w:rPr>
              <w:t>Anhang I: Schlüssel (Spezifikation)</w:t>
            </w:r>
            <w:r>
              <w:rPr>
                <w:webHidden/>
              </w:rPr>
              <w:tab/>
            </w:r>
            <w:r>
              <w:rPr>
                <w:webHidden/>
              </w:rPr>
              <w:fldChar w:fldCharType="begin"/>
            </w:r>
            <w:r>
              <w:rPr>
                <w:webHidden/>
              </w:rPr>
              <w:instrText xml:space="preserve"> PAGEREF _Toc38995815 \h </w:instrText>
            </w:r>
            <w:r>
              <w:rPr>
                <w:webHidden/>
              </w:rPr>
            </w:r>
            <w:r>
              <w:rPr>
                <w:webHidden/>
              </w:rPr>
              <w:fldChar w:fldCharType="separate"/>
            </w:r>
            <w:r>
              <w:rPr>
                <w:webHidden/>
              </w:rPr>
              <w:t>56</w:t>
            </w:r>
            <w:r>
              <w:rPr>
                <w:webHidden/>
              </w:rPr>
              <w:fldChar w:fldCharType="end"/>
            </w:r>
          </w:hyperlink>
        </w:p>
        <w:p w14:paraId="3FAAB1FA" w14:textId="03D98A8F" w:rsidR="00862684" w:rsidRDefault="00862684">
          <w:pPr>
            <w:pStyle w:val="Verzeichnis1"/>
            <w:rPr>
              <w:sz w:val="22"/>
            </w:rPr>
          </w:pPr>
          <w:hyperlink w:anchor="_Toc38995816" w:history="1">
            <w:r w:rsidRPr="00EF431F">
              <w:rPr>
                <w:rStyle w:val="Hyperlink"/>
              </w:rPr>
              <w:t>Anhang II: Listen</w:t>
            </w:r>
            <w:r>
              <w:rPr>
                <w:webHidden/>
              </w:rPr>
              <w:tab/>
            </w:r>
            <w:r>
              <w:rPr>
                <w:webHidden/>
              </w:rPr>
              <w:fldChar w:fldCharType="begin"/>
            </w:r>
            <w:r>
              <w:rPr>
                <w:webHidden/>
              </w:rPr>
              <w:instrText xml:space="preserve"> PAGEREF _Toc38995816 \h </w:instrText>
            </w:r>
            <w:r>
              <w:rPr>
                <w:webHidden/>
              </w:rPr>
            </w:r>
            <w:r>
              <w:rPr>
                <w:webHidden/>
              </w:rPr>
              <w:fldChar w:fldCharType="separate"/>
            </w:r>
            <w:r>
              <w:rPr>
                <w:webHidden/>
              </w:rPr>
              <w:t>57</w:t>
            </w:r>
            <w:r>
              <w:rPr>
                <w:webHidden/>
              </w:rPr>
              <w:fldChar w:fldCharType="end"/>
            </w:r>
          </w:hyperlink>
        </w:p>
        <w:p w14:paraId="127A8709" w14:textId="4F822510" w:rsidR="00862684" w:rsidRDefault="00862684">
          <w:pPr>
            <w:pStyle w:val="Verzeichnis1"/>
            <w:rPr>
              <w:sz w:val="22"/>
            </w:rPr>
          </w:pPr>
          <w:hyperlink w:anchor="_Toc38995817" w:history="1">
            <w:r w:rsidRPr="00EF431F">
              <w:rPr>
                <w:rStyle w:val="Hyperlink"/>
              </w:rPr>
              <w:t>Anhang III: Vorberechnungen</w:t>
            </w:r>
            <w:r>
              <w:rPr>
                <w:webHidden/>
              </w:rPr>
              <w:tab/>
            </w:r>
            <w:r>
              <w:rPr>
                <w:webHidden/>
              </w:rPr>
              <w:fldChar w:fldCharType="begin"/>
            </w:r>
            <w:r>
              <w:rPr>
                <w:webHidden/>
              </w:rPr>
              <w:instrText xml:space="preserve"> PAGEREF _Toc38995817 \h </w:instrText>
            </w:r>
            <w:r>
              <w:rPr>
                <w:webHidden/>
              </w:rPr>
            </w:r>
            <w:r>
              <w:rPr>
                <w:webHidden/>
              </w:rPr>
              <w:fldChar w:fldCharType="separate"/>
            </w:r>
            <w:r>
              <w:rPr>
                <w:webHidden/>
              </w:rPr>
              <w:t>58</w:t>
            </w:r>
            <w:r>
              <w:rPr>
                <w:webHidden/>
              </w:rPr>
              <w:fldChar w:fldCharType="end"/>
            </w:r>
          </w:hyperlink>
        </w:p>
        <w:p w14:paraId="019B1520" w14:textId="6EA8FA15" w:rsidR="00862684" w:rsidRDefault="00862684">
          <w:pPr>
            <w:pStyle w:val="Verzeichnis1"/>
            <w:rPr>
              <w:sz w:val="22"/>
            </w:rPr>
          </w:pPr>
          <w:hyperlink w:anchor="_Toc38995818" w:history="1">
            <w:r w:rsidRPr="00EF431F">
              <w:rPr>
                <w:rStyle w:val="Hyperlink"/>
              </w:rPr>
              <w:t>Anhang IV: Funktionen</w:t>
            </w:r>
            <w:r>
              <w:rPr>
                <w:webHidden/>
              </w:rPr>
              <w:tab/>
            </w:r>
            <w:r>
              <w:rPr>
                <w:webHidden/>
              </w:rPr>
              <w:fldChar w:fldCharType="begin"/>
            </w:r>
            <w:r>
              <w:rPr>
                <w:webHidden/>
              </w:rPr>
              <w:instrText xml:space="preserve"> PAGEREF _Toc38995818 \h </w:instrText>
            </w:r>
            <w:r>
              <w:rPr>
                <w:webHidden/>
              </w:rPr>
            </w:r>
            <w:r>
              <w:rPr>
                <w:webHidden/>
              </w:rPr>
              <w:fldChar w:fldCharType="separate"/>
            </w:r>
            <w:r>
              <w:rPr>
                <w:webHidden/>
              </w:rPr>
              <w:t>59</w:t>
            </w:r>
            <w:r>
              <w:rPr>
                <w:webHidden/>
              </w:rPr>
              <w:fldChar w:fldCharType="end"/>
            </w:r>
          </w:hyperlink>
        </w:p>
        <w:p w14:paraId="35863096" w14:textId="12641F75" w:rsidR="00862684" w:rsidRDefault="00862684">
          <w:pPr>
            <w:pStyle w:val="Verzeichnis1"/>
            <w:rPr>
              <w:sz w:val="22"/>
            </w:rPr>
          </w:pPr>
          <w:hyperlink w:anchor="_Toc38995819" w:history="1">
            <w:r w:rsidRPr="00EF431F">
              <w:rPr>
                <w:rStyle w:val="Hyperlink"/>
              </w:rPr>
              <w:t>Anhang V: Historie der Qualitätsindikatoren</w:t>
            </w:r>
            <w:r>
              <w:rPr>
                <w:webHidden/>
              </w:rPr>
              <w:tab/>
            </w:r>
            <w:r>
              <w:rPr>
                <w:webHidden/>
              </w:rPr>
              <w:fldChar w:fldCharType="begin"/>
            </w:r>
            <w:r>
              <w:rPr>
                <w:webHidden/>
              </w:rPr>
              <w:instrText xml:space="preserve"> PAGEREF _Toc38995819 \h </w:instrText>
            </w:r>
            <w:r>
              <w:rPr>
                <w:webHidden/>
              </w:rPr>
            </w:r>
            <w:r>
              <w:rPr>
                <w:webHidden/>
              </w:rPr>
              <w:fldChar w:fldCharType="separate"/>
            </w:r>
            <w:r>
              <w:rPr>
                <w:webHidden/>
              </w:rPr>
              <w:t>68</w:t>
            </w:r>
            <w:r>
              <w:rPr>
                <w:webHidden/>
              </w:rPr>
              <w:fldChar w:fldCharType="end"/>
            </w:r>
          </w:hyperlink>
        </w:p>
        <w:p w14:paraId="1DBB7CD9" w14:textId="2110A19A" w:rsidR="00CA1189" w:rsidRPr="00FB7D7D" w:rsidRDefault="00F46B13" w:rsidP="000F3DAF">
          <w:pPr>
            <w:pStyle w:val="Verzeichnis1"/>
            <w:rPr>
              <w:sz w:val="2"/>
              <w:szCs w:val="2"/>
            </w:rPr>
          </w:pPr>
          <w:r>
            <w:rPr>
              <w:b/>
              <w:bCs/>
            </w:rPr>
            <w:fldChar w:fldCharType="end"/>
          </w:r>
        </w:p>
      </w:sdtContent>
    </w:sdt>
    <w:bookmarkEnd w:id="32" w:displacedByCustomXml="prev"/>
    <w:p w14:paraId="3CB16221" w14:textId="77777777" w:rsidR="00407995" w:rsidRDefault="00407995">
      <w:pPr>
        <w:sectPr w:rsidR="00407995"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7C0E68E5" w14:textId="77777777" w:rsidR="006D1B0D" w:rsidRPr="00A63973" w:rsidRDefault="00784CD0" w:rsidP="00C377FE">
      <w:pPr>
        <w:pStyle w:val="berschrift1ohneGliederung"/>
      </w:pPr>
      <w:bookmarkStart w:id="33" w:name="_Toc38995808"/>
      <w:r w:rsidRPr="00A63973">
        <w:lastRenderedPageBreak/>
        <w:t>Einleitung</w:t>
      </w:r>
      <w:bookmarkEnd w:id="33"/>
    </w:p>
    <w:p w14:paraId="4FDB2262" w14:textId="26E4F444" w:rsidR="003A2979" w:rsidRDefault="00784CD0" w:rsidP="007728F1">
      <w:pPr>
        <w:pStyle w:val="Standardlinksbndig"/>
      </w:pPr>
      <w:r>
        <w:t xml:space="preserve">Ein Bruch (Fraktur) im oberen, d. h. zum Hüftgelenk gewendeten, Teil des normalerweise sehr stabilen Oberschenkelknochens (Femur) wird als hüftgelenknahe Femurfraktur bezeichnet. Diese Brüche sind meist unfallbedingt. Je nach Lage des Bruchs wird zwischen einer Schenkelhalsfraktur und einer sog. pertrochantären Fraktur unterschieden. </w:t>
      </w:r>
      <w:r>
        <w:br/>
        <w:t xml:space="preserve"> </w:t>
      </w:r>
      <w:r>
        <w:br/>
        <w:t xml:space="preserve">Schenkelhalsfrakturen sind Brüche zwischen dem Hüftkopf und dem großen Rollhügel (Trochanter major) des Oberschenkelknochens. Eine pertrochantäre Femurfraktur ist ein Bruch, der schräg durch die Trochanterregion des Oberschenkelknochens unterhalb des Schenkelhalses und oberhalb des kleinen Rollhügels (Trochanter minor) verläuft. </w:t>
      </w:r>
      <w:r>
        <w:br/>
        <w:t xml:space="preserve"> </w:t>
      </w:r>
      <w:r>
        <w:br/>
        <w:t xml:space="preserve">Aufgrund der im Alter abnehmenden Festigkeit der Knochensubstanz bis hin zum Knochenschwund (Osteoporose) und gleichzeitig zunehmender Bewegungsunsicherheit sind die hüftgelenknahen Femurfrakturen eine typische und häufige Verletzung älterer Menschen. Hier kann bereits ein kleiner, z. B. durch Gangunsicherheit verursachter Sturz, zu einem Bruch führen. Von den jährlich etwa </w:t>
      </w:r>
      <w:del w:id="34" w:author="IQTIG" w:date="2020-04-28T19:39:00Z">
        <w:r w:rsidR="00F41129">
          <w:delText>100</w:delText>
        </w:r>
      </w:del>
      <w:ins w:id="35" w:author="IQTIG" w:date="2020-04-28T19:39:00Z">
        <w:r>
          <w:t>120</w:t>
        </w:r>
      </w:ins>
      <w:r>
        <w:t xml:space="preserve">.000 Brüchen entfallen ca. </w:t>
      </w:r>
      <w:del w:id="36" w:author="IQTIG" w:date="2020-04-28T19:39:00Z">
        <w:r w:rsidR="00F41129">
          <w:delText>85</w:delText>
        </w:r>
      </w:del>
      <w:ins w:id="37" w:author="IQTIG" w:date="2020-04-28T19:39:00Z">
        <w:r>
          <w:t>80</w:t>
        </w:r>
      </w:ins>
      <w:r>
        <w:t xml:space="preserve"> % auf Menschen, die 70 Jahre und älter sind. Angesichts der demographischen Entwicklung ist hier also von zunehmenden Fallzahlen auszugehen. </w:t>
      </w:r>
      <w:r>
        <w:br/>
        <w:t xml:space="preserve"> </w:t>
      </w:r>
      <w:r>
        <w:br/>
        <w:t xml:space="preserve">Bei der operativen Behandlung einer hüftgelenknahen Femurfraktur unterscheidet man grundsätzlich zwischen hüftkopferhaltenden (osteosynthetischen) und hüftkopfersetzenden (endoprothetischen) Methoden. Das Ziel ist in jedem Fall eine möglichst schnelle und komplikationslose Wiederherstellung der Mobilität und körperlichen Belastbarkeit der Patientinnen und Patienten. Gerade auch für ältere Menschen ist die schnelle Genesung sehr wichtig, weil sonst infolge der Erkrankung nicht selten ein Verlust der Selbstständigkeit bis hin zur dauerhaften Pflegebedürftigkeit eintritt. Die Indikatoren dieses Leistungsbereichs fokussieren überwiegend auf Komplikationen im Zusammenhang mit der operativen Versorgung der </w:t>
      </w:r>
      <w:del w:id="38" w:author="IQTIG" w:date="2020-04-28T19:39:00Z">
        <w:r w:rsidR="00F41129">
          <w:delText>Fermurfraktur</w:delText>
        </w:r>
      </w:del>
      <w:ins w:id="39" w:author="IQTIG" w:date="2020-04-28T19:39:00Z">
        <w:r>
          <w:t>Femurfraktur</w:t>
        </w:r>
      </w:ins>
      <w:r>
        <w:t xml:space="preserve"> sowie auf die Sterblichkeit. Weitere Indikatoren beziehen sich auf Wartezeiten bis zur Operation und die erreichte Gehfähigkeit der Patientinnen und Patienten bei der Entlassung. </w:t>
      </w:r>
      <w:r>
        <w:br/>
        <w:t xml:space="preserve"> </w:t>
      </w:r>
      <w:r>
        <w:br/>
        <w:t xml:space="preserve">Mit Einführung des Leistungsbereiches Hüftendoprothesenversorgung (HEP) in der externen stationären Qualitätssicherung, werden die endoprothetisch versorgten Femurfrakturen nicht mehr im Leistungsbereich 17/1 Hüftgelenknahe Femurfraktur mit osteosynthetischer Versorgung, sondern im Leistungsbereich Hüftendoprothesenversorgung abgebildet. </w:t>
      </w:r>
      <w:r>
        <w:br/>
        <w:t xml:space="preserve"> </w:t>
      </w:r>
      <w:r>
        <w:br/>
        <w:t>Der Leistungsbereich Hüftgelenknahe Femurfraktur mit osteosynthetischer Versorgung (17/1) enthält ab 2015 somit ausschließlich die Prozeduren zur osteosynthetischen Versorgung einer hüftgelenknahen Femurfraktur.</w:t>
      </w:r>
      <w:ins w:id="40" w:author="IQTIG" w:date="2020-04-28T19:39: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24C2F9EC" w14:textId="77777777" w:rsidR="00407995" w:rsidRDefault="00407995">
      <w:pPr>
        <w:sectPr w:rsidR="00407995"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6FA90EC" w14:textId="387B9405" w:rsidR="006D1B0D" w:rsidRDefault="00784CD0" w:rsidP="0004540C">
      <w:pPr>
        <w:pStyle w:val="berschrift1ohneGliederung"/>
      </w:pPr>
      <w:bookmarkStart w:id="41" w:name="_Toc38995809"/>
      <w:r>
        <w:lastRenderedPageBreak/>
        <w:t>54030: Präoperative Verweildauer</w:t>
      </w:r>
      <w:del w:id="42" w:author="IQTIG" w:date="2020-04-28T19:39:00Z">
        <w:r w:rsidR="00F41129">
          <w:delText xml:space="preserve"> bei osteosynthetischer Versorgung einer hüftgelenknahen Femurfraktur</w:delText>
        </w:r>
      </w:del>
      <w:bookmarkEnd w:id="41"/>
    </w:p>
    <w:tbl>
      <w:tblPr>
        <w:tblStyle w:val="IQTIGStandard"/>
        <w:tblW w:w="5000" w:type="pct"/>
        <w:tblLook w:val="0480" w:firstRow="0" w:lastRow="0" w:firstColumn="1" w:lastColumn="0" w:noHBand="0" w:noVBand="1"/>
      </w:tblPr>
      <w:tblGrid>
        <w:gridCol w:w="1985"/>
        <w:gridCol w:w="7086"/>
      </w:tblGrid>
      <w:tr w:rsidR="00AF0AAF" w:rsidRPr="00743DF3" w14:paraId="100ED7A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596A4CC" w14:textId="77777777" w:rsidR="00AF0AAF" w:rsidRPr="00743DF3" w:rsidRDefault="00784CD0" w:rsidP="002E7D86">
            <w:pPr>
              <w:pStyle w:val="Tabellenkopf"/>
            </w:pPr>
            <w:r>
              <w:t>Qualitätsziel</w:t>
            </w:r>
          </w:p>
        </w:tc>
        <w:tc>
          <w:tcPr>
            <w:tcW w:w="3906" w:type="pct"/>
            <w:tcBorders>
              <w:top w:val="single" w:sz="8" w:space="0" w:color="005051"/>
              <w:left w:val="nil"/>
              <w:bottom w:val="single" w:sz="4" w:space="0" w:color="auto"/>
            </w:tcBorders>
          </w:tcPr>
          <w:p w14:paraId="6F3CF1A2" w14:textId="77777777" w:rsidR="00AF0AAF" w:rsidRPr="00743DF3" w:rsidRDefault="00784CD0" w:rsidP="00152136">
            <w:pPr>
              <w:pStyle w:val="Tabellentext"/>
            </w:pPr>
            <w:r>
              <w:t>Kurze präoperative Verweildauer</w:t>
            </w:r>
          </w:p>
        </w:tc>
      </w:tr>
    </w:tbl>
    <w:p w14:paraId="2473E8A1" w14:textId="77777777" w:rsidR="00AF0AAF" w:rsidRDefault="00784CD0" w:rsidP="00E40CDC">
      <w:pPr>
        <w:pStyle w:val="Absatzberschriftebene2nurinNavigation"/>
      </w:pPr>
      <w:r>
        <w:t>Hintergrund</w:t>
      </w:r>
    </w:p>
    <w:p w14:paraId="0DB01C7E" w14:textId="77777777" w:rsidR="00370A14" w:rsidRPr="00370A14" w:rsidRDefault="00784CD0" w:rsidP="00A64D53">
      <w:pPr>
        <w:pStyle w:val="Standardlinksbndig"/>
      </w:pPr>
      <w:r>
        <w:t xml:space="preserve">Im Rahmen einer orientierenden Recherche in der Verfahrenspflege 2017 wurden weitere Literaturquellen hinzugefügt. </w:t>
      </w:r>
      <w:r>
        <w:br/>
        <w:t xml:space="preserve"> </w:t>
      </w:r>
      <w:r>
        <w:br/>
        <w:t xml:space="preserve">Laut Barmer Krankenhausreport 2017 ist der Oberschenkelhalsbruch mit 15 % die häufigste Hauptdiagnose der multimorbiden Patientengruppe von über 70-Jährigen mit geriatrischer Früh-Komplexbehandlung (RWI et al. 2017). Aufgrund der demografischen Entwicklung ist die Sicherstellung einer qualitativ hochwertigen Versorgung dieser Gruppe wichtiger denn je und politisch relevant. </w:t>
      </w:r>
      <w:r>
        <w:br/>
        <w:t xml:space="preserve"> </w:t>
      </w:r>
      <w:r>
        <w:br/>
        <w:t xml:space="preserve">Internationale Studien zur Abhängigkeit des Outcomes vom Zeitpunkt der Operation differenzieren teilweise bei hüftgelenknahen Femurfrakturen nicht zwischen Schenkelhalsfrakturen (subcapital, cervical oder femoral neck fracture) und pertrochantären Frakturen ((inter)trochanteric fracture), sondern sprechen allgemein von „hip fracture“ bzw. „fracture of the proximal femur“. Im QS-Verfahren "Hüftgelenknahe Femurfraktur mit osteosynthetischer Versorgung" werden Schenkelhalsfrakturen und pertrochantäre Frakturen ebenfalls gemeinsam betrachtet. </w:t>
      </w:r>
      <w:r>
        <w:br/>
        <w:t xml:space="preserve"> </w:t>
      </w:r>
      <w:r>
        <w:br/>
        <w:t xml:space="preserve">Eine verzögerte operative Behandlung der hüftgelenknahen Femurfraktur kann mit höheren Komplikationsraten, z. B. hinsichtlich Thrombose, Lungenembolie oder Dekubitus einhergehen (Charalambous et al. 2003). Auch Hack et al. (2017) verweisen darauf, dass eine möglichst schnelle Versorgung gewährleistet werden sollte, um Komplikationen wie Thrombosen/Embolien, Pneumonien und Dekubitalulzera zu vermeiden, die durch Immobilität begünstigt werden. </w:t>
      </w:r>
      <w:r>
        <w:br/>
        <w:t xml:space="preserve"> </w:t>
      </w:r>
      <w:r>
        <w:br/>
        <w:t xml:space="preserve">In einer prospektiv randomisierten Untersuchung konnte gezeigt werden, dass die Entstehung von Femurkopfnekrosen osteosynthetisch versorgter medialer Schenkelhalsfrakturen von der Länge des Intervalls zwischen Unfall- und Operationszeitpunkt sowie vom primären Dislokationsgrad der Fraktur abhängig ist (Bonnaire et al. 1995, Kuner et al. 1995). Die DGU weist in der Leitlinie „Schenkelhalsfraktur des Erwachsenen“ darauf hin, dass es bei osteosynthetisch versorgten Schenkelhalsfrakturen Hinweise darauf gibt, dass eine frühzeitige Operation innerhalb von 6-24 Stunden das Hüftkopfnekroserisiko halbiert (Bonnaire et al. 2015). </w:t>
      </w:r>
      <w:r>
        <w:br/>
        <w:t xml:space="preserve"> </w:t>
      </w:r>
      <w:r>
        <w:br/>
        <w:t xml:space="preserve">In einer retrospektiven kanadischen Kohortenstudie untersuchten Pincus et al. (2017) den Zusammenhang zwischen der präoperativen Verweildauer bei Erwachsenen, die sich einer Hüftoperation unterziehen mussten und der 30-Tages-Mortalität. Sie konnten zeigen, dass eine präoperative Verweildauer von mehr als 24 Stunden einen Wendepunkt darstellte und danach das Auftreten von Komplikationen und die Wahrscheinlichkeit zu versterben anstieg. So stellten sie zwischen den Patientinnen und Patienten, die früh (innerhalb von 24 Stunden) und verzögert (später als 24 Stunden) operiert wurden, eine Risikodifferenz hinsichtlich einzelner Outcomes fest. Bei der Komplikation Myokardinfarkt bestand eine Risikodifferenz zwischen den beiden Gruppen von 0.39 %, bei Lungenembolie 0.51 % und Pneumonie 0.95 % zuungunsten der spät operierten Patientinnen und Patienten. Die Risikodifferenz zwischen den früh und den verzögert operierten Patientinnen und Patienten lag hinsichtlich der Mortalität bei 0.79 %. </w:t>
      </w:r>
      <w:r>
        <w:br/>
        <w:t xml:space="preserve"> </w:t>
      </w:r>
      <w:r>
        <w:br/>
        <w:t xml:space="preserve">Bezüglich des Einflusses des Operationszeitpunktes auf die Sterblichkeit sind einige internationale Studienergebnisse widersprüchlich. Orosz et al. (2004), Moran et al. (2005), Majumdar et al. (2006), Rae et al. (2007), </w:t>
      </w:r>
      <w:r>
        <w:lastRenderedPageBreak/>
        <w:t xml:space="preserve">und Schulze Raestrup et al. (2008) fanden z. B. bei jeweils unterschiedlich großen Patientenkollektiven keine signifikanten Unterschiede zwischen der Letalität nach früher oder später Versorgung einer Hüftgelenksfraktur. Andere Untersucher wie Zuckerman (1995), Dorotka et al. (2003), Doruk et al. (2004), Gdalevich et al. (2004), McGuire et al. (2004), Weller et al. (2005), Petersen et al. (2006), Novack et al. (2007), Radcliff et al. (2008) weisen auf niedrigere Letalitätsraten bei früh versorgten Hüftgelenkfrakturen hin. Elliott et al. (2003) konstruierten mit Hilfe eines logistischen Regressionsmodells einen Score zur Vorhersage der Sterblichkeit von Patientinnen und Patienten mit Hüftgelenksfraktur. Prädiktoren waren neben der verspäteten Versorgung (&gt; 24 h) das Alter, das männliche Geschlecht, der ASA-Score, der ADL-Index und der mentale Status der Patientin oder des Patienten. Nach Weller et al. (2005) spielt auch die Art der operierenden Institution eine Rolle; nach Versorgung in einem Lehrkrankenhaus war die 1-Jahres-Sterblichkeit geringer als in einem städtischen Krankenhaus. </w:t>
      </w:r>
      <w:r>
        <w:br/>
        <w:t xml:space="preserve"> </w:t>
      </w:r>
      <w:r>
        <w:br/>
        <w:t xml:space="preserve">In Großbritannien empfiehlt das NICE (National Institute for Health and Care Excellence) in der Leitlinie „Hip fracture: management“ eine Operation bei Patientinnen und Patienten mit hüftgelenknahen Femurfrakturen am Tag der Aufnahme oder am Tag danach: „Perform surgery on the day of, or the day after admission“. Zudem sollten Komorbiditäten geprüft und, wenn möglich, sofort behandelt werden, so dass sich die Operation nicht verzögert. Hierzu zählen beispielsweise: Anämie, Einnahme von die Gerinnung beeinflussende Medikamente, Volumenmangel, Elektrolytverschiebungen, ungenügend eingestellter Diabetes, Herz-Kreislauf-Beschwerden, korrigierbare Rhythmusstörung oder Herzinsuffizienz durch Ischämie, Infekte wie etwa einen Bronchialkatarrh oder eine Lungenentzündung, akute Verschlechterung einer COPD (NCGC 2017). </w:t>
      </w:r>
      <w:r>
        <w:br/>
        <w:t xml:space="preserve"> </w:t>
      </w:r>
      <w:r>
        <w:br/>
        <w:t xml:space="preserve">In Australien/Neuseeland empfiehlt die ANZHFR (Australian and New Zealand Hip Fracture Registry Steering Group) in der Leitlinie „Australian and New Zealand Guideline for Hip Fracture Care“, dass die chirurgische Versorgung der Femurfraktur am selben Tag oder einen Tag nach der Patientenvorstellung beim aufnehmenden Krankenhaus erfolgt: „Perform surgery on the day of, or the day after presentation to hospital with a hip fracture“. Ferner wird erklärt, dass der korrekte Operationszeitpunkt - aus ethischer Sicht - nicht anhand randomisierter, kontrollierter Studien festgelegt werden kann. Traditionell würden Hüftfraktur-Patienten nicht immer als eine vorrangige Gruppe beim Zugang zur Operation betrachtet, und die Verletzung selbst ist selten lebensbedrohlich. Ältere Menschen mit einer Hüftfraktur haben jedoch häufig mehrere Komorbiditäten, eine begrenzte physiologische Reserve und neigen zu einer Zunahme von Komplikationen bei längerer Bettruhe. Es sollte daher die Zielverfolgung des korrekten Operationszeitpunktes nicht isoliert von den weiteren Versorgungsmaßnahmen bei dieser Patientenpopulation betrachtet werden. Empfohlen wird ein übergreifender Qualitätsstandard, indem die zeitnahe Operation mit weiteren Empfehlungen zur Versorgung dieser Patientenpopulation einhergehen (ANZHFR 2014). </w:t>
      </w:r>
      <w:r>
        <w:br/>
        <w:t xml:space="preserve"> </w:t>
      </w:r>
      <w:r>
        <w:br/>
        <w:t xml:space="preserve">Die Leitlinienkommission der Deutschen Gesellschaft für Unfallchirurgie e. V. (DGU) empfiehlt in der Leitlinie „Schenkelhalsfraktur des Erwachsenen“ (Stand: 10/2015), dass Patientinnen und Patienten mit Schenkelhalsfraktur so schnell wie möglich innerhalb von 24 h operiert werden sollen, wenn der Allgemeinzustand der Patientin oder des Patienten dies zulässt (Bonnaire et al. 2015). </w:t>
      </w:r>
      <w:r>
        <w:br/>
        <w:t xml:space="preserve"> </w:t>
      </w:r>
      <w:r>
        <w:br/>
        <w:t xml:space="preserve">Die Leitlinienkommission der Deutschen Gesellschaft für Unfallchirurgie e. V. (DGU) empfiehlt in der Leitlinie „Pertrochantäre Oberschenkelfraktur“ (Stand: 02/2015), dass auch Patientinnen und Patienten mit pertrochantärer Oberschenkelfraktur so schnell wie möglich innerhalb von 24 h operiert werden sollen, wenn der Allgemeinzustand der Patientin oder des Patienten dies zulässt (Dresing et al. 2015). </w:t>
      </w:r>
      <w:r>
        <w:br/>
        <w:t xml:space="preserve"> </w:t>
      </w:r>
      <w:r>
        <w:br/>
        <w:t xml:space="preserve">Im schottischen Nationalstandard „Scottish Standards of Care for Hip Fracture Patients“ wird vorgegeben, dass die chirurgische Versorgung der Femurfraktur innerhalb von 36 Stunden nach Aufnahme erfolgt: „Patients undergo surgical repair of their hip fracture within 36 hours of admission“. Für die Qualitätsaudits bedeutet es, </w:t>
      </w:r>
      <w:r>
        <w:lastRenderedPageBreak/>
        <w:t xml:space="preserve">dass keine Toleranzbereiche für Patientinnen und Patienten festgelegt werden, deren Operationszeitpunkt möglicherweise wegen medizinischer Gründe verzögert war. Des Weiteren müssen Patientinnen und Patienten mit einer Femurfraktur innerhalb von vier Stunden nach Aufnahmezeitpunkt von der Notaufnahme auf die stationäre chirurgische Station verlegt werden. Zuvor sollten Vitalzeichenkontrollen, Schmerzlinderungen, Delir-Screening, Anämie-Kontrollen und bei Bedarf Blutsubstitution, EKG, Flüssigkeitszufuhr sowie Maßnahmen zur Dekubitusprophylaxe erfolgen. Weitere Vorgaben in den ersten 24 Stunden nach Aufnahme sind beispielsweise Kognitives Assessment, Sturzassessment, Flüssigkeits- und Ernährungsassessment sowie die Risikoeinschätzung zur Dekubitusgefahr (NHS Scotland/SHFA 2018). </w:t>
      </w:r>
      <w:r>
        <w:br/>
        <w:t xml:space="preserve"> </w:t>
      </w:r>
      <w:r>
        <w:br/>
        <w:t xml:space="preserve">Die Gründe für Verzögerungen, die von den Landesgeschäftsstellen für Qualitätssicherung in ihren Berichten zum Strukturierten Dialog dargestellt werden, können in patientenbezogene Ursachen einerseits und strukturelle/prozessbezogene Ursachen andererseits, unterteilt werden. So berichten Smektala et al. von Analysen der externen Qualitätssicherungsdaten aus Westfalen-Lippe, die zeigen, dass Schenkelhalsfrakturen in ca. 50 % der Fälle bereits am Aufnahmetag versorgt werden und dass in der Region erhebliche Versorgungsunterschiede bestehen (Smektala et al. 2008, Smektala et al. 2001). </w:t>
      </w:r>
      <w:r>
        <w:br/>
        <w:t xml:space="preserve"> </w:t>
      </w:r>
      <w:r>
        <w:br/>
        <w:t xml:space="preserve">Sund und Liski (2005) weisen darauf hin, dass die Patientenklientel und die Rahmenbedingungen der Versorgung wesentliche Einflussfaktoren für den Zeitraum bis zur operativen Versorgung darstellen. Laut Charalambous et al. (2003) können z. B. internistische und anästhesiologische Probleme, aber auch Wartezeiten bei der Diagnostik oder fehlende Operationskapazitäten Gründe für eine längere präoperative Verweildauer sein. </w:t>
      </w:r>
      <w:r>
        <w:br/>
        <w:t xml:space="preserve"> </w:t>
      </w:r>
      <w:r>
        <w:br/>
        <w:t xml:space="preserve">Es bleibt jedoch die Frage bestehen, inwieweit eine Verzögerung der Operation bei Patientinnen und Patienten mit chronischen Vorerkrankungen tatsächlich zur Stabilisierung des Gesundheitszustandes beiträgt. Eine Studie des National Health Service Scotland (SHFA) fand heraus, dass nur bei ca. der Hälfte der Patientinnen und Patienten, deren Operation wegen größerer Auffälligkeiten verschoben wurde, diese dann auch vor der verzögert stattgefundenen Operation behoben werden konnten. Bei 9 % der Patientinnen und Patienten entwickelten sich während der OP-Verzögerung noch weitere Auffälligkeiten, von denen vermutet wurde, dass sie mit der Verzögerung in Zusammenhang standen (NHS Scotland/SHFA 2008). </w:t>
      </w:r>
      <w:r>
        <w:br/>
        <w:t xml:space="preserve"> </w:t>
      </w:r>
      <w:r>
        <w:br/>
        <w:t xml:space="preserve">Die Autoren der australischen Leitlinie empfehlen, die Operation innerhalb eines bestimmten Zeitraums immer mit dem entsprechend qualifizierten Team zusammen zu betrachten. Diese Frage muss in regionalen und ländlichen Gebieten besonders berücksichtigt werden, da der Zugang zu einem Krankenhaus und einem klinischen Team, das über das erforderliche Fachwissen zur Durchführung des Verfahrens verfügt, Herausforderungen bieten kann, die in größeren Ballungsgebieten nicht auftreten (ANZHFR 2014). </w:t>
      </w:r>
      <w:r>
        <w:br/>
        <w:t xml:space="preserve"> </w:t>
      </w:r>
      <w:r>
        <w:br/>
        <w:t xml:space="preserve">In den beiden Leitlinien „Schenkelhalsfraktur des Erwachsenen“ und „Pertrochantäre Oberschenkelfraktur“ der DGU wird empfohlen, dass die Betreuungsverhältnisse zunächst zu klären sind und ggf. die zuständige Betreuungsperson informiert werden muss. Bei dringendem Handlungsbedarf sollte gemeinsam mit der Anästhesie über eine Geschäftsführung ohne Auftrag entschieden werden, z. B. zur Behandlung einer urteilsunfähigen Patientin bzw. eines urteilsunfähigen Patienten. Hinsichtlich der präoperativen Einnahme von Antikoagulantien wird empfohlen, bei Patientinnen und Patienten mit die Gerinnung beeinflussenden Medikamenten, eine grundlegende Regelung krankenhausintern einzuführen und jede Situation individuell und interdisziplinär zu beurteilen. Verschiebungen der Operation aufgrund evidenter Risiken sind jedoch eine Ausnahme (Bonnaire et al. 2015, Dresing et al. 2015). </w:t>
      </w:r>
      <w:r>
        <w:br/>
        <w:t xml:space="preserve"> </w:t>
      </w:r>
      <w:r>
        <w:br/>
        <w:t xml:space="preserve">Im Klinischen Pfad des Bundesministeriums für Gesundheit in Österreich (2016) für die Behandlung hüftnaher Frakturen bei zuvor oral antikoagulierten Patientinnen und Patienten, wird das Blutungsrisiko für mediale </w:t>
      </w:r>
      <w:r>
        <w:lastRenderedPageBreak/>
        <w:t xml:space="preserve">Schenkelhalsfrakturen als geringer angegeben als für per- oder subtrochantäre Frakturen. Weiterhin wird das Blutungsrisiko bei Osteosynthesen als geringer angegeben als bei Endoprothesenimplantationen, so dass geschlussfolgert wird, dass eine Operation auch bereits vor Abklingen der gerinnungshemmenden Wirkung durchgeführt werden kann (Kozek et al. 2016). </w:t>
      </w:r>
      <w:r>
        <w:br/>
        <w:t xml:space="preserve"> </w:t>
      </w:r>
      <w:r>
        <w:br/>
        <w:t>Für die externe Qualitätssicherung in Deutschland wurde von der Bundesfachgruppe konsentiert, dass für die Gruppe der neuen/direkten oralen Antikoagulantien hinsichtlich des perioperativen Blutungsrisikos bisher nur wenige Erfahrungen vorliegen, so dass Empfehlungen zum präoperativen Zeitintervall nicht ausreichend wissenschaftlich fundiert werden können (Schlitt et al. 2013, Maegele et al. 2016, Nagler et al. 2011). Für diese Patientengruppe gilt in diesem QI eine präoperative Verweildauer von 48 Stunden. Perspektivisch wird jedoch angestrebt, auch für diese Patientenklientel eine präoperative Verweildauer von maximal 24 Stunden anzusetzen, wenn die Studienlage sowie die Entwicklung von Antidots weiter fortgeschritten ist.</w:t>
      </w:r>
    </w:p>
    <w:p w14:paraId="3841C37F" w14:textId="77777777" w:rsidR="00407995" w:rsidRDefault="00407995">
      <w:pPr>
        <w:sectPr w:rsidR="00407995"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4DF5C20B" w14:textId="77777777" w:rsidR="000F0644" w:rsidRDefault="00784CD0" w:rsidP="00447106">
      <w:pPr>
        <w:pStyle w:val="Absatzberschriftebene2nurinNavigation"/>
      </w:pPr>
      <w:r>
        <w:lastRenderedPageBreak/>
        <w:t>Verwendete Datenfelder</w:t>
      </w:r>
    </w:p>
    <w:p w14:paraId="6821F0D7" w14:textId="77EA49F2" w:rsidR="001046CA" w:rsidRPr="00840C92" w:rsidRDefault="00784CD0" w:rsidP="000361A4">
      <w:r w:rsidRPr="000361A4">
        <w:t xml:space="preserve">Datenbasis: Spezifikation </w:t>
      </w:r>
      <w:del w:id="43" w:author="IQTIG" w:date="2020-04-28T19:39:00Z">
        <w:r w:rsidR="00F41129">
          <w:delText>2018</w:delText>
        </w:r>
      </w:del>
      <w:ins w:id="44"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7E28BD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92167EE" w14:textId="77777777" w:rsidR="000F0644" w:rsidRPr="009E2B0C" w:rsidRDefault="00784CD0" w:rsidP="000361A4">
            <w:pPr>
              <w:pStyle w:val="Tabellenkopf"/>
            </w:pPr>
            <w:r>
              <w:t>Item</w:t>
            </w:r>
          </w:p>
        </w:tc>
        <w:tc>
          <w:tcPr>
            <w:tcW w:w="1075" w:type="pct"/>
          </w:tcPr>
          <w:p w14:paraId="119D1105" w14:textId="77777777" w:rsidR="000F0644" w:rsidRPr="009E2B0C" w:rsidRDefault="00784CD0" w:rsidP="000361A4">
            <w:pPr>
              <w:pStyle w:val="Tabellenkopf"/>
            </w:pPr>
            <w:r>
              <w:t>Bezeichnung</w:t>
            </w:r>
          </w:p>
        </w:tc>
        <w:tc>
          <w:tcPr>
            <w:tcW w:w="326" w:type="pct"/>
          </w:tcPr>
          <w:p w14:paraId="51A2B486" w14:textId="77777777" w:rsidR="000F0644" w:rsidRPr="009E2B0C" w:rsidRDefault="00784CD0" w:rsidP="000361A4">
            <w:pPr>
              <w:pStyle w:val="Tabellenkopf"/>
            </w:pPr>
            <w:r>
              <w:t>M/K</w:t>
            </w:r>
          </w:p>
        </w:tc>
        <w:tc>
          <w:tcPr>
            <w:tcW w:w="1646" w:type="pct"/>
          </w:tcPr>
          <w:p w14:paraId="69F44BFF" w14:textId="77777777" w:rsidR="000F0644" w:rsidRPr="009E2B0C" w:rsidRDefault="00784CD0" w:rsidP="000361A4">
            <w:pPr>
              <w:pStyle w:val="Tabellenkopf"/>
            </w:pPr>
            <w:r>
              <w:t>Schlüssel/Formel</w:t>
            </w:r>
          </w:p>
        </w:tc>
        <w:tc>
          <w:tcPr>
            <w:tcW w:w="1328" w:type="pct"/>
          </w:tcPr>
          <w:p w14:paraId="5C14753D" w14:textId="77777777" w:rsidR="000F0644" w:rsidRPr="009E2B0C" w:rsidRDefault="00784CD0" w:rsidP="000361A4">
            <w:pPr>
              <w:pStyle w:val="Tabellenkopf"/>
            </w:pPr>
            <w:r>
              <w:t xml:space="preserve">Feldname  </w:t>
            </w:r>
          </w:p>
        </w:tc>
      </w:tr>
      <w:tr w:rsidR="00275B01" w:rsidRPr="00743DF3" w14:paraId="582E1A41" w14:textId="77777777" w:rsidTr="00133FB8">
        <w:trPr>
          <w:cnfStyle w:val="000000100000" w:firstRow="0" w:lastRow="0" w:firstColumn="0" w:lastColumn="0" w:oddVBand="0" w:evenVBand="0" w:oddHBand="1" w:evenHBand="0" w:firstRowFirstColumn="0" w:firstRowLastColumn="0" w:lastRowFirstColumn="0" w:lastRowLastColumn="0"/>
          <w:trHeight w:val="409"/>
          <w:ins w:id="45" w:author="IQTIG" w:date="2020-04-28T19:39:00Z"/>
        </w:trPr>
        <w:tc>
          <w:tcPr>
            <w:tcW w:w="626" w:type="pct"/>
          </w:tcPr>
          <w:p w14:paraId="691A7E8E" w14:textId="77777777" w:rsidR="000F0644" w:rsidRPr="00743DF3" w:rsidRDefault="00784CD0" w:rsidP="000361A4">
            <w:pPr>
              <w:pStyle w:val="Tabellentext"/>
              <w:rPr>
                <w:ins w:id="46" w:author="IQTIG" w:date="2020-04-28T19:39:00Z"/>
              </w:rPr>
            </w:pPr>
            <w:ins w:id="47" w:author="IQTIG" w:date="2020-04-28T19:39:00Z">
              <w:r>
                <w:t>11:B</w:t>
              </w:r>
            </w:ins>
          </w:p>
        </w:tc>
        <w:tc>
          <w:tcPr>
            <w:tcW w:w="1075" w:type="pct"/>
          </w:tcPr>
          <w:p w14:paraId="3875FF2E" w14:textId="77777777" w:rsidR="000F0644" w:rsidRPr="00743DF3" w:rsidRDefault="00784CD0" w:rsidP="000361A4">
            <w:pPr>
              <w:pStyle w:val="Tabellentext"/>
              <w:rPr>
                <w:ins w:id="48" w:author="IQTIG" w:date="2020-04-28T19:39:00Z"/>
              </w:rPr>
            </w:pPr>
            <w:ins w:id="49" w:author="IQTIG" w:date="2020-04-28T19:39:00Z">
              <w:r>
                <w:t>Wurde bereits vor dem Datum des Eingriffs eine Osteosynthese am Hüftgelenk oder hüftgelenknah durchgeführt?</w:t>
              </w:r>
            </w:ins>
          </w:p>
        </w:tc>
        <w:tc>
          <w:tcPr>
            <w:tcW w:w="326" w:type="pct"/>
          </w:tcPr>
          <w:p w14:paraId="21CB4946" w14:textId="77777777" w:rsidR="000F0644" w:rsidRPr="00743DF3" w:rsidRDefault="00784CD0" w:rsidP="000361A4">
            <w:pPr>
              <w:pStyle w:val="Tabellentext"/>
              <w:rPr>
                <w:ins w:id="50" w:author="IQTIG" w:date="2020-04-28T19:39:00Z"/>
              </w:rPr>
            </w:pPr>
            <w:ins w:id="51" w:author="IQTIG" w:date="2020-04-28T19:39:00Z">
              <w:r>
                <w:t>M</w:t>
              </w:r>
            </w:ins>
          </w:p>
        </w:tc>
        <w:tc>
          <w:tcPr>
            <w:tcW w:w="1646" w:type="pct"/>
          </w:tcPr>
          <w:p w14:paraId="0EC6D9CD" w14:textId="77777777" w:rsidR="000F0644" w:rsidRPr="00743DF3" w:rsidRDefault="00784CD0" w:rsidP="00177070">
            <w:pPr>
              <w:pStyle w:val="Tabellentext"/>
              <w:ind w:left="453" w:hanging="340"/>
              <w:rPr>
                <w:ins w:id="52" w:author="IQTIG" w:date="2020-04-28T19:39:00Z"/>
              </w:rPr>
            </w:pPr>
            <w:ins w:id="53" w:author="IQTIG" w:date="2020-04-28T19:39:00Z">
              <w:r>
                <w:t>0 =</w:t>
              </w:r>
              <w:r>
                <w:tab/>
                <w:t>nein</w:t>
              </w:r>
            </w:ins>
          </w:p>
          <w:p w14:paraId="7D9E3901" w14:textId="77777777" w:rsidR="000F0644" w:rsidRPr="00743DF3" w:rsidRDefault="00784CD0" w:rsidP="00177070">
            <w:pPr>
              <w:pStyle w:val="Tabellentext"/>
              <w:ind w:left="453" w:hanging="340"/>
              <w:rPr>
                <w:ins w:id="54" w:author="IQTIG" w:date="2020-04-28T19:39:00Z"/>
              </w:rPr>
            </w:pPr>
            <w:ins w:id="55" w:author="IQTIG" w:date="2020-04-28T19:39:00Z">
              <w:r>
                <w:t>1 =</w:t>
              </w:r>
              <w:r>
                <w:tab/>
                <w:t>ja</w:t>
              </w:r>
            </w:ins>
          </w:p>
        </w:tc>
        <w:tc>
          <w:tcPr>
            <w:tcW w:w="1328" w:type="pct"/>
          </w:tcPr>
          <w:p w14:paraId="39FDC9A9" w14:textId="77777777" w:rsidR="000F0644" w:rsidRPr="00743DF3" w:rsidRDefault="00784CD0" w:rsidP="000361A4">
            <w:pPr>
              <w:pStyle w:val="Tabellentext"/>
              <w:rPr>
                <w:ins w:id="56" w:author="IQTIG" w:date="2020-04-28T19:39:00Z"/>
              </w:rPr>
            </w:pPr>
            <w:ins w:id="57" w:author="IQTIG" w:date="2020-04-28T19:39:00Z">
              <w:r>
                <w:t>OSTEOSYN</w:t>
              </w:r>
            </w:ins>
          </w:p>
        </w:tc>
      </w:tr>
      <w:tr w:rsidR="00275B01" w:rsidRPr="00743DF3" w14:paraId="478FD08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B222DA" w14:textId="7223C9B7" w:rsidR="000F0644" w:rsidRPr="00743DF3" w:rsidRDefault="00F41129" w:rsidP="000361A4">
            <w:pPr>
              <w:pStyle w:val="Tabellentext"/>
            </w:pPr>
            <w:del w:id="58" w:author="IQTIG" w:date="2020-04-28T19:39:00Z">
              <w:r>
                <w:delText>17</w:delText>
              </w:r>
            </w:del>
            <w:ins w:id="59" w:author="IQTIG" w:date="2020-04-28T19:39:00Z">
              <w:r w:rsidR="00784CD0">
                <w:t>18</w:t>
              </w:r>
            </w:ins>
            <w:r w:rsidR="00784CD0">
              <w:t>:B</w:t>
            </w:r>
          </w:p>
        </w:tc>
        <w:tc>
          <w:tcPr>
            <w:tcW w:w="1075" w:type="pct"/>
          </w:tcPr>
          <w:p w14:paraId="7BEFECF8" w14:textId="77777777" w:rsidR="000F0644" w:rsidRPr="00743DF3" w:rsidRDefault="00784CD0" w:rsidP="000361A4">
            <w:pPr>
              <w:pStyle w:val="Tabellentext"/>
            </w:pPr>
            <w:r>
              <w:t>Patient wurde mit antithrombotischer Dauertherapie aufgenommen</w:t>
            </w:r>
          </w:p>
        </w:tc>
        <w:tc>
          <w:tcPr>
            <w:tcW w:w="326" w:type="pct"/>
          </w:tcPr>
          <w:p w14:paraId="3E62D5F6" w14:textId="77777777" w:rsidR="000F0644" w:rsidRPr="00743DF3" w:rsidRDefault="00784CD0" w:rsidP="000361A4">
            <w:pPr>
              <w:pStyle w:val="Tabellentext"/>
            </w:pPr>
            <w:r>
              <w:t>M</w:t>
            </w:r>
          </w:p>
        </w:tc>
        <w:tc>
          <w:tcPr>
            <w:tcW w:w="1646" w:type="pct"/>
          </w:tcPr>
          <w:p w14:paraId="70B71F8C" w14:textId="77777777" w:rsidR="000F0644" w:rsidRPr="00743DF3" w:rsidRDefault="00784CD0" w:rsidP="00177070">
            <w:pPr>
              <w:pStyle w:val="Tabellentext"/>
              <w:ind w:left="453" w:hanging="340"/>
            </w:pPr>
            <w:r>
              <w:t>0 =</w:t>
            </w:r>
            <w:r>
              <w:tab/>
              <w:t>nein</w:t>
            </w:r>
          </w:p>
          <w:p w14:paraId="3C422E41" w14:textId="77777777" w:rsidR="000F0644" w:rsidRPr="00743DF3" w:rsidRDefault="00784CD0" w:rsidP="00177070">
            <w:pPr>
              <w:pStyle w:val="Tabellentext"/>
              <w:ind w:left="453" w:hanging="340"/>
            </w:pPr>
            <w:r>
              <w:t>1 =</w:t>
            </w:r>
            <w:r>
              <w:tab/>
              <w:t>ja</w:t>
            </w:r>
          </w:p>
        </w:tc>
        <w:tc>
          <w:tcPr>
            <w:tcW w:w="1328" w:type="pct"/>
          </w:tcPr>
          <w:p w14:paraId="51F538C5" w14:textId="77777777" w:rsidR="000F0644" w:rsidRPr="00743DF3" w:rsidRDefault="00784CD0" w:rsidP="000361A4">
            <w:pPr>
              <w:pStyle w:val="Tabellentext"/>
            </w:pPr>
            <w:r>
              <w:t>ANTITHROMBMITTELJN</w:t>
            </w:r>
          </w:p>
        </w:tc>
      </w:tr>
      <w:tr w:rsidR="00275B01" w:rsidRPr="00743DF3" w14:paraId="270FE53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3ED720" w14:textId="61FE549C" w:rsidR="000F0644" w:rsidRPr="00743DF3" w:rsidRDefault="00F41129" w:rsidP="000361A4">
            <w:pPr>
              <w:pStyle w:val="Tabellentext"/>
            </w:pPr>
            <w:del w:id="60" w:author="IQTIG" w:date="2020-04-28T19:39:00Z">
              <w:r>
                <w:delText>18</w:delText>
              </w:r>
            </w:del>
            <w:ins w:id="61" w:author="IQTIG" w:date="2020-04-28T19:39:00Z">
              <w:r w:rsidR="00784CD0">
                <w:t>19</w:t>
              </w:r>
            </w:ins>
            <w:r w:rsidR="00784CD0">
              <w:t>.3:B</w:t>
            </w:r>
          </w:p>
        </w:tc>
        <w:tc>
          <w:tcPr>
            <w:tcW w:w="1075" w:type="pct"/>
          </w:tcPr>
          <w:p w14:paraId="4CCFE6E7" w14:textId="77777777" w:rsidR="000F0644" w:rsidRPr="00743DF3" w:rsidRDefault="00784CD0" w:rsidP="000361A4">
            <w:pPr>
              <w:pStyle w:val="Tabellentext"/>
            </w:pPr>
            <w:r>
              <w:t>DOAK/NOAK</w:t>
            </w:r>
          </w:p>
        </w:tc>
        <w:tc>
          <w:tcPr>
            <w:tcW w:w="326" w:type="pct"/>
          </w:tcPr>
          <w:p w14:paraId="5EDA048E" w14:textId="77777777" w:rsidR="000F0644" w:rsidRPr="00743DF3" w:rsidRDefault="00784CD0" w:rsidP="000361A4">
            <w:pPr>
              <w:pStyle w:val="Tabellentext"/>
            </w:pPr>
            <w:r>
              <w:t>K</w:t>
            </w:r>
          </w:p>
        </w:tc>
        <w:tc>
          <w:tcPr>
            <w:tcW w:w="1646" w:type="pct"/>
          </w:tcPr>
          <w:p w14:paraId="6CEDB737" w14:textId="77777777" w:rsidR="000F0644" w:rsidRPr="00743DF3" w:rsidRDefault="00784CD0" w:rsidP="00177070">
            <w:pPr>
              <w:pStyle w:val="Tabellentext"/>
              <w:ind w:left="453" w:hanging="340"/>
            </w:pPr>
            <w:r>
              <w:t>1 =</w:t>
            </w:r>
            <w:r>
              <w:tab/>
              <w:t>ja</w:t>
            </w:r>
          </w:p>
        </w:tc>
        <w:tc>
          <w:tcPr>
            <w:tcW w:w="1328" w:type="pct"/>
          </w:tcPr>
          <w:p w14:paraId="769AADF1" w14:textId="77777777" w:rsidR="000F0644" w:rsidRPr="00743DF3" w:rsidRDefault="00784CD0" w:rsidP="000361A4">
            <w:pPr>
              <w:pStyle w:val="Tabellentext"/>
            </w:pPr>
            <w:r>
              <w:t>ARTMEDDOAKNOAK</w:t>
            </w:r>
          </w:p>
        </w:tc>
      </w:tr>
      <w:tr w:rsidR="00275B01" w:rsidRPr="00743DF3" w14:paraId="3A928FDB" w14:textId="77777777" w:rsidTr="00133FB8">
        <w:trPr>
          <w:cnfStyle w:val="000000010000" w:firstRow="0" w:lastRow="0" w:firstColumn="0" w:lastColumn="0" w:oddVBand="0" w:evenVBand="0" w:oddHBand="0" w:evenHBand="1" w:firstRowFirstColumn="0" w:firstRowLastColumn="0" w:lastRowFirstColumn="0" w:lastRowLastColumn="0"/>
          <w:trHeight w:val="409"/>
          <w:ins w:id="62" w:author="IQTIG" w:date="2020-04-28T19:39:00Z"/>
        </w:trPr>
        <w:tc>
          <w:tcPr>
            <w:tcW w:w="626" w:type="pct"/>
          </w:tcPr>
          <w:p w14:paraId="27D97A20" w14:textId="77777777" w:rsidR="000F0644" w:rsidRPr="00743DF3" w:rsidRDefault="00784CD0" w:rsidP="000361A4">
            <w:pPr>
              <w:pStyle w:val="Tabellentext"/>
              <w:rPr>
                <w:ins w:id="63" w:author="IQTIG" w:date="2020-04-28T19:39:00Z"/>
              </w:rPr>
            </w:pPr>
            <w:ins w:id="64" w:author="IQTIG" w:date="2020-04-28T19:39:00Z">
              <w:r>
                <w:t>31.1:B</w:t>
              </w:r>
            </w:ins>
          </w:p>
        </w:tc>
        <w:tc>
          <w:tcPr>
            <w:tcW w:w="1075" w:type="pct"/>
          </w:tcPr>
          <w:p w14:paraId="5D2EDCDD" w14:textId="77777777" w:rsidR="000F0644" w:rsidRPr="00743DF3" w:rsidRDefault="00784CD0" w:rsidP="000361A4">
            <w:pPr>
              <w:pStyle w:val="Tabellentext"/>
              <w:rPr>
                <w:ins w:id="65" w:author="IQTIG" w:date="2020-04-28T19:39:00Z"/>
              </w:rPr>
            </w:pPr>
            <w:ins w:id="66" w:author="IQTIG" w:date="2020-04-28T19:39:00Z">
              <w:r>
                <w:t>primäre Implantatfehllage</w:t>
              </w:r>
            </w:ins>
          </w:p>
        </w:tc>
        <w:tc>
          <w:tcPr>
            <w:tcW w:w="326" w:type="pct"/>
          </w:tcPr>
          <w:p w14:paraId="69DBEFD0" w14:textId="77777777" w:rsidR="000F0644" w:rsidRPr="00743DF3" w:rsidRDefault="00784CD0" w:rsidP="000361A4">
            <w:pPr>
              <w:pStyle w:val="Tabellentext"/>
              <w:rPr>
                <w:ins w:id="67" w:author="IQTIG" w:date="2020-04-28T19:39:00Z"/>
              </w:rPr>
            </w:pPr>
            <w:ins w:id="68" w:author="IQTIG" w:date="2020-04-28T19:39:00Z">
              <w:r>
                <w:t>K</w:t>
              </w:r>
            </w:ins>
          </w:p>
        </w:tc>
        <w:tc>
          <w:tcPr>
            <w:tcW w:w="1646" w:type="pct"/>
          </w:tcPr>
          <w:p w14:paraId="358BDD1F" w14:textId="77777777" w:rsidR="000F0644" w:rsidRPr="00743DF3" w:rsidRDefault="00784CD0" w:rsidP="00177070">
            <w:pPr>
              <w:pStyle w:val="Tabellentext"/>
              <w:ind w:left="453" w:hanging="340"/>
              <w:rPr>
                <w:ins w:id="69" w:author="IQTIG" w:date="2020-04-28T19:39:00Z"/>
              </w:rPr>
            </w:pPr>
            <w:ins w:id="70" w:author="IQTIG" w:date="2020-04-28T19:39:00Z">
              <w:r>
                <w:t>1 =</w:t>
              </w:r>
              <w:r>
                <w:tab/>
                <w:t>ja</w:t>
              </w:r>
            </w:ins>
          </w:p>
        </w:tc>
        <w:tc>
          <w:tcPr>
            <w:tcW w:w="1328" w:type="pct"/>
          </w:tcPr>
          <w:p w14:paraId="51AED0F1" w14:textId="77777777" w:rsidR="000F0644" w:rsidRPr="00743DF3" w:rsidRDefault="00784CD0" w:rsidP="000361A4">
            <w:pPr>
              <w:pStyle w:val="Tabellentext"/>
              <w:rPr>
                <w:ins w:id="71" w:author="IQTIG" w:date="2020-04-28T19:39:00Z"/>
              </w:rPr>
            </w:pPr>
            <w:ins w:id="72" w:author="IQTIG" w:date="2020-04-28T19:39:00Z">
              <w:r>
                <w:t>IMPLANTATFEHLLAGE</w:t>
              </w:r>
            </w:ins>
          </w:p>
        </w:tc>
      </w:tr>
      <w:tr w:rsidR="00275B01" w:rsidRPr="00743DF3" w14:paraId="4D405277" w14:textId="77777777" w:rsidTr="00133FB8">
        <w:trPr>
          <w:cnfStyle w:val="000000100000" w:firstRow="0" w:lastRow="0" w:firstColumn="0" w:lastColumn="0" w:oddVBand="0" w:evenVBand="0" w:oddHBand="1" w:evenHBand="0" w:firstRowFirstColumn="0" w:firstRowLastColumn="0" w:lastRowFirstColumn="0" w:lastRowLastColumn="0"/>
          <w:trHeight w:val="409"/>
          <w:ins w:id="73" w:author="IQTIG" w:date="2020-04-28T19:39:00Z"/>
        </w:trPr>
        <w:tc>
          <w:tcPr>
            <w:tcW w:w="626" w:type="pct"/>
          </w:tcPr>
          <w:p w14:paraId="23A5AA63" w14:textId="77777777" w:rsidR="000F0644" w:rsidRPr="00743DF3" w:rsidRDefault="00784CD0" w:rsidP="000361A4">
            <w:pPr>
              <w:pStyle w:val="Tabellentext"/>
              <w:rPr>
                <w:ins w:id="74" w:author="IQTIG" w:date="2020-04-28T19:39:00Z"/>
              </w:rPr>
            </w:pPr>
            <w:ins w:id="75" w:author="IQTIG" w:date="2020-04-28T19:39:00Z">
              <w:r>
                <w:t>31.2:B</w:t>
              </w:r>
            </w:ins>
          </w:p>
        </w:tc>
        <w:tc>
          <w:tcPr>
            <w:tcW w:w="1075" w:type="pct"/>
          </w:tcPr>
          <w:p w14:paraId="25866C09" w14:textId="77777777" w:rsidR="000F0644" w:rsidRPr="00743DF3" w:rsidRDefault="00784CD0" w:rsidP="000361A4">
            <w:pPr>
              <w:pStyle w:val="Tabellentext"/>
              <w:rPr>
                <w:ins w:id="76" w:author="IQTIG" w:date="2020-04-28T19:39:00Z"/>
              </w:rPr>
            </w:pPr>
            <w:ins w:id="77" w:author="IQTIG" w:date="2020-04-28T19:39:00Z">
              <w:r>
                <w:t>sekundäre Implantatdislokation</w:t>
              </w:r>
            </w:ins>
          </w:p>
        </w:tc>
        <w:tc>
          <w:tcPr>
            <w:tcW w:w="326" w:type="pct"/>
          </w:tcPr>
          <w:p w14:paraId="30EB6778" w14:textId="77777777" w:rsidR="000F0644" w:rsidRPr="00743DF3" w:rsidRDefault="00784CD0" w:rsidP="000361A4">
            <w:pPr>
              <w:pStyle w:val="Tabellentext"/>
              <w:rPr>
                <w:ins w:id="78" w:author="IQTIG" w:date="2020-04-28T19:39:00Z"/>
              </w:rPr>
            </w:pPr>
            <w:ins w:id="79" w:author="IQTIG" w:date="2020-04-28T19:39:00Z">
              <w:r>
                <w:t>K</w:t>
              </w:r>
            </w:ins>
          </w:p>
        </w:tc>
        <w:tc>
          <w:tcPr>
            <w:tcW w:w="1646" w:type="pct"/>
          </w:tcPr>
          <w:p w14:paraId="51ED2409" w14:textId="77777777" w:rsidR="000F0644" w:rsidRPr="00743DF3" w:rsidRDefault="00784CD0" w:rsidP="00177070">
            <w:pPr>
              <w:pStyle w:val="Tabellentext"/>
              <w:ind w:left="453" w:hanging="340"/>
              <w:rPr>
                <w:ins w:id="80" w:author="IQTIG" w:date="2020-04-28T19:39:00Z"/>
              </w:rPr>
            </w:pPr>
            <w:ins w:id="81" w:author="IQTIG" w:date="2020-04-28T19:39:00Z">
              <w:r>
                <w:t>1 =</w:t>
              </w:r>
              <w:r>
                <w:tab/>
                <w:t>ja</w:t>
              </w:r>
            </w:ins>
          </w:p>
        </w:tc>
        <w:tc>
          <w:tcPr>
            <w:tcW w:w="1328" w:type="pct"/>
          </w:tcPr>
          <w:p w14:paraId="118C4504" w14:textId="77777777" w:rsidR="000F0644" w:rsidRPr="00743DF3" w:rsidRDefault="00784CD0" w:rsidP="000361A4">
            <w:pPr>
              <w:pStyle w:val="Tabellentext"/>
              <w:rPr>
                <w:ins w:id="82" w:author="IQTIG" w:date="2020-04-28T19:39:00Z"/>
              </w:rPr>
            </w:pPr>
            <w:ins w:id="83" w:author="IQTIG" w:date="2020-04-28T19:39:00Z">
              <w:r>
                <w:t>IMPLANTATDSLOKATION</w:t>
              </w:r>
            </w:ins>
          </w:p>
        </w:tc>
      </w:tr>
      <w:tr w:rsidR="00275B01" w:rsidRPr="00743DF3" w14:paraId="68ACBCDB" w14:textId="77777777" w:rsidTr="00133FB8">
        <w:trPr>
          <w:cnfStyle w:val="000000010000" w:firstRow="0" w:lastRow="0" w:firstColumn="0" w:lastColumn="0" w:oddVBand="0" w:evenVBand="0" w:oddHBand="0" w:evenHBand="1" w:firstRowFirstColumn="0" w:firstRowLastColumn="0" w:lastRowFirstColumn="0" w:lastRowLastColumn="0"/>
          <w:trHeight w:val="409"/>
          <w:ins w:id="84" w:author="IQTIG" w:date="2020-04-28T19:39:00Z"/>
        </w:trPr>
        <w:tc>
          <w:tcPr>
            <w:tcW w:w="626" w:type="pct"/>
          </w:tcPr>
          <w:p w14:paraId="37A878EC" w14:textId="77777777" w:rsidR="000F0644" w:rsidRPr="00743DF3" w:rsidRDefault="00784CD0" w:rsidP="000361A4">
            <w:pPr>
              <w:pStyle w:val="Tabellentext"/>
              <w:rPr>
                <w:ins w:id="85" w:author="IQTIG" w:date="2020-04-28T19:39:00Z"/>
              </w:rPr>
            </w:pPr>
            <w:ins w:id="86" w:author="IQTIG" w:date="2020-04-28T19:39:00Z">
              <w:r>
                <w:t>43:B</w:t>
              </w:r>
            </w:ins>
          </w:p>
        </w:tc>
        <w:tc>
          <w:tcPr>
            <w:tcW w:w="1075" w:type="pct"/>
          </w:tcPr>
          <w:p w14:paraId="5533B978" w14:textId="77777777" w:rsidR="000F0644" w:rsidRPr="00743DF3" w:rsidRDefault="00784CD0" w:rsidP="000361A4">
            <w:pPr>
              <w:pStyle w:val="Tabellentext"/>
              <w:rPr>
                <w:ins w:id="87" w:author="IQTIG" w:date="2020-04-28T19:39:00Z"/>
              </w:rPr>
            </w:pPr>
            <w:ins w:id="88" w:author="IQTIG" w:date="2020-04-28T19:39:00Z">
              <w:r>
                <w:t>Entlassungsdiagnose(n)</w:t>
              </w:r>
            </w:ins>
          </w:p>
        </w:tc>
        <w:tc>
          <w:tcPr>
            <w:tcW w:w="326" w:type="pct"/>
          </w:tcPr>
          <w:p w14:paraId="3C5F123A" w14:textId="77777777" w:rsidR="000F0644" w:rsidRPr="00743DF3" w:rsidRDefault="00784CD0" w:rsidP="000361A4">
            <w:pPr>
              <w:pStyle w:val="Tabellentext"/>
              <w:rPr>
                <w:ins w:id="89" w:author="IQTIG" w:date="2020-04-28T19:39:00Z"/>
              </w:rPr>
            </w:pPr>
            <w:ins w:id="90" w:author="IQTIG" w:date="2020-04-28T19:39:00Z">
              <w:r>
                <w:t>M</w:t>
              </w:r>
            </w:ins>
          </w:p>
        </w:tc>
        <w:tc>
          <w:tcPr>
            <w:tcW w:w="1646" w:type="pct"/>
          </w:tcPr>
          <w:p w14:paraId="264B088C" w14:textId="77777777" w:rsidR="000F0644" w:rsidRPr="00743DF3" w:rsidRDefault="00784CD0" w:rsidP="00177070">
            <w:pPr>
              <w:pStyle w:val="Tabellentext"/>
              <w:ind w:left="453" w:hanging="340"/>
              <w:rPr>
                <w:ins w:id="91" w:author="IQTIG" w:date="2020-04-28T19:39:00Z"/>
              </w:rPr>
            </w:pPr>
            <w:ins w:id="92" w:author="IQTIG" w:date="2020-04-28T19:39:00Z">
              <w:r>
                <w:t>ICD-10-GM SGB V: http://www.dimdi.de</w:t>
              </w:r>
            </w:ins>
          </w:p>
        </w:tc>
        <w:tc>
          <w:tcPr>
            <w:tcW w:w="1328" w:type="pct"/>
          </w:tcPr>
          <w:p w14:paraId="2793B5A8" w14:textId="77777777" w:rsidR="000F0644" w:rsidRPr="00743DF3" w:rsidRDefault="00784CD0" w:rsidP="000361A4">
            <w:pPr>
              <w:pStyle w:val="Tabellentext"/>
              <w:rPr>
                <w:ins w:id="93" w:author="IQTIG" w:date="2020-04-28T19:39:00Z"/>
              </w:rPr>
            </w:pPr>
            <w:ins w:id="94" w:author="IQTIG" w:date="2020-04-28T19:39:00Z">
              <w:r>
                <w:t>ENTLDIAG</w:t>
              </w:r>
            </w:ins>
          </w:p>
        </w:tc>
      </w:tr>
      <w:tr w:rsidR="00275B01" w:rsidRPr="00743DF3" w14:paraId="2508665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D5FAB2" w14:textId="77777777" w:rsidR="000F0644" w:rsidRPr="00743DF3" w:rsidRDefault="00784CD0" w:rsidP="000361A4">
            <w:pPr>
              <w:pStyle w:val="Tabellentext"/>
            </w:pPr>
            <w:r>
              <w:t>EF*</w:t>
            </w:r>
          </w:p>
        </w:tc>
        <w:tc>
          <w:tcPr>
            <w:tcW w:w="1075" w:type="pct"/>
          </w:tcPr>
          <w:p w14:paraId="3CFF5009" w14:textId="77777777" w:rsidR="000F0644" w:rsidRPr="00743DF3" w:rsidRDefault="00784CD0" w:rsidP="000361A4">
            <w:pPr>
              <w:pStyle w:val="Tabellentext"/>
            </w:pPr>
            <w:r>
              <w:t>Patientenalter am Aufnahmetag in Jahren</w:t>
            </w:r>
          </w:p>
        </w:tc>
        <w:tc>
          <w:tcPr>
            <w:tcW w:w="326" w:type="pct"/>
          </w:tcPr>
          <w:p w14:paraId="29AE4D27" w14:textId="77777777" w:rsidR="000F0644" w:rsidRPr="00743DF3" w:rsidRDefault="00784CD0" w:rsidP="000361A4">
            <w:pPr>
              <w:pStyle w:val="Tabellentext"/>
            </w:pPr>
            <w:r>
              <w:t>-</w:t>
            </w:r>
          </w:p>
        </w:tc>
        <w:tc>
          <w:tcPr>
            <w:tcW w:w="1646" w:type="pct"/>
          </w:tcPr>
          <w:p w14:paraId="1ED28984" w14:textId="77777777" w:rsidR="000F0644" w:rsidRPr="00743DF3" w:rsidRDefault="00784CD0" w:rsidP="00177070">
            <w:pPr>
              <w:pStyle w:val="Tabellentext"/>
              <w:ind w:left="453" w:hanging="340"/>
            </w:pPr>
            <w:r>
              <w:t>alter(GEBDATUM;AUFNDATUM)</w:t>
            </w:r>
          </w:p>
        </w:tc>
        <w:tc>
          <w:tcPr>
            <w:tcW w:w="1328" w:type="pct"/>
          </w:tcPr>
          <w:p w14:paraId="0DF25736" w14:textId="77777777" w:rsidR="000F0644" w:rsidRPr="00743DF3" w:rsidRDefault="00784CD0" w:rsidP="000361A4">
            <w:pPr>
              <w:pStyle w:val="Tabellentext"/>
            </w:pPr>
            <w:r>
              <w:t>alter</w:t>
            </w:r>
          </w:p>
        </w:tc>
      </w:tr>
      <w:tr w:rsidR="00275B01" w:rsidRPr="00743DF3" w14:paraId="385480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4A1801" w14:textId="77777777" w:rsidR="000F0644" w:rsidRPr="00743DF3" w:rsidRDefault="00784CD0" w:rsidP="000361A4">
            <w:pPr>
              <w:pStyle w:val="Tabellentext"/>
            </w:pPr>
            <w:r>
              <w:t>EF*</w:t>
            </w:r>
          </w:p>
        </w:tc>
        <w:tc>
          <w:tcPr>
            <w:tcW w:w="1075" w:type="pct"/>
          </w:tcPr>
          <w:p w14:paraId="0B87AB65" w14:textId="77777777" w:rsidR="000F0644" w:rsidRPr="00743DF3" w:rsidRDefault="00784CD0" w:rsidP="000361A4">
            <w:pPr>
              <w:pStyle w:val="Tabellentext"/>
            </w:pPr>
            <w:r>
              <w:t>Praeoperative Verweildauer in Minuten</w:t>
            </w:r>
          </w:p>
        </w:tc>
        <w:tc>
          <w:tcPr>
            <w:tcW w:w="326" w:type="pct"/>
          </w:tcPr>
          <w:p w14:paraId="6EC6EAAD" w14:textId="77777777" w:rsidR="000F0644" w:rsidRPr="00743DF3" w:rsidRDefault="00784CD0" w:rsidP="000361A4">
            <w:pPr>
              <w:pStyle w:val="Tabellentext"/>
            </w:pPr>
            <w:r>
              <w:t>-</w:t>
            </w:r>
          </w:p>
        </w:tc>
        <w:tc>
          <w:tcPr>
            <w:tcW w:w="1646" w:type="pct"/>
          </w:tcPr>
          <w:p w14:paraId="6025D666" w14:textId="77777777" w:rsidR="000F0644" w:rsidRPr="00743DF3" w:rsidRDefault="00784CD0" w:rsidP="00177070">
            <w:pPr>
              <w:pStyle w:val="Tabellentext"/>
              <w:ind w:left="453" w:hanging="340"/>
            </w:pPr>
            <w:r>
              <w:t>AbstandInMinFraktur(AUFNDATUM;AUFNZEIT;OPDATUM;OPZEIT;FRAKTURDATUM;ZEITPUNKTFRAKTUR)</w:t>
            </w:r>
          </w:p>
        </w:tc>
        <w:tc>
          <w:tcPr>
            <w:tcW w:w="1328" w:type="pct"/>
          </w:tcPr>
          <w:p w14:paraId="269EE218" w14:textId="77777777" w:rsidR="000F0644" w:rsidRPr="00743DF3" w:rsidRDefault="00784CD0" w:rsidP="000361A4">
            <w:pPr>
              <w:pStyle w:val="Tabellentext"/>
            </w:pPr>
            <w:r>
              <w:t>praeopminutenMin1</w:t>
            </w:r>
          </w:p>
        </w:tc>
      </w:tr>
    </w:tbl>
    <w:p w14:paraId="1CDDCFED" w14:textId="77777777" w:rsidR="00A53F02" w:rsidRDefault="00784CD0" w:rsidP="00A53F02">
      <w:pPr>
        <w:spacing w:after="0"/>
        <w:rPr>
          <w:sz w:val="14"/>
          <w:szCs w:val="14"/>
        </w:rPr>
      </w:pPr>
      <w:r w:rsidRPr="003021AF">
        <w:rPr>
          <w:sz w:val="14"/>
          <w:szCs w:val="14"/>
        </w:rPr>
        <w:t>*Ersatzfeld im Exportformat</w:t>
      </w:r>
    </w:p>
    <w:p w14:paraId="047E8B52" w14:textId="77777777" w:rsidR="00407995" w:rsidRDefault="00407995">
      <w:pPr>
        <w:sectPr w:rsidR="00407995"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05B38290" w14:textId="77777777" w:rsidR="0094520C" w:rsidRDefault="00784CD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CDA19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A48383" w14:textId="77777777" w:rsidR="000517F0" w:rsidRPr="000517F0" w:rsidRDefault="00784CD0" w:rsidP="009A4847">
            <w:pPr>
              <w:pStyle w:val="Tabellenkopf"/>
            </w:pPr>
            <w:r>
              <w:t>ID</w:t>
            </w:r>
          </w:p>
        </w:tc>
        <w:tc>
          <w:tcPr>
            <w:tcW w:w="5885" w:type="dxa"/>
          </w:tcPr>
          <w:p w14:paraId="0C561115" w14:textId="77777777" w:rsidR="000517F0"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54030</w:t>
            </w:r>
          </w:p>
        </w:tc>
      </w:tr>
      <w:tr w:rsidR="000955B5" w14:paraId="317477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22C936" w14:textId="77777777" w:rsidR="000955B5" w:rsidRDefault="00784CD0" w:rsidP="009A4847">
            <w:pPr>
              <w:pStyle w:val="Tabellenkopf"/>
            </w:pPr>
            <w:r>
              <w:t>Bezeichnung</w:t>
            </w:r>
          </w:p>
        </w:tc>
        <w:tc>
          <w:tcPr>
            <w:tcW w:w="5885" w:type="dxa"/>
          </w:tcPr>
          <w:p w14:paraId="6F8DE419" w14:textId="7500CA7F"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Präoperative Verweildauer</w:t>
            </w:r>
            <w:del w:id="95" w:author="IQTIG" w:date="2020-04-28T19:39:00Z">
              <w:r w:rsidR="00F41129">
                <w:delText xml:space="preserve"> bei osteosynthetischer Versorgung einer hüftgelenknahen Femurfraktur</w:delText>
              </w:r>
            </w:del>
          </w:p>
        </w:tc>
      </w:tr>
      <w:tr w:rsidR="000955B5" w14:paraId="68DBE3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271899" w14:textId="77777777" w:rsidR="000955B5" w:rsidRDefault="00784CD0" w:rsidP="009A4847">
            <w:pPr>
              <w:pStyle w:val="Tabellenkopf"/>
            </w:pPr>
            <w:r>
              <w:t>Indikatortyp</w:t>
            </w:r>
          </w:p>
        </w:tc>
        <w:tc>
          <w:tcPr>
            <w:tcW w:w="5885" w:type="dxa"/>
          </w:tcPr>
          <w:p w14:paraId="62E79214"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398944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BB5372" w14:textId="77777777" w:rsidR="000955B5" w:rsidRDefault="00784CD0" w:rsidP="000955B5">
            <w:pPr>
              <w:pStyle w:val="Tabellenkopf"/>
            </w:pPr>
            <w:r>
              <w:t>Art des Wertes</w:t>
            </w:r>
          </w:p>
        </w:tc>
        <w:tc>
          <w:tcPr>
            <w:tcW w:w="5885" w:type="dxa"/>
          </w:tcPr>
          <w:p w14:paraId="6B7D1B3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B7F27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1F4FB1" w14:textId="77777777" w:rsidR="000955B5" w:rsidRDefault="00784CD0" w:rsidP="000955B5">
            <w:pPr>
              <w:pStyle w:val="Tabellenkopf"/>
            </w:pPr>
            <w:r>
              <w:t>Bezug zum Verfahren</w:t>
            </w:r>
          </w:p>
        </w:tc>
        <w:tc>
          <w:tcPr>
            <w:tcW w:w="5885" w:type="dxa"/>
          </w:tcPr>
          <w:p w14:paraId="66412040"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89BA4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0C8B02" w14:textId="3A656492" w:rsidR="000955B5" w:rsidRDefault="00F41129" w:rsidP="000955B5">
            <w:pPr>
              <w:pStyle w:val="Tabellenkopf"/>
            </w:pPr>
            <w:del w:id="96" w:author="IQTIG" w:date="2020-04-28T19:39:00Z">
              <w:r>
                <w:delText>Bewertungsart</w:delText>
              </w:r>
            </w:del>
            <w:ins w:id="97" w:author="IQTIG" w:date="2020-04-28T19:39:00Z">
              <w:r w:rsidR="00784CD0">
                <w:t>Berechnungsart</w:t>
              </w:r>
            </w:ins>
          </w:p>
        </w:tc>
        <w:tc>
          <w:tcPr>
            <w:tcW w:w="5885" w:type="dxa"/>
          </w:tcPr>
          <w:p w14:paraId="643D8EC9"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7E610E6" w14:textId="77777777" w:rsidTr="00025F80">
        <w:trPr>
          <w:trHeight w:val="221"/>
          <w:ins w:id="98"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7608D9F5" w14:textId="77777777" w:rsidR="000955B5" w:rsidRDefault="00784CD0" w:rsidP="000955B5">
            <w:pPr>
              <w:pStyle w:val="Tabellenkopf"/>
              <w:rPr>
                <w:ins w:id="99" w:author="IQTIG" w:date="2020-04-28T19:39:00Z"/>
              </w:rPr>
            </w:pPr>
            <w:ins w:id="100" w:author="IQTIG" w:date="2020-04-28T19:39:00Z">
              <w:r>
                <w:t>Referenzbereich 2019</w:t>
              </w:r>
            </w:ins>
          </w:p>
        </w:tc>
        <w:tc>
          <w:tcPr>
            <w:tcW w:w="5885" w:type="dxa"/>
          </w:tcPr>
          <w:p w14:paraId="4C9E81CA"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rPr>
                <w:ins w:id="101" w:author="IQTIG" w:date="2020-04-28T19:39:00Z"/>
              </w:rPr>
            </w:pPr>
            <w:r>
              <w:t>≤ 15,00 %</w:t>
            </w:r>
          </w:p>
        </w:tc>
      </w:tr>
      <w:tr w:rsidR="000955B5" w14:paraId="77FEE8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2344AF" w14:textId="77777777" w:rsidR="000955B5" w:rsidRDefault="00784CD0" w:rsidP="00CA48E9">
            <w:pPr>
              <w:pStyle w:val="Tabellenkopf"/>
            </w:pPr>
            <w:r w:rsidRPr="00E37ACC">
              <w:t xml:space="preserve">Referenzbereich </w:t>
            </w:r>
            <w:r>
              <w:t>2018</w:t>
            </w:r>
          </w:p>
        </w:tc>
        <w:tc>
          <w:tcPr>
            <w:tcW w:w="5885" w:type="dxa"/>
          </w:tcPr>
          <w:p w14:paraId="740ED499"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15,00 %</w:t>
            </w:r>
          </w:p>
        </w:tc>
      </w:tr>
      <w:tr w:rsidR="000955B5" w14:paraId="4D89FB78" w14:textId="77777777" w:rsidTr="00025F80">
        <w:trPr>
          <w:trHeight w:val="221"/>
          <w:del w:id="102"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ED00762" w14:textId="77777777" w:rsidR="000955B5" w:rsidRDefault="00F41129" w:rsidP="00CA48E9">
            <w:pPr>
              <w:pStyle w:val="Tabellenkopf"/>
              <w:rPr>
                <w:del w:id="103" w:author="IQTIG" w:date="2020-04-28T19:39:00Z"/>
              </w:rPr>
            </w:pPr>
            <w:del w:id="104" w:author="IQTIG" w:date="2020-04-28T19:39:00Z">
              <w:r w:rsidRPr="00E37ACC">
                <w:delText xml:space="preserve">Referenzbereich </w:delText>
              </w:r>
              <w:r>
                <w:delText>2017</w:delText>
              </w:r>
            </w:del>
          </w:p>
        </w:tc>
        <w:tc>
          <w:tcPr>
            <w:tcW w:w="5885" w:type="dxa"/>
          </w:tcPr>
          <w:p w14:paraId="6DB82C57" w14:textId="2E52962B" w:rsidR="000955B5" w:rsidRDefault="00862684" w:rsidP="000955B5">
            <w:pPr>
              <w:pStyle w:val="Tabellentext"/>
              <w:cnfStyle w:val="000000000000" w:firstRow="0" w:lastRow="0" w:firstColumn="0" w:lastColumn="0" w:oddVBand="0" w:evenVBand="0" w:oddHBand="0" w:evenHBand="0" w:firstRowFirstColumn="0" w:firstRowLastColumn="0" w:lastRowFirstColumn="0" w:lastRowLastColumn="0"/>
              <w:rPr>
                <w:del w:id="105" w:author="IQTIG" w:date="2020-04-28T19:39:00Z"/>
              </w:rPr>
            </w:pPr>
          </w:p>
        </w:tc>
      </w:tr>
      <w:tr w:rsidR="000955B5" w14:paraId="500486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272E03" w14:textId="4180F9CB" w:rsidR="000955B5" w:rsidRDefault="00784CD0" w:rsidP="000955B5">
            <w:pPr>
              <w:pStyle w:val="Tabellenkopf"/>
            </w:pPr>
            <w:r>
              <w:t xml:space="preserve">Erläuterung zum Referenzbereich </w:t>
            </w:r>
            <w:del w:id="106" w:author="IQTIG" w:date="2020-04-28T19:39:00Z">
              <w:r w:rsidR="00F41129">
                <w:delText>2018</w:delText>
              </w:r>
            </w:del>
            <w:ins w:id="107" w:author="IQTIG" w:date="2020-04-28T19:39:00Z">
              <w:r>
                <w:t>2019</w:t>
              </w:r>
            </w:ins>
          </w:p>
        </w:tc>
        <w:tc>
          <w:tcPr>
            <w:tcW w:w="5885" w:type="dxa"/>
          </w:tcPr>
          <w:p w14:paraId="3F1CD42D"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FE47E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B573F7" w14:textId="0BFBBA5D" w:rsidR="000955B5" w:rsidRDefault="00784CD0" w:rsidP="000955B5">
            <w:pPr>
              <w:pStyle w:val="Tabellenkopf"/>
            </w:pPr>
            <w:r>
              <w:t xml:space="preserve">Erläuterung zum Strukturierten Dialog bzw. Stellungnahmeverfahren </w:t>
            </w:r>
            <w:del w:id="108" w:author="IQTIG" w:date="2020-04-28T19:39:00Z">
              <w:r w:rsidR="00F41129">
                <w:delText>2018</w:delText>
              </w:r>
            </w:del>
            <w:ins w:id="109" w:author="IQTIG" w:date="2020-04-28T19:39:00Z">
              <w:r>
                <w:t>2019</w:t>
              </w:r>
            </w:ins>
          </w:p>
        </w:tc>
        <w:tc>
          <w:tcPr>
            <w:tcW w:w="5885" w:type="dxa"/>
          </w:tcPr>
          <w:p w14:paraId="442EBBB9"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A035C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DF5DBA" w14:textId="77777777" w:rsidR="000955B5" w:rsidRDefault="00784CD0" w:rsidP="000955B5">
            <w:pPr>
              <w:pStyle w:val="Tabellenkopf"/>
            </w:pPr>
            <w:r w:rsidRPr="00E37ACC">
              <w:t>Methode der Risikoadjustierung</w:t>
            </w:r>
          </w:p>
        </w:tc>
        <w:tc>
          <w:tcPr>
            <w:tcW w:w="5885" w:type="dxa"/>
          </w:tcPr>
          <w:p w14:paraId="131B511C"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B7874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104A43" w14:textId="77777777" w:rsidR="000955B5" w:rsidRPr="00E37ACC" w:rsidRDefault="00784CD0" w:rsidP="000955B5">
            <w:pPr>
              <w:pStyle w:val="Tabellenkopf"/>
            </w:pPr>
            <w:r>
              <w:t>Erläuterung der Risikoadjustierung</w:t>
            </w:r>
          </w:p>
        </w:tc>
        <w:tc>
          <w:tcPr>
            <w:tcW w:w="5885" w:type="dxa"/>
          </w:tcPr>
          <w:p w14:paraId="21FDAA3C"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A846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1ED3C5" w14:textId="77777777" w:rsidR="000955B5" w:rsidRPr="00E37ACC" w:rsidRDefault="00784CD0" w:rsidP="000955B5">
            <w:pPr>
              <w:pStyle w:val="Tabellenkopf"/>
            </w:pPr>
            <w:r w:rsidRPr="00E37ACC">
              <w:t>Rechenregeln</w:t>
            </w:r>
          </w:p>
        </w:tc>
        <w:tc>
          <w:tcPr>
            <w:tcW w:w="5885" w:type="dxa"/>
          </w:tcPr>
          <w:p w14:paraId="74AF2EDD"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FA5CFB0"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ins w:id="110" w:author="IQTIG" w:date="2020-04-28T19:39:00Z">
              <w:r>
                <w:t xml:space="preserve">Patientinnen und </w:t>
              </w:r>
            </w:ins>
            <w:r>
              <w:t xml:space="preserve">Patienten mit osteosynthetisch versorgten hüftgelenknahen Femurfrakturen ohne antithrombotische Dauertherapie durch direkte bzw. neue orale Antikoagulantien (DOAK/NOAK), bei denen die Operation später als 24 Stunden nach der Aufnahme oder nach einer Fraktur in der akut-stationären Einrichtung erfolgte </w:t>
            </w:r>
            <w:r>
              <w:br/>
              <w:t xml:space="preserve">ODER </w:t>
            </w:r>
            <w:r>
              <w:br/>
            </w:r>
            <w:ins w:id="111" w:author="IQTIG" w:date="2020-04-28T19:39:00Z">
              <w:r>
                <w:t xml:space="preserve">Patientinnen und </w:t>
              </w:r>
            </w:ins>
            <w:r>
              <w:t>Patienten mit antithrombotischer Dauertherapie durch direkte bzw. neue orale Antikoagulantien (DOAK/NOAK), bei denen die Operation später als 48 Stunden nach Aufnahme oder nach einer Fraktur in der akut-stationären Einrichtung erfolgte</w:t>
            </w:r>
          </w:p>
          <w:p w14:paraId="171D9970"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59412F6" w14:textId="53293E8D"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pPr>
            <w:del w:id="112" w:author="IQTIG" w:date="2020-04-28T19:39:00Z">
              <w:r>
                <w:delText>Alle Patienten ab 18 Jahren</w:delText>
              </w:r>
            </w:del>
            <w:ins w:id="113" w:author="IQTIG" w:date="2020-04-28T19:39:00Z">
              <w:r w:rsidR="00784CD0">
                <w:t>Alle Patientinnen und Patienten ab 18 Jahren. Ausgeschlossen werden Patientinnen und Patienten mit mechanischer Komplikation durch eine interne Osteosynthesevorrichtung an Extremitätenknochen (Beckenregion und Oberschenkel; ICD 10 T84.14) in Kombination mit der Angabe einer osteosynthetischen Voroperation und ohne Angabe einer postoperativen Implantatfehllage oder Implantatdislokation.</w:t>
              </w:r>
            </w:ins>
          </w:p>
        </w:tc>
      </w:tr>
      <w:tr w:rsidR="000955B5" w14:paraId="6A7548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B1F63A" w14:textId="77777777" w:rsidR="000955B5" w:rsidRPr="00E37ACC" w:rsidRDefault="00784CD0" w:rsidP="000955B5">
            <w:pPr>
              <w:pStyle w:val="Tabellenkopf"/>
            </w:pPr>
            <w:r w:rsidRPr="00E37ACC">
              <w:t>Erläuterung der Rechenregel</w:t>
            </w:r>
          </w:p>
        </w:tc>
        <w:tc>
          <w:tcPr>
            <w:tcW w:w="5885" w:type="dxa"/>
          </w:tcPr>
          <w:p w14:paraId="6C3FE65C"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F7A99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736089" w14:textId="77777777" w:rsidR="000955B5" w:rsidRPr="00E37ACC" w:rsidRDefault="00784CD0" w:rsidP="000955B5">
            <w:pPr>
              <w:pStyle w:val="Tabellenkopf"/>
            </w:pPr>
            <w:r w:rsidRPr="00E37ACC">
              <w:t>Teildatensatzbezug</w:t>
            </w:r>
          </w:p>
        </w:tc>
        <w:tc>
          <w:tcPr>
            <w:tcW w:w="5885" w:type="dxa"/>
          </w:tcPr>
          <w:p w14:paraId="554B294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417938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ACDE4" w14:textId="77777777" w:rsidR="000955B5" w:rsidRPr="00E37ACC" w:rsidRDefault="00784CD0" w:rsidP="000955B5">
            <w:pPr>
              <w:pStyle w:val="Tabellenkopf"/>
            </w:pPr>
            <w:r w:rsidRPr="00E37ACC">
              <w:t>Zähler (Formel)</w:t>
            </w:r>
          </w:p>
        </w:tc>
        <w:tc>
          <w:tcPr>
            <w:tcW w:w="5885" w:type="dxa"/>
          </w:tcPr>
          <w:p w14:paraId="7F9991BF" w14:textId="77777777" w:rsidR="000955B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praeopminutenMin1 %&gt;% fn_Schwellenwert_praeopminuten</w:t>
            </w:r>
          </w:p>
        </w:tc>
      </w:tr>
      <w:tr w:rsidR="00CA3AE5" w14:paraId="6E01FE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6B51FB" w14:textId="77777777" w:rsidR="00CA3AE5" w:rsidRPr="00E37ACC" w:rsidRDefault="00784CD0" w:rsidP="00CA3AE5">
            <w:pPr>
              <w:pStyle w:val="Tabellenkopf"/>
            </w:pPr>
            <w:r w:rsidRPr="00E37ACC">
              <w:t>Nenner (Formel)</w:t>
            </w:r>
          </w:p>
        </w:tc>
        <w:tc>
          <w:tcPr>
            <w:tcW w:w="5885" w:type="dxa"/>
          </w:tcPr>
          <w:p w14:paraId="4A34FE06" w14:textId="70518CF9" w:rsidR="00CA3AE5" w:rsidRPr="00955893" w:rsidRDefault="00F4112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114" w:author="IQTIG" w:date="2020-04-28T19:39:00Z">
              <w:r>
                <w:rPr>
                  <w:rStyle w:val="Code"/>
                </w:rPr>
                <w:delText>alter %&gt;=% 18</w:delText>
              </w:r>
            </w:del>
            <w:ins w:id="115" w:author="IQTIG" w:date="2020-04-28T19:39:00Z">
              <w:r w:rsidR="00784CD0">
                <w:rPr>
                  <w:rStyle w:val="Code"/>
                </w:rPr>
                <w:t xml:space="preserve">alter %&gt;=% 18 &amp;  </w:t>
              </w:r>
              <w:r w:rsidR="00784CD0">
                <w:rPr>
                  <w:rStyle w:val="Code"/>
                </w:rPr>
                <w:br/>
                <w:t xml:space="preserve">!(ENTLDIAG %any_like% 'T84.14%' &amp; </w:t>
              </w:r>
              <w:r w:rsidR="00784CD0">
                <w:rPr>
                  <w:rStyle w:val="Code"/>
                </w:rPr>
                <w:br/>
                <w:t xml:space="preserve">OSTEOSYN %==% 1 &amp;  </w:t>
              </w:r>
              <w:r w:rsidR="00784CD0">
                <w:rPr>
                  <w:rStyle w:val="Code"/>
                </w:rPr>
                <w:br/>
                <w:t xml:space="preserve">!IMPLANTATFEHLLAGE %==% 1 &amp; </w:t>
              </w:r>
              <w:r w:rsidR="00784CD0">
                <w:rPr>
                  <w:rStyle w:val="Code"/>
                </w:rPr>
                <w:br/>
                <w:t>!IMPLANTATDSLOKATION %==% 1)</w:t>
              </w:r>
            </w:ins>
          </w:p>
        </w:tc>
      </w:tr>
      <w:tr w:rsidR="00CA3AE5" w14:paraId="0D04CE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9F8BA5" w14:textId="77777777" w:rsidR="00CA3AE5" w:rsidRPr="00E37ACC" w:rsidRDefault="00784CD0" w:rsidP="00CA3AE5">
            <w:pPr>
              <w:pStyle w:val="Tabellenkopf"/>
            </w:pPr>
            <w:r w:rsidRPr="00E37ACC">
              <w:t>Verwendete Funktionen</w:t>
            </w:r>
          </w:p>
        </w:tc>
        <w:tc>
          <w:tcPr>
            <w:tcW w:w="5885" w:type="dxa"/>
          </w:tcPr>
          <w:p w14:paraId="4CBD1614" w14:textId="77777777" w:rsidR="00926BD3" w:rsidRPr="00926BD3" w:rsidRDefault="00784CD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fn_Schwellenwert_praeopminuten</w:t>
            </w:r>
          </w:p>
        </w:tc>
      </w:tr>
      <w:tr w:rsidR="00CA3AE5" w14:paraId="79E420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782719" w14:textId="77777777" w:rsidR="00CA3AE5" w:rsidRPr="00E37ACC" w:rsidRDefault="00784CD0" w:rsidP="00CA3AE5">
            <w:pPr>
              <w:pStyle w:val="Tabellenkopf"/>
            </w:pPr>
            <w:r w:rsidRPr="00E37ACC">
              <w:t>Verwendete Listen</w:t>
            </w:r>
          </w:p>
        </w:tc>
        <w:tc>
          <w:tcPr>
            <w:tcW w:w="5885" w:type="dxa"/>
          </w:tcPr>
          <w:p w14:paraId="7880A26D" w14:textId="77777777" w:rsidR="00CA3AE5" w:rsidRPr="00926BD3" w:rsidRDefault="00784CD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F3972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B4B81F" w14:textId="77777777" w:rsidR="00CA3AE5" w:rsidRPr="00E37ACC" w:rsidRDefault="00784CD0" w:rsidP="00CA3AE5">
            <w:pPr>
              <w:pStyle w:val="Tabellenkopf"/>
            </w:pPr>
            <w:r>
              <w:t>Darstellung</w:t>
            </w:r>
          </w:p>
        </w:tc>
        <w:tc>
          <w:tcPr>
            <w:tcW w:w="5885" w:type="dxa"/>
          </w:tcPr>
          <w:p w14:paraId="13084486"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99E3D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E8D68" w14:textId="77777777" w:rsidR="00CA3AE5" w:rsidRPr="00E37ACC" w:rsidRDefault="00784CD0" w:rsidP="00CA3AE5">
            <w:pPr>
              <w:pStyle w:val="Tabellenkopf"/>
            </w:pPr>
            <w:r>
              <w:t>Grafik</w:t>
            </w:r>
          </w:p>
        </w:tc>
        <w:tc>
          <w:tcPr>
            <w:tcW w:w="5885" w:type="dxa"/>
          </w:tcPr>
          <w:p w14:paraId="09E38CD3"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C5693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6DF47" w14:textId="77777777" w:rsidR="00CA3AE5" w:rsidRPr="00E37ACC" w:rsidRDefault="00784CD0" w:rsidP="00CA3AE5">
            <w:pPr>
              <w:pStyle w:val="Tabellenkopf"/>
            </w:pPr>
            <w:r>
              <w:lastRenderedPageBreak/>
              <w:t>Vergleichbarkeit mit Vorjahresergebnissen</w:t>
            </w:r>
          </w:p>
        </w:tc>
        <w:tc>
          <w:tcPr>
            <w:tcW w:w="5885" w:type="dxa"/>
          </w:tcPr>
          <w:p w14:paraId="0AD083A2" w14:textId="77777777" w:rsidR="00CA3AE5" w:rsidRDefault="00784CD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05FB1B3" w14:textId="77777777" w:rsidR="009E1781" w:rsidRDefault="00862684" w:rsidP="00AA7E2B">
      <w:pPr>
        <w:pStyle w:val="Tabellentext"/>
        <w:spacing w:before="0" w:after="0" w:line="20" w:lineRule="exact"/>
        <w:ind w:left="0" w:right="0"/>
      </w:pPr>
    </w:p>
    <w:p w14:paraId="1230D6F4" w14:textId="77777777" w:rsidR="00407995" w:rsidRDefault="00407995">
      <w:pPr>
        <w:sectPr w:rsidR="00407995" w:rsidSect="00AD6E6F">
          <w:pgSz w:w="11906" w:h="16838"/>
          <w:pgMar w:top="1418" w:right="1134" w:bottom="1418" w:left="1701" w:header="454" w:footer="737" w:gutter="0"/>
          <w:cols w:space="708"/>
          <w:docGrid w:linePitch="360"/>
        </w:sectPr>
      </w:pPr>
    </w:p>
    <w:p w14:paraId="76B30795" w14:textId="77777777" w:rsidR="00D40AF7" w:rsidRDefault="00784CD0" w:rsidP="00CC206C">
      <w:pPr>
        <w:pStyle w:val="Absatzberschriftebene2nurinNavigation"/>
      </w:pPr>
      <w:r>
        <w:lastRenderedPageBreak/>
        <w:t>Literatur</w:t>
      </w:r>
    </w:p>
    <w:p w14:paraId="4D36E121" w14:textId="77777777" w:rsidR="00370A14" w:rsidRPr="00370A14" w:rsidRDefault="00784CD0" w:rsidP="00B749F9">
      <w:pPr>
        <w:pStyle w:val="Literatur"/>
      </w:pPr>
      <w:r>
        <w:t>ANZHFR [Australian and New Zealand Hip Fracture Registry], Steering Group (2014): Australian and New Zealand Guideline for Hip Fracture Care. Improving Outcomes in Hip Fracture Management of Adults. [Stand:] September 2014. Sydney: ANZHFR. ISBN: 978-0-7334-3451-8. URL: https://anzhfr.org/wp-content/uploads/2016/07/ANZ-Guideline-for-Hip-Fracture-Care.pdf (abgerufen am: 22.01.2019).</w:t>
      </w:r>
    </w:p>
    <w:p w14:paraId="4D678E85" w14:textId="77777777" w:rsidR="00370A14" w:rsidRPr="00370A14" w:rsidRDefault="00862684" w:rsidP="00B749F9">
      <w:pPr>
        <w:pStyle w:val="Literatur"/>
      </w:pPr>
    </w:p>
    <w:p w14:paraId="18D374DD" w14:textId="77777777" w:rsidR="00370A14" w:rsidRPr="00370A14" w:rsidRDefault="00784CD0" w:rsidP="00B749F9">
      <w:pPr>
        <w:pStyle w:val="Literatur"/>
      </w:pPr>
      <w:r>
        <w:t>Bonnaire, F; Kuner, EH; Lorz, W (1995): Schenkelhalsfrakturen beim Erwachsenen: gelenkerhaltende Operationen. II. Die Bedeutung des Operationszeitpunkts und des Implantats für die Genese der aseptischen Hüftkopfnekrose. Unfallchirurg 98(5): 259-264.</w:t>
      </w:r>
    </w:p>
    <w:p w14:paraId="0336EF05" w14:textId="77777777" w:rsidR="00370A14" w:rsidRPr="00370A14" w:rsidRDefault="00862684" w:rsidP="00B749F9">
      <w:pPr>
        <w:pStyle w:val="Literatur"/>
      </w:pPr>
    </w:p>
    <w:p w14:paraId="6D7C5726" w14:textId="039A1FED" w:rsidR="00370A14" w:rsidRPr="00370A14" w:rsidRDefault="00784CD0" w:rsidP="00B749F9">
      <w:pPr>
        <w:pStyle w:val="Literatur"/>
      </w:pPr>
      <w:r>
        <w:t xml:space="preserve">Bonnaire, F; Weber, A; Stürmer, KM; Dresing, K; Frosch, K-H; Kuderna, H; et al. (2015): AWMF-Registernummer 012-001. S2e-Leitlinie: Schenkelhalsfraktur des Erwachsenen [Langfassung]. Letztes </w:t>
      </w:r>
      <w:del w:id="116" w:author="IQTIG" w:date="2020-04-28T19:39:00Z">
        <w:r w:rsidR="00F41129">
          <w:delText>Berabeitungsdatum</w:delText>
        </w:r>
      </w:del>
      <w:ins w:id="117" w:author="IQTIG" w:date="2020-04-28T19:39:00Z">
        <w:r>
          <w:t>Bearbeitungsdatum</w:t>
        </w:r>
      </w:ins>
      <w:r>
        <w:t>: 09.10.2015. Berlin [u. a.]: DGU [Deutsche Gesellschaft für Unfallchirurgie] [u. a.]. URL: http://www.awmf.org/uploads/tx_szleitlinien/012-001l_S2e_Schenkelhalsfraktur_2015-10_01.pdf (abgerufen am: 09.01.2019).</w:t>
      </w:r>
    </w:p>
    <w:p w14:paraId="56283FD2" w14:textId="77777777" w:rsidR="00370A14" w:rsidRPr="00370A14" w:rsidRDefault="00862684" w:rsidP="00B749F9">
      <w:pPr>
        <w:pStyle w:val="Literatur"/>
      </w:pPr>
    </w:p>
    <w:p w14:paraId="61254529" w14:textId="77777777" w:rsidR="00370A14" w:rsidRPr="00370A14" w:rsidRDefault="00784CD0" w:rsidP="00B749F9">
      <w:pPr>
        <w:pStyle w:val="Literatur"/>
      </w:pPr>
      <w:r>
        <w:t>Charalambous, CP; Yarwood, S; Paschalides, C; Siddique, I; Hirst, P; Paul, A (2003): Factors delaying surgical treatment of hip fractures in elderly patients. Annals of the Royal College of Surgeons of England 85(2): 117-119. DOI: 10.1308/003588403321219911.</w:t>
      </w:r>
    </w:p>
    <w:p w14:paraId="6DDB28FB" w14:textId="77777777" w:rsidR="00370A14" w:rsidRPr="00370A14" w:rsidRDefault="00862684" w:rsidP="00B749F9">
      <w:pPr>
        <w:pStyle w:val="Literatur"/>
      </w:pPr>
    </w:p>
    <w:p w14:paraId="0BC02564" w14:textId="77777777" w:rsidR="00370A14" w:rsidRPr="00370A14" w:rsidRDefault="00784CD0" w:rsidP="00B749F9">
      <w:pPr>
        <w:pStyle w:val="Literatur"/>
      </w:pPr>
      <w:r>
        <w:t>Dorotka, R; Schoechtner, H; Buchinger, W (2003): Auswirkungen von in der Nacht durchgeführten Stabilisierungsoperationen bei hüftnahen Femurfrakturen auf Mortalitätsrate und Komplikationen. Unfallchirurg 106(4): 287-293. DOI: 10.1007/s00113-002-0549-6.</w:t>
      </w:r>
    </w:p>
    <w:p w14:paraId="656718B6" w14:textId="77777777" w:rsidR="00370A14" w:rsidRPr="00370A14" w:rsidRDefault="00862684" w:rsidP="00B749F9">
      <w:pPr>
        <w:pStyle w:val="Literatur"/>
      </w:pPr>
    </w:p>
    <w:p w14:paraId="3F2BDE7A" w14:textId="77777777" w:rsidR="00370A14" w:rsidRPr="00370A14" w:rsidRDefault="00784CD0" w:rsidP="00B749F9">
      <w:pPr>
        <w:pStyle w:val="Literatur"/>
      </w:pPr>
      <w:r>
        <w:t>Doruk, H; Mas, MR; Yıldız, C; Sonmez, A; Kýrdemir, V (2004): The effect of the timing of hip fracture surgery on the activity of daily living and mortality in elderly. Archives of Gerontology and Geriatrics 39(2): 179-185. DOI: 10.1016/j.archger.2004.03.004.</w:t>
      </w:r>
    </w:p>
    <w:p w14:paraId="1102B86D" w14:textId="77777777" w:rsidR="00370A14" w:rsidRPr="00370A14" w:rsidRDefault="00862684" w:rsidP="00B749F9">
      <w:pPr>
        <w:pStyle w:val="Literatur"/>
      </w:pPr>
    </w:p>
    <w:p w14:paraId="3069F9BA" w14:textId="77777777" w:rsidR="00370A14" w:rsidRPr="00370A14" w:rsidRDefault="00784CD0" w:rsidP="00B749F9">
      <w:pPr>
        <w:pStyle w:val="Literatur"/>
      </w:pPr>
      <w:r>
        <w:t>Dresing, K; Stürmer, KM; Bonnaire, F; Frosch, K-H; Kuderna, H; Kübke, R; et al. (2015): AWMF-Registernummer 012-002. S2e-Leitlinie: Pertrochantäre Oberschenkelfraktur [Langfassung]. Letztes Bearbeitungsdatum: 10.02.2015. Berlin [u. a.]: DGU [Deutsche Gesellschaft für Unfallchirurgie] [u. a.]. URL: http://www.awmf.org/uploads/tx_szleitlinien/012-002l_S2e_Pertrochantaere_Oberschenkelfraktur_2015-07.pdf (abgerufen am: 09.01.2019).</w:t>
      </w:r>
    </w:p>
    <w:p w14:paraId="6C9E1D06" w14:textId="77777777" w:rsidR="00370A14" w:rsidRPr="00370A14" w:rsidRDefault="00862684" w:rsidP="00B749F9">
      <w:pPr>
        <w:pStyle w:val="Literatur"/>
      </w:pPr>
    </w:p>
    <w:p w14:paraId="08CC61D3" w14:textId="77777777" w:rsidR="00370A14" w:rsidRPr="00370A14" w:rsidRDefault="00784CD0" w:rsidP="00B749F9">
      <w:pPr>
        <w:pStyle w:val="Literatur"/>
      </w:pPr>
      <w:r>
        <w:t>Elliott, J; Beringer, T; Kee, F; Marsh, D; Willis, C; Stevenson, M (2003): Predicting survival after treatment for fracture of the proximal femur and the effect of delays to surgery. JCE – Journal of Clinical Epidemiology 56(8): 788-795. DOI: 10.1016/S0895-4356(03)00129-X.</w:t>
      </w:r>
    </w:p>
    <w:p w14:paraId="23D18BD5" w14:textId="77777777" w:rsidR="00370A14" w:rsidRPr="00370A14" w:rsidRDefault="00862684" w:rsidP="00B749F9">
      <w:pPr>
        <w:pStyle w:val="Literatur"/>
      </w:pPr>
    </w:p>
    <w:p w14:paraId="38EE3C5A" w14:textId="77777777" w:rsidR="00370A14" w:rsidRPr="00370A14" w:rsidRDefault="00784CD0" w:rsidP="00B749F9">
      <w:pPr>
        <w:pStyle w:val="Literatur"/>
      </w:pPr>
      <w:r>
        <w:t>Gdalevich, M; Cohen, D; Yosef, D; Tauber, C (2004): Morbidity and mortality after hip fracture: the impact of operative delay. Archives of Orthopaedic and Trauma Surgery 124(5): 334-340. DOI: 10.1007/s00402-004-0662-9.</w:t>
      </w:r>
    </w:p>
    <w:p w14:paraId="268E1799" w14:textId="77777777" w:rsidR="00370A14" w:rsidRPr="00370A14" w:rsidRDefault="00862684" w:rsidP="00B749F9">
      <w:pPr>
        <w:pStyle w:val="Literatur"/>
      </w:pPr>
    </w:p>
    <w:p w14:paraId="342C0653" w14:textId="77777777" w:rsidR="00370A14" w:rsidRPr="00370A14" w:rsidRDefault="00784CD0" w:rsidP="00B749F9">
      <w:pPr>
        <w:pStyle w:val="Literatur"/>
      </w:pPr>
      <w:r>
        <w:t>Hack, J; Bücking, B; Eschbach, D; Ruchholtz, S (2017): Hüftendoprothetik nach Trauma. Was sind die „Big Points“? Trauma und Berufskrankheit 19(Suppl. 2): 192-197. DOI: 10.1007/s1003.</w:t>
      </w:r>
    </w:p>
    <w:p w14:paraId="17FB6B68" w14:textId="77777777" w:rsidR="00370A14" w:rsidRPr="00370A14" w:rsidRDefault="00862684" w:rsidP="00B749F9">
      <w:pPr>
        <w:pStyle w:val="Literatur"/>
      </w:pPr>
    </w:p>
    <w:p w14:paraId="235432AD" w14:textId="77777777" w:rsidR="00370A14" w:rsidRPr="00370A14" w:rsidRDefault="00784CD0" w:rsidP="00B749F9">
      <w:pPr>
        <w:pStyle w:val="Literatur"/>
      </w:pPr>
      <w:r>
        <w:lastRenderedPageBreak/>
        <w:t>Kozek, S; Gütl, M; Illievich, U; Pachucki, A; Kwasny, O; Giurea, A; et al. (2016): Klinischer Pfad: Behandlung hüftnaher Frakturen bei zuvor oral antikoagulierten Patientinnen und Patienten inkl. Ergänzungen. Inklusive Ergänzungen 1 und 2. [Stand:] März 2016. Wien: Bundesministerium für Gesundheit [Österreich]. URL: https://www.bmgf.gv.at/cms/home/attachments/6/1/2/CH1333/CMS1409145967287/klinischer_pfad_hueftnahe_frakturen.pdf (abgerufen am: 13.10.2017).</w:t>
      </w:r>
    </w:p>
    <w:p w14:paraId="7028CBAB" w14:textId="77777777" w:rsidR="00370A14" w:rsidRPr="00370A14" w:rsidRDefault="00862684" w:rsidP="00B749F9">
      <w:pPr>
        <w:pStyle w:val="Literatur"/>
      </w:pPr>
    </w:p>
    <w:p w14:paraId="681A617F" w14:textId="77777777" w:rsidR="00370A14" w:rsidRPr="00370A14" w:rsidRDefault="00784CD0" w:rsidP="00B749F9">
      <w:pPr>
        <w:pStyle w:val="Literatur"/>
      </w:pPr>
      <w:r>
        <w:t>Kuner, EH; Lorz, W; Bonnaire, F (1995): Schenkelhalsfrakturen beim Erwachsenen: gelenkerhaltende Operationen. I. Ergebnisse der AO-Sammelstudie mit 328 Patienten. Unfallchirurg 98(5): 251-258.</w:t>
      </w:r>
    </w:p>
    <w:p w14:paraId="571B2113" w14:textId="77777777" w:rsidR="00370A14" w:rsidRPr="00370A14" w:rsidRDefault="00862684" w:rsidP="00B749F9">
      <w:pPr>
        <w:pStyle w:val="Literatur"/>
      </w:pPr>
    </w:p>
    <w:p w14:paraId="46D0AADF" w14:textId="77777777" w:rsidR="00370A14" w:rsidRPr="00370A14" w:rsidRDefault="00784CD0" w:rsidP="00B749F9">
      <w:pPr>
        <w:pStyle w:val="Literatur"/>
      </w:pPr>
      <w:r>
        <w:t>Maegele, M; Grottke, O; Schöchl, H; Sakowitz, O; Spannagl, M; Koscielny, J (2016): Direkte orale Antikoagulanzien in der traumatologischen Notaufnahme. Perioperative Behandlung und Umgang in Blutungssituationen. Deutsches Ärzteblatt International 113(35-36): 575-582, Zusatzmaterialien: I-III. DOI: 10.3238/arztebl.2016.0575.</w:t>
      </w:r>
    </w:p>
    <w:p w14:paraId="4E38061A" w14:textId="77777777" w:rsidR="00370A14" w:rsidRPr="00370A14" w:rsidRDefault="00862684" w:rsidP="00B749F9">
      <w:pPr>
        <w:pStyle w:val="Literatur"/>
      </w:pPr>
    </w:p>
    <w:p w14:paraId="564EEC29" w14:textId="77777777" w:rsidR="00370A14" w:rsidRPr="00370A14" w:rsidRDefault="00784CD0" w:rsidP="00B749F9">
      <w:pPr>
        <w:pStyle w:val="Literatur"/>
      </w:pPr>
      <w:r>
        <w:t>Majumdar, SR; Beaupre, LA; Johnston, DW; Dick, DA; Cinats, JG; Jiang, HX (2006): Lack of association between mortality and timing of surgical fixation in elderly patients with hip fracture: results of a retrospective population-based cohort study. Medical Care 44(6): 552-559. DOI: 10.1097/01.mlr.0000215812.13720.2e.</w:t>
      </w:r>
    </w:p>
    <w:p w14:paraId="2CC6BD22" w14:textId="77777777" w:rsidR="00370A14" w:rsidRPr="00370A14" w:rsidRDefault="00862684" w:rsidP="00B749F9">
      <w:pPr>
        <w:pStyle w:val="Literatur"/>
      </w:pPr>
    </w:p>
    <w:p w14:paraId="5F528BD4" w14:textId="77777777" w:rsidR="00370A14" w:rsidRPr="00370A14" w:rsidRDefault="00784CD0" w:rsidP="00B749F9">
      <w:pPr>
        <w:pStyle w:val="Literatur"/>
      </w:pPr>
      <w:r>
        <w:t>McGuire, KJ; Bernstein, J; Polsky, D; Silber, JH (2004): The 2004 Marshall Urist award: Delays Until Surgery after Hip Fracture Increases Mortality. Clinical Orthopaedics and Related Research (428): 294-301. DOI: 10.1097/01.blo.0000146743.28925.1c.</w:t>
      </w:r>
    </w:p>
    <w:p w14:paraId="7CCB32FB" w14:textId="77777777" w:rsidR="00370A14" w:rsidRPr="00370A14" w:rsidRDefault="00862684" w:rsidP="00B749F9">
      <w:pPr>
        <w:pStyle w:val="Literatur"/>
      </w:pPr>
    </w:p>
    <w:p w14:paraId="1A6FC7C3" w14:textId="77777777" w:rsidR="00370A14" w:rsidRPr="00370A14" w:rsidRDefault="00784CD0" w:rsidP="00B749F9">
      <w:pPr>
        <w:pStyle w:val="Literatur"/>
      </w:pPr>
      <w:r>
        <w:t>Moran, CG; Wenn, RT; Sikand, M; Taylor, AM (2005): Early Mortality After Hip Fracture: Is Delay Before Surgery Important? JB&amp;JS – Journal of Bone &amp; Joint Surgery: American Volume 87-A(3): 483-489. DOI: 10.2106/jbjs.d.01796.</w:t>
      </w:r>
    </w:p>
    <w:p w14:paraId="4D4F51FD" w14:textId="77777777" w:rsidR="00370A14" w:rsidRPr="00370A14" w:rsidRDefault="00862684" w:rsidP="00B749F9">
      <w:pPr>
        <w:pStyle w:val="Literatur"/>
      </w:pPr>
    </w:p>
    <w:p w14:paraId="7709420E" w14:textId="77777777" w:rsidR="00370A14" w:rsidRPr="00370A14" w:rsidRDefault="00784CD0" w:rsidP="00B749F9">
      <w:pPr>
        <w:pStyle w:val="Literatur"/>
      </w:pPr>
      <w:r>
        <w:t>Nagler, M; Erne, R; Babst, R; Korte, W; Wuillemin, WA (2011): Periinterventionelles Management der Antikoagulation und Antiaggregation. Swiss Medical Forum 11(23-24): 407-412. DOI: 10.4414/smf.2011.07539.</w:t>
      </w:r>
    </w:p>
    <w:p w14:paraId="3938098C" w14:textId="77777777" w:rsidR="00370A14" w:rsidRPr="00370A14" w:rsidRDefault="00862684" w:rsidP="00B749F9">
      <w:pPr>
        <w:pStyle w:val="Literatur"/>
      </w:pPr>
    </w:p>
    <w:p w14:paraId="35D32071" w14:textId="77777777" w:rsidR="00370A14" w:rsidRPr="00370A14" w:rsidRDefault="00784CD0" w:rsidP="00B749F9">
      <w:pPr>
        <w:pStyle w:val="Literatur"/>
      </w:pPr>
      <w:r>
        <w:t>NCGC [National Clinical Guideline Centre] (2017): NICE Clinical Guideline CG124. The management of hip fracture in adults. Methods, Evidence &amp; Guidance [Full Guideline]. Last updated: May 2017. NCGC. URL: https://www.nice.org.uk/guidance/cg124/evidence/full-guideline-183081997 (abgerufen am: 09.01.2019).</w:t>
      </w:r>
    </w:p>
    <w:p w14:paraId="7F906E0E" w14:textId="77777777" w:rsidR="00370A14" w:rsidRPr="00370A14" w:rsidRDefault="00862684" w:rsidP="00B749F9">
      <w:pPr>
        <w:pStyle w:val="Literatur"/>
      </w:pPr>
    </w:p>
    <w:p w14:paraId="62DB1B93" w14:textId="77777777" w:rsidR="00370A14" w:rsidRPr="00370A14" w:rsidRDefault="00784CD0" w:rsidP="00B749F9">
      <w:pPr>
        <w:pStyle w:val="Literatur"/>
      </w:pPr>
      <w:r>
        <w:t>NHS Scotland [NHS National Services Scotland], SHFA [Scottish Hip Fracture Audit &amp; Advisory Group] (2018): Scottish Standards of Care for Hip Fracture Patients 2018. Edinburgh: NHS Scotland. URL: https://www.shfa.scot.nhs.uk/_docs/2018/Scottish-standards-of-care-for-hip-fracture-patients-2018.pdf (abgerufen am: 09.01.2019).</w:t>
      </w:r>
    </w:p>
    <w:p w14:paraId="0ABDC66C" w14:textId="77777777" w:rsidR="00370A14" w:rsidRPr="00370A14" w:rsidRDefault="00862684" w:rsidP="00B749F9">
      <w:pPr>
        <w:pStyle w:val="Literatur"/>
      </w:pPr>
    </w:p>
    <w:p w14:paraId="2D71E5EB" w14:textId="77777777" w:rsidR="00370A14" w:rsidRPr="00370A14" w:rsidRDefault="00784CD0" w:rsidP="00B749F9">
      <w:pPr>
        <w:pStyle w:val="Literatur"/>
      </w:pPr>
      <w:r>
        <w:t>NHS Scotland [NHS National Services Scotland], SHFA [Scottish Hip Fracture Audit], (2008): Clinical Decision-Making: Is the Patient Fit for Theatre? A Report from the Scottish Hip Fracture Audit. Edinburgh: SHFA. URL: http://www.shfa.scot.nhs.uk/_docs/Theatre_Delay_Report.pdf (abgerufen am: 20.10.2017).</w:t>
      </w:r>
    </w:p>
    <w:p w14:paraId="058E2332" w14:textId="77777777" w:rsidR="00370A14" w:rsidRPr="00370A14" w:rsidRDefault="00862684" w:rsidP="00B749F9">
      <w:pPr>
        <w:pStyle w:val="Literatur"/>
      </w:pPr>
    </w:p>
    <w:p w14:paraId="38E8D8D5" w14:textId="77777777" w:rsidR="00370A14" w:rsidRPr="00370A14" w:rsidRDefault="00784CD0" w:rsidP="00B749F9">
      <w:pPr>
        <w:pStyle w:val="Literatur"/>
      </w:pPr>
      <w:r>
        <w:t>Novack, V; Jotkowitz, A; Etzion, O; Porath, A (2007): Does delay in surgery after hip fracture lead to worse outcomes? A multicenter survey. International Journal for Quality in Health Care 19(3): 170-176. DOI: 10.1093/intqhc/mzm003.</w:t>
      </w:r>
    </w:p>
    <w:p w14:paraId="57D32889" w14:textId="77777777" w:rsidR="00370A14" w:rsidRPr="00370A14" w:rsidRDefault="00862684" w:rsidP="00B749F9">
      <w:pPr>
        <w:pStyle w:val="Literatur"/>
      </w:pPr>
    </w:p>
    <w:p w14:paraId="5AC702B5" w14:textId="77777777" w:rsidR="00370A14" w:rsidRPr="00370A14" w:rsidRDefault="00784CD0" w:rsidP="00B749F9">
      <w:pPr>
        <w:pStyle w:val="Literatur"/>
      </w:pPr>
      <w:r>
        <w:lastRenderedPageBreak/>
        <w:t>Orosz, GM; Magaziner, J; Hannan, EL; Morrison, RS; Koval, K; Gilbert, M; et al. (2004): Association of Timing of Surgery for Hip Fracture and Patient Outcomes. JAMA – Journal of the American Medical Association 291(14): 1738-1743. DOI: 10.1001/jama.291.14.1738.</w:t>
      </w:r>
    </w:p>
    <w:p w14:paraId="1FBFCC06" w14:textId="77777777" w:rsidR="00370A14" w:rsidRPr="00370A14" w:rsidRDefault="00862684" w:rsidP="00B749F9">
      <w:pPr>
        <w:pStyle w:val="Literatur"/>
      </w:pPr>
    </w:p>
    <w:p w14:paraId="1C02B5BC" w14:textId="77777777" w:rsidR="00370A14" w:rsidRPr="00370A14" w:rsidRDefault="00784CD0" w:rsidP="00B749F9">
      <w:pPr>
        <w:pStyle w:val="Literatur"/>
      </w:pPr>
      <w:r>
        <w:t>Petersen, MB; Jørgensen, HL; Hansen, K; Duus, BR (2006): Factors affecting postoperative mortality of patients with displaced femoral neck fracture. Injury 37(8): 705-711. DOI: 10.1016/j.injury.2006.02.046.</w:t>
      </w:r>
    </w:p>
    <w:p w14:paraId="2F029F93" w14:textId="77777777" w:rsidR="00370A14" w:rsidRPr="00370A14" w:rsidRDefault="00862684" w:rsidP="00B749F9">
      <w:pPr>
        <w:pStyle w:val="Literatur"/>
      </w:pPr>
    </w:p>
    <w:p w14:paraId="12B09FAD" w14:textId="77777777" w:rsidR="00370A14" w:rsidRPr="00370A14" w:rsidRDefault="00784CD0" w:rsidP="00B749F9">
      <w:pPr>
        <w:pStyle w:val="Literatur"/>
      </w:pPr>
      <w:r>
        <w:t>Pincus, D; Ravi, B; Wasserstein, D; Huang, A; Paterson, JM; Nathens, AB; et al. (2017): Association Between Wait Time and 30-Day Mortality in Adults Undergoing Hip Fracture Surgery. JAMA – Journal of the American Medical Association 318(20): 1994-2003. DOI: 10.1001/jama.2017.17606.</w:t>
      </w:r>
    </w:p>
    <w:p w14:paraId="1CEA5816" w14:textId="77777777" w:rsidR="00370A14" w:rsidRPr="00370A14" w:rsidRDefault="00862684" w:rsidP="00B749F9">
      <w:pPr>
        <w:pStyle w:val="Literatur"/>
      </w:pPr>
    </w:p>
    <w:p w14:paraId="65420C39" w14:textId="77777777" w:rsidR="00370A14" w:rsidRPr="00370A14" w:rsidRDefault="00784CD0" w:rsidP="00B749F9">
      <w:pPr>
        <w:pStyle w:val="Literatur"/>
      </w:pPr>
      <w:r>
        <w:t>Radcliff, TA; Henderson, WG; Stoner, TJ; Khuri, SF; Dohm, M; Hutt, E (2008): Patient Risk Factors, Operative Care, and Outcomes Among Older Community-Dwelling Male Veterans with Hip Fracture. JB&amp;JS – Journal of Bone &amp; Joint Surgery: American Volume 90-A(1): 34-42. DOI: 10.2106/jbjs.g.00065.</w:t>
      </w:r>
    </w:p>
    <w:p w14:paraId="31DBC472" w14:textId="77777777" w:rsidR="00370A14" w:rsidRPr="00370A14" w:rsidRDefault="00862684" w:rsidP="00B749F9">
      <w:pPr>
        <w:pStyle w:val="Literatur"/>
      </w:pPr>
    </w:p>
    <w:p w14:paraId="570C05CE" w14:textId="77777777" w:rsidR="00370A14" w:rsidRPr="00370A14" w:rsidRDefault="00784CD0" w:rsidP="00B749F9">
      <w:pPr>
        <w:pStyle w:val="Literatur"/>
      </w:pPr>
      <w:r>
        <w:t>Rae, HC; Harris, IA; McEvoy, L; Todorova, T (2007): Delay to Surgery and Mortality After Hip Fracture. ANZ Journal of Surgery 77(10): 889-891. DOI: 10.1111/j.1445-2197.2007.04267.x.</w:t>
      </w:r>
    </w:p>
    <w:p w14:paraId="0347991D" w14:textId="77777777" w:rsidR="00370A14" w:rsidRPr="00370A14" w:rsidRDefault="00862684" w:rsidP="00B749F9">
      <w:pPr>
        <w:pStyle w:val="Literatur"/>
      </w:pPr>
    </w:p>
    <w:p w14:paraId="6CC9A8E0" w14:textId="77777777" w:rsidR="00370A14" w:rsidRPr="00370A14" w:rsidRDefault="00784CD0" w:rsidP="00B749F9">
      <w:pPr>
        <w:pStyle w:val="Literatur"/>
      </w:pPr>
      <w:r>
        <w:t>RWI – Leibniz-Institut für Wirtschaftsforschung; Augurzky, B; Hentschker, C; Pilny, A; Wübker, A (2017): Krankenhausreport 2017. (Schriftenreihe zur Gesundheitsanalyse, Bd. 4). Siegburg: Asgard. ISBN: 978-3-946199-11-3. URL: https://www.barmer.de/blob/124290/ff9429ae5b958c69aef00cfbd0049033/data/dl-report.pdf (abgerufen am: 09.01.2019).</w:t>
      </w:r>
    </w:p>
    <w:p w14:paraId="0F609430" w14:textId="77777777" w:rsidR="00370A14" w:rsidRPr="00370A14" w:rsidRDefault="00862684" w:rsidP="00B749F9">
      <w:pPr>
        <w:pStyle w:val="Literatur"/>
      </w:pPr>
    </w:p>
    <w:p w14:paraId="0721B4C1" w14:textId="77777777" w:rsidR="00370A14" w:rsidRPr="00370A14" w:rsidRDefault="00784CD0" w:rsidP="00B749F9">
      <w:pPr>
        <w:pStyle w:val="Literatur"/>
      </w:pPr>
      <w:r>
        <w:t>Schlitt, A; Jámbor, C; Spannagl, M; Gogarten, W; Schilling, T; Zwißler, B (2013): Perioperativer Umgang mit Antikoagulanzien und Thrombozytenaggregationshemmern. Deutsches Ärzteblatt International 110(31-32): 525-532. DOI: 10.3238/arztebl.2013.0525.</w:t>
      </w:r>
    </w:p>
    <w:p w14:paraId="3320163F" w14:textId="77777777" w:rsidR="00370A14" w:rsidRPr="00370A14" w:rsidRDefault="00862684" w:rsidP="00B749F9">
      <w:pPr>
        <w:pStyle w:val="Literatur"/>
      </w:pPr>
    </w:p>
    <w:p w14:paraId="71024953" w14:textId="77777777" w:rsidR="00370A14" w:rsidRPr="00370A14" w:rsidRDefault="00784CD0" w:rsidP="00B749F9">
      <w:pPr>
        <w:pStyle w:val="Literatur"/>
      </w:pPr>
      <w:r>
        <w:t>Schulze Raestrup, U; Grams, A; Smektala, R (2008): Leitlinienkonforme Versorgung. Hüftgelenknahe Fraktur: Auswertung der QS-Daten NRW 2003 bis 2005. Unfallchirurg 111(2): 65-70. DOI: 10.1007/s00113-008-1405-0.</w:t>
      </w:r>
    </w:p>
    <w:p w14:paraId="7FC3D834" w14:textId="77777777" w:rsidR="00370A14" w:rsidRPr="00370A14" w:rsidRDefault="00862684" w:rsidP="00B749F9">
      <w:pPr>
        <w:pStyle w:val="Literatur"/>
      </w:pPr>
    </w:p>
    <w:p w14:paraId="174A4831" w14:textId="77777777" w:rsidR="00370A14" w:rsidRPr="00370A14" w:rsidRDefault="00784CD0" w:rsidP="00B749F9">
      <w:pPr>
        <w:pStyle w:val="Literatur"/>
      </w:pPr>
      <w:r>
        <w:t>Smektala, R; Wenning, M; Eckernkamp, A (2001): Die Schenkelhalsfraktur des jüngeren Patienten. Widerspruch zwischen Leitlinie und Versorgungswirklichkeit – Ergebnisse externer Qualitätssicherung bei 1747 Verläufen. Unfallchirurg 104(9): 820-826. DOI: 10.1007/s001130170052.</w:t>
      </w:r>
    </w:p>
    <w:p w14:paraId="17C038AD" w14:textId="77777777" w:rsidR="00370A14" w:rsidRPr="00370A14" w:rsidRDefault="00862684" w:rsidP="00B749F9">
      <w:pPr>
        <w:pStyle w:val="Literatur"/>
      </w:pPr>
    </w:p>
    <w:p w14:paraId="444AF327" w14:textId="77777777" w:rsidR="00370A14" w:rsidRPr="00370A14" w:rsidRDefault="00784CD0" w:rsidP="00B749F9">
      <w:pPr>
        <w:pStyle w:val="Literatur"/>
      </w:pPr>
      <w:r>
        <w:t>Smektala, R; Grams, A; Pientka, L; Schulze Raestrup, U (2008): Leitlinie oder Landrecht bei der Versorgung der Schenkelhalsfraktur? Eine Analyse der Versorgungssituation in Nordrhein-Westfalen. Deutsches Ärzteblatt 105(16): 295-302. DOI: 10.3238/arztebl.2008.0295.</w:t>
      </w:r>
    </w:p>
    <w:p w14:paraId="0A5F02C0" w14:textId="77777777" w:rsidR="00370A14" w:rsidRPr="00370A14" w:rsidRDefault="00862684" w:rsidP="00B749F9">
      <w:pPr>
        <w:pStyle w:val="Literatur"/>
      </w:pPr>
    </w:p>
    <w:p w14:paraId="79F94295" w14:textId="77777777" w:rsidR="00370A14" w:rsidRPr="00370A14" w:rsidRDefault="00784CD0" w:rsidP="00B749F9">
      <w:pPr>
        <w:pStyle w:val="Literatur"/>
      </w:pPr>
      <w:r>
        <w:t>Sund, R; Liski, A (2005): Quality effects of operative delay on mortality in hip fracture treatment. Quality &amp; Safety in Health Care 14(5): 371-377. DOI: 10.1136/qshc.2004.012831.</w:t>
      </w:r>
    </w:p>
    <w:p w14:paraId="6A7C4F3A" w14:textId="77777777" w:rsidR="00370A14" w:rsidRPr="00370A14" w:rsidRDefault="00862684" w:rsidP="00B749F9">
      <w:pPr>
        <w:pStyle w:val="Literatur"/>
      </w:pPr>
    </w:p>
    <w:p w14:paraId="3DF86313" w14:textId="77777777" w:rsidR="00370A14" w:rsidRPr="00370A14" w:rsidRDefault="00784CD0" w:rsidP="00B749F9">
      <w:pPr>
        <w:pStyle w:val="Literatur"/>
      </w:pPr>
      <w:r>
        <w:t>Weller, I; Wai, EK; Jaglal, S; Kreder, HJ (2005): The effect of hospital type and surgical delay on mortality after surgery for hip fracture. JB&amp;JS – Journal of Bone &amp; Joint Surgery: British Volume 87-B(3): 361-366. DOI: 10.1302/0301-620x.87b3.15300.</w:t>
      </w:r>
    </w:p>
    <w:p w14:paraId="7CFDA52B" w14:textId="77777777" w:rsidR="00370A14" w:rsidRPr="00370A14" w:rsidRDefault="00862684" w:rsidP="00B749F9">
      <w:pPr>
        <w:pStyle w:val="Literatur"/>
      </w:pPr>
    </w:p>
    <w:p w14:paraId="29B65796" w14:textId="77777777" w:rsidR="00370A14" w:rsidRPr="00370A14" w:rsidRDefault="00784CD0" w:rsidP="00B749F9">
      <w:pPr>
        <w:pStyle w:val="Literatur"/>
      </w:pPr>
      <w:r>
        <w:lastRenderedPageBreak/>
        <w:t>Zuckerman, JD; Skovron, ML; Koval, KJ; Aharonoff, G; Frankel, VH (1995): Postoperative complications and mortality associated with operative delay in older patients who have a fracture of the hip. JB&amp;JS – Journal of Bone &amp; Joint Surgery: American Volume 77-A(10): 1551-1556.</w:t>
      </w:r>
    </w:p>
    <w:p w14:paraId="534ADDCC" w14:textId="77777777" w:rsidR="00407995" w:rsidRDefault="00407995">
      <w:pPr>
        <w:sectPr w:rsidR="00407995"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7A2BBFCF" w14:textId="77777777" w:rsidR="006D1B0D" w:rsidRDefault="00784CD0" w:rsidP="0004540C">
      <w:pPr>
        <w:pStyle w:val="berschrift1ohneGliederung"/>
      </w:pPr>
      <w:bookmarkStart w:id="118" w:name="_Toc38995810"/>
      <w:r>
        <w:lastRenderedPageBreak/>
        <w:t>54050: Sturzprophylaxe</w:t>
      </w:r>
      <w:bookmarkEnd w:id="118"/>
    </w:p>
    <w:tbl>
      <w:tblPr>
        <w:tblStyle w:val="IQTIGStandard"/>
        <w:tblW w:w="5000" w:type="pct"/>
        <w:tblLook w:val="0480" w:firstRow="0" w:lastRow="0" w:firstColumn="1" w:lastColumn="0" w:noHBand="0" w:noVBand="1"/>
      </w:tblPr>
      <w:tblGrid>
        <w:gridCol w:w="1985"/>
        <w:gridCol w:w="7086"/>
      </w:tblGrid>
      <w:tr w:rsidR="00AF0AAF" w:rsidRPr="00743DF3" w14:paraId="44EAE9B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B6A6D32" w14:textId="77777777" w:rsidR="00AF0AAF" w:rsidRPr="00743DF3" w:rsidRDefault="00784CD0" w:rsidP="002E7D86">
            <w:pPr>
              <w:pStyle w:val="Tabellenkopf"/>
            </w:pPr>
            <w:r>
              <w:t>Qualitätsziel</w:t>
            </w:r>
          </w:p>
        </w:tc>
        <w:tc>
          <w:tcPr>
            <w:tcW w:w="3906" w:type="pct"/>
            <w:tcBorders>
              <w:top w:val="single" w:sz="8" w:space="0" w:color="005051"/>
              <w:left w:val="nil"/>
              <w:bottom w:val="single" w:sz="4" w:space="0" w:color="auto"/>
            </w:tcBorders>
          </w:tcPr>
          <w:p w14:paraId="3CEC00E3" w14:textId="53F84A52" w:rsidR="00AF0AAF" w:rsidRPr="00743DF3" w:rsidRDefault="00F41129" w:rsidP="00152136">
            <w:pPr>
              <w:pStyle w:val="Tabellentext"/>
            </w:pPr>
            <w:del w:id="119" w:author="IQTIG" w:date="2020-04-28T19:39:00Z">
              <w:r>
                <w:delText>Möglichst hoher Anteil an Patientinnen</w:delText>
              </w:r>
            </w:del>
            <w:ins w:id="120" w:author="IQTIG" w:date="2020-04-28T19:39:00Z">
              <w:r w:rsidR="00784CD0">
                <w:t>Strukturierte Erfassung des individuellen Sturzrisikos</w:t>
              </w:r>
            </w:ins>
            <w:r w:rsidR="00784CD0">
              <w:t xml:space="preserve"> und </w:t>
            </w:r>
            <w:del w:id="121" w:author="IQTIG" w:date="2020-04-28T19:39:00Z">
              <w:r>
                <w:delText>Patienten, bei denen das individuelle Sturzrisiko strukturiert erfasst wurde und multimodale, individuelle</w:delText>
              </w:r>
            </w:del>
            <w:ins w:id="122" w:author="IQTIG" w:date="2020-04-28T19:39:00Z">
              <w:r w:rsidR="00784CD0">
                <w:t>Einleitung multimodaler, individueller</w:t>
              </w:r>
            </w:ins>
            <w:r w:rsidR="00784CD0">
              <w:t xml:space="preserve"> Maßnahmen zur Sturzprophylaxe</w:t>
            </w:r>
            <w:del w:id="123" w:author="IQTIG" w:date="2020-04-28T19:39:00Z">
              <w:r>
                <w:delText xml:space="preserve"> eingeleitet wurden</w:delText>
              </w:r>
            </w:del>
          </w:p>
        </w:tc>
      </w:tr>
    </w:tbl>
    <w:p w14:paraId="0314145B" w14:textId="77777777" w:rsidR="00AF0AAF" w:rsidRDefault="00784CD0" w:rsidP="00E40CDC">
      <w:pPr>
        <w:pStyle w:val="Absatzberschriftebene2nurinNavigation"/>
      </w:pPr>
      <w:r>
        <w:t>Hintergrund</w:t>
      </w:r>
    </w:p>
    <w:p w14:paraId="345D8D7F" w14:textId="77777777" w:rsidR="00370A14" w:rsidRPr="00370A14" w:rsidRDefault="00784CD0" w:rsidP="00A64D53">
      <w:pPr>
        <w:pStyle w:val="Standardlinksbndig"/>
      </w:pPr>
      <w:r>
        <w:t xml:space="preserve">Dieser Prozessindikator wurde für das QS-Verfahren Hüftendoprothesenversorgung im Jahr 2012 entwickelt und als wichtiger Aspekt der Nachsorge von Patientinnen und Patienten mit Hüftendoprothesenversorgung und Prädiktor für die Patientensicherheit – da eventuell Spätkomplikationen vermieden werden können – gewürdigt (AQUA 2012). Die Bundesfachgruppe hat in ihrer Sitzung am 21./22. September 2016 konsentiert, für den Qualitätsindikator eine Population ab 65 Jahre zu betrachten. </w:t>
      </w:r>
      <w:r>
        <w:br/>
        <w:t xml:space="preserve"> </w:t>
      </w:r>
      <w:r>
        <w:br/>
        <w:t xml:space="preserve">Mit einer systematischen Recherche nach evidenzbasierten Leitlinien und systematischen Reviews hat das IQTIG den Hintergrund dieses Qualitätsindikators zum Erfassungsjahr 2016 aktualisiert (plus Addendum 2019). Details zur Literaturrecherche werden im Recherchebericht dargestellt (IQTIG 2019), welcher unter verfahrenssupport (at) iqtig.org angefordert werden kann. </w:t>
      </w:r>
      <w:r>
        <w:br/>
        <w:t xml:space="preserve"> </w:t>
      </w:r>
      <w:r>
        <w:br/>
        <w:t xml:space="preserve">Da der Indikator explizit für die klinische, operative Hüftgelenksversorgung verwendet wird, fokussierte auch die Recherche in ihrer Fragestellung auf die Bedeutung einer multimodalen Sturzprophylaxe bei Patientinnen und Patienten nach einer Hüftgelenksoperation (im Vergleich zu nur einer bzw. keiner Sturzprophylaxemaßnahme). Ausgehend von den inhaltlichen und methodischen Einschlusskriterien konnten insgesamt drei Leitlinien und ein systematischer Review identifiziert werden, in denen Empfehlungen bzw. Beurteilungen bzgl. dieser Fragestellung ausgesprochen wurden. In der Gesamtheit weisen zwei der drei Leitlinien eine hohe methodische Qualität (AAOS 2014, Schoberer et al. 2012) und eine Leitlinie (Bonnaire et al. 2015) eine sehr geringe methodische Qualität auf. Der systematische Review wurde ebenfalls als methodisch qualitativ hoch bewertet (Smith et al. 2015). Zusammenfassend ist die Qualität der Evidenz bzgl. dieser Fragestellung daher als mäßig anzusehen. In der qualitativ bestbewerteten Leitlinie (Medizinische Universität Graz/Landeskrankenhaus Universitätsklinikum Graz 2018) wurde aufgrund des signifikanten Effekts bei der Sturzreduktion, eine starke Empfehlung passend zum Qualitätsziel des QI ausgesprochen, trotz niedrigem Vertrauen in die Gesamtheit der Evidenz. </w:t>
      </w:r>
      <w:r>
        <w:br/>
        <w:t xml:space="preserve"> </w:t>
      </w:r>
      <w:r>
        <w:br/>
        <w:t xml:space="preserve">Die österreichische evidenz- und konsensbasierte Leitlinie „Sturzprophylaxe für ältere Menschen in Krankenhäusern und Langzeitpflegeeinrichtungen“ (Medizinische Universität Graz/Landeskrankenhaus Universitätsklinikum Graz 2018) empfiehlt, multifaktorielle Maßnahmen basierend auf den individuellen Risikofaktoren zu planen. Aufgenommen als Expertentipp „sollte jede Patientin und jeder Patient bei der Aufnahme in ein Krankenhaus hinsichtlich Sturzrisikofaktoren beobachtet und befragt und demnach als sturzgefährdet behandelt werden. Eine ausführliche Anamnese kann eine Grundlage zur Ermittlung von Risikofaktoren sein, wobei Patientinnen und Patienten mit einer positiven Sturzanamnese (mindestens 1 Sturz im vergangenen halben Jahr) ein besonders hohes Sturzrisiko haben. Als weiterer Expertentipp wird erwähnt, dass „während des gesamten Aufenthalts im Krankenhaus Patientinnen und Patienten mit einem erhöhten Sturzrisiko auf Risikofaktoren hin zu beobachten und in regelmäßigen Abständen neu einzuschätzen sind“. </w:t>
      </w:r>
      <w:r>
        <w:br/>
        <w:t xml:space="preserve"> </w:t>
      </w:r>
      <w:r>
        <w:br/>
        <w:t>Die amerikanische AAOS Leitlinie „Management of Hip Fractures in the Elderly“ zur Versorgung von Patientinnen und Patienten ab 65 Jahre mit einer hüftgelenknahen Femurfraktur empfiehlt bei Patientinnen und Patienten mit leichten bis mittleren demenziellen Einschränkungen den Einsatz eines interdisziplinären Versorgungs</w:t>
      </w:r>
      <w:r>
        <w:lastRenderedPageBreak/>
        <w:t xml:space="preserve">programms inklusive Rehabilitationsansätze („care program“), um die funktionellen Einschränkungen zu verbessern. Diese Empfehlung wird mit starker Evidenz belegt und mit starkem Empfehlungsgrad ausgewiesen. Als Hauptbestandteile der untersuchten Studien werden unter anderem ein geriatrisches Assessment, Rehabilitationsprogramme, Entlassungsmanagement, Sicherung der ambulanten Versorgung und die Behandlung der Sturzgefahr im Sinne des Patientenrisikos benannt. Des Weiteren wird die postoperative Gabe von Calcium und/oder Vitamin D mit moderater Evidenz empfohlen, um die Gefahr von Stürzen und Sturzfolgen zu minimieren (AAOS 2014). </w:t>
      </w:r>
      <w:r>
        <w:br/>
        <w:t xml:space="preserve"> </w:t>
      </w:r>
      <w:r>
        <w:br/>
        <w:t xml:space="preserve">Die S2e-Leitlinie „Schenkelhalsfraktur des Erwachsenen“ der Deutschen Gesellschaft für Unfallchirurgie e. V. (DGU) in Zusammenarbeit mit der Österreichischen Gesellschaft für Unfallchirurgie (ÖGU) empfiehlt für die postoperative Versorgung die Einleitung einer adäquaten Sturzprophylaxe bei alten Menschen. Die Leitlinie verweist im Kapitel „Prävention“ indirekt auf die Ausführungen zur Sturzprophylaxe. Die Leitlinienkommission der DGU und ÖGU empfiehlt als präventive Maßnahme die Abschätzung des Sturz- und Frakturrisikos bei alten Menschen. Des Weiteren sollten Menschen mit einem erhöhten Risiko eine multimodale Vorbeugung erhalten, um das Risiko eines Sturzes zu reduzieren (Bonnaire et al. 2015). Der wissenschaftliche Beleg (Gillespie et al. 2003) bezieht sich nur allgemein auf alte Personen. In der Publikation wird keine Aussage zur gewünschten Subgruppe getroffen. </w:t>
      </w:r>
      <w:r>
        <w:br/>
        <w:t xml:space="preserve"> </w:t>
      </w:r>
      <w:r>
        <w:br/>
        <w:t xml:space="preserve">Der Cochrane Review „Enhanced Rehabilitation and Care Models for Adults with Dementia Following Hip Fracture Surgery“ untersucht das Auftreten von Sterbefällen, Sturzereignissen und Wiederaufnahmen und vergleicht die Auftrittswahrscheinlichkeiten bei einem interdisziplinären Versorgungs- und Rehabilitationsprogramm gegenüber einer konventionellen rehabilitativen Versorgung. Eingeschlossen wurden Patientinnen und Patienten ab 65 Jahre, die an Demenz leiden und aufgrund einer hüftgelenknahen Femurfraktur operativ versorgt wurden. Im Ergebnis konnte kein signifikanter Unterschied zwischen den beiden untersuchten Interventionsansätzen festgestellt werden. Lediglich die Häufigkeit eines wiederkehrenden Sturzes war bei einer geringen Qualität der Evidenz (eine Studie) in der ‚Enhanced Interdisciplinary Rehabilitation Care Model‘-Gruppe gegenüber der ‚Conventional Rehabilitation and Care Model‘-Gruppe geringer (Smith et al. 2015). </w:t>
      </w:r>
      <w:r>
        <w:br/>
        <w:t xml:space="preserve"> </w:t>
      </w:r>
      <w:r>
        <w:br/>
        <w:t>Die Erkenntnisse aus der QI-spezifischen Recherche sind konsistent zu den Empfehlungen des deutschen Expertenstandards „Sturzprophylaxe in der Pflege“ des DNQP (DNQP 2013), der sich auf alle Personen, die sich kurz- oder langfristig in pflegerischer Betreuung befinden, bezieht.</w:t>
      </w:r>
    </w:p>
    <w:p w14:paraId="040A21F3" w14:textId="77777777" w:rsidR="00407995" w:rsidRDefault="00407995">
      <w:pPr>
        <w:sectPr w:rsidR="00407995"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13C52579" w14:textId="77777777" w:rsidR="000F0644" w:rsidRDefault="00784CD0" w:rsidP="00447106">
      <w:pPr>
        <w:pStyle w:val="Absatzberschriftebene2nurinNavigation"/>
      </w:pPr>
      <w:r>
        <w:lastRenderedPageBreak/>
        <w:t>Verwendete Datenfelder</w:t>
      </w:r>
    </w:p>
    <w:p w14:paraId="0D3B3D4C" w14:textId="77480F24" w:rsidR="001046CA" w:rsidRPr="00840C92" w:rsidRDefault="00784CD0" w:rsidP="000361A4">
      <w:r w:rsidRPr="000361A4">
        <w:t xml:space="preserve">Datenbasis: Spezifikation </w:t>
      </w:r>
      <w:del w:id="124" w:author="IQTIG" w:date="2020-04-28T19:39:00Z">
        <w:r w:rsidR="00F41129">
          <w:delText>2018</w:delText>
        </w:r>
      </w:del>
      <w:ins w:id="125"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39E863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4AB31C6" w14:textId="77777777" w:rsidR="000F0644" w:rsidRPr="009E2B0C" w:rsidRDefault="00784CD0" w:rsidP="000361A4">
            <w:pPr>
              <w:pStyle w:val="Tabellenkopf"/>
            </w:pPr>
            <w:r>
              <w:t>Item</w:t>
            </w:r>
          </w:p>
        </w:tc>
        <w:tc>
          <w:tcPr>
            <w:tcW w:w="1075" w:type="pct"/>
          </w:tcPr>
          <w:p w14:paraId="26A1565E" w14:textId="77777777" w:rsidR="000F0644" w:rsidRPr="009E2B0C" w:rsidRDefault="00784CD0" w:rsidP="000361A4">
            <w:pPr>
              <w:pStyle w:val="Tabellenkopf"/>
            </w:pPr>
            <w:r>
              <w:t>Bezeichnung</w:t>
            </w:r>
          </w:p>
        </w:tc>
        <w:tc>
          <w:tcPr>
            <w:tcW w:w="326" w:type="pct"/>
          </w:tcPr>
          <w:p w14:paraId="167B1B09" w14:textId="77777777" w:rsidR="000F0644" w:rsidRPr="009E2B0C" w:rsidRDefault="00784CD0" w:rsidP="000361A4">
            <w:pPr>
              <w:pStyle w:val="Tabellenkopf"/>
            </w:pPr>
            <w:r>
              <w:t>M/K</w:t>
            </w:r>
          </w:p>
        </w:tc>
        <w:tc>
          <w:tcPr>
            <w:tcW w:w="1646" w:type="pct"/>
          </w:tcPr>
          <w:p w14:paraId="0BC8D54E" w14:textId="77777777" w:rsidR="000F0644" w:rsidRPr="009E2B0C" w:rsidRDefault="00784CD0" w:rsidP="000361A4">
            <w:pPr>
              <w:pStyle w:val="Tabellenkopf"/>
            </w:pPr>
            <w:r>
              <w:t>Schlüssel/Formel</w:t>
            </w:r>
          </w:p>
        </w:tc>
        <w:tc>
          <w:tcPr>
            <w:tcW w:w="1328" w:type="pct"/>
          </w:tcPr>
          <w:p w14:paraId="32ABCB2F" w14:textId="77777777" w:rsidR="000F0644" w:rsidRPr="009E2B0C" w:rsidRDefault="00784CD0" w:rsidP="000361A4">
            <w:pPr>
              <w:pStyle w:val="Tabellenkopf"/>
            </w:pPr>
            <w:r>
              <w:t xml:space="preserve">Feldname  </w:t>
            </w:r>
          </w:p>
        </w:tc>
      </w:tr>
      <w:tr w:rsidR="00275B01" w:rsidRPr="00743DF3" w14:paraId="73EA2F9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90CCE4" w14:textId="2279D2BD" w:rsidR="000F0644" w:rsidRPr="00743DF3" w:rsidRDefault="00F41129" w:rsidP="000361A4">
            <w:pPr>
              <w:pStyle w:val="Tabellentext"/>
            </w:pPr>
            <w:del w:id="126" w:author="IQTIG" w:date="2020-04-28T19:39:00Z">
              <w:r>
                <w:delText>36</w:delText>
              </w:r>
            </w:del>
            <w:ins w:id="127" w:author="IQTIG" w:date="2020-04-28T19:39:00Z">
              <w:r w:rsidR="00784CD0">
                <w:t>37</w:t>
              </w:r>
            </w:ins>
            <w:r w:rsidR="00784CD0">
              <w:t>:B</w:t>
            </w:r>
          </w:p>
        </w:tc>
        <w:tc>
          <w:tcPr>
            <w:tcW w:w="1075" w:type="pct"/>
          </w:tcPr>
          <w:p w14:paraId="151134E7" w14:textId="77777777" w:rsidR="000F0644" w:rsidRPr="00743DF3" w:rsidRDefault="00784CD0" w:rsidP="000361A4">
            <w:pPr>
              <w:pStyle w:val="Tabellentext"/>
            </w:pPr>
            <w:r>
              <w:t>Ist eine systematische Erfassung der individuellen Sturzrisikofaktoren des Patienten erfolgt?</w:t>
            </w:r>
          </w:p>
        </w:tc>
        <w:tc>
          <w:tcPr>
            <w:tcW w:w="326" w:type="pct"/>
          </w:tcPr>
          <w:p w14:paraId="50272EF3" w14:textId="77777777" w:rsidR="000F0644" w:rsidRPr="00743DF3" w:rsidRDefault="00784CD0" w:rsidP="000361A4">
            <w:pPr>
              <w:pStyle w:val="Tabellentext"/>
            </w:pPr>
            <w:r>
              <w:t>K</w:t>
            </w:r>
          </w:p>
        </w:tc>
        <w:tc>
          <w:tcPr>
            <w:tcW w:w="1646" w:type="pct"/>
          </w:tcPr>
          <w:p w14:paraId="0A41007D" w14:textId="77777777" w:rsidR="000F0644" w:rsidRPr="00743DF3" w:rsidRDefault="00784CD0" w:rsidP="00177070">
            <w:pPr>
              <w:pStyle w:val="Tabellentext"/>
              <w:ind w:left="453" w:hanging="340"/>
            </w:pPr>
            <w:r>
              <w:t>0 =</w:t>
            </w:r>
            <w:r>
              <w:tab/>
              <w:t>nein</w:t>
            </w:r>
          </w:p>
          <w:p w14:paraId="7ABC7793" w14:textId="77777777" w:rsidR="000F0644" w:rsidRPr="00743DF3" w:rsidRDefault="00784CD0" w:rsidP="00177070">
            <w:pPr>
              <w:pStyle w:val="Tabellentext"/>
              <w:ind w:left="453" w:hanging="340"/>
            </w:pPr>
            <w:r>
              <w:t>1 =</w:t>
            </w:r>
            <w:r>
              <w:tab/>
              <w:t>ja</w:t>
            </w:r>
          </w:p>
        </w:tc>
        <w:tc>
          <w:tcPr>
            <w:tcW w:w="1328" w:type="pct"/>
          </w:tcPr>
          <w:p w14:paraId="2B443D23" w14:textId="77777777" w:rsidR="000F0644" w:rsidRPr="00743DF3" w:rsidRDefault="00784CD0" w:rsidP="000361A4">
            <w:pPr>
              <w:pStyle w:val="Tabellentext"/>
            </w:pPr>
            <w:r>
              <w:t>ERFASSGSTURZRISIKO</w:t>
            </w:r>
          </w:p>
        </w:tc>
      </w:tr>
      <w:tr w:rsidR="00275B01" w:rsidRPr="00743DF3" w14:paraId="64207F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2FD54B" w14:textId="36965D79" w:rsidR="000F0644" w:rsidRPr="00743DF3" w:rsidRDefault="00F41129" w:rsidP="000361A4">
            <w:pPr>
              <w:pStyle w:val="Tabellentext"/>
            </w:pPr>
            <w:del w:id="128" w:author="IQTIG" w:date="2020-04-28T19:39:00Z">
              <w:r>
                <w:delText>37</w:delText>
              </w:r>
            </w:del>
            <w:ins w:id="129" w:author="IQTIG" w:date="2020-04-28T19:39:00Z">
              <w:r w:rsidR="00784CD0">
                <w:t>38</w:t>
              </w:r>
            </w:ins>
            <w:r w:rsidR="00784CD0">
              <w:t>:B</w:t>
            </w:r>
          </w:p>
        </w:tc>
        <w:tc>
          <w:tcPr>
            <w:tcW w:w="1075" w:type="pct"/>
          </w:tcPr>
          <w:p w14:paraId="181695C2" w14:textId="77777777" w:rsidR="000F0644" w:rsidRPr="00743DF3" w:rsidRDefault="00784CD0" w:rsidP="000361A4">
            <w:pPr>
              <w:pStyle w:val="Tabellentext"/>
            </w:pPr>
            <w:r>
              <w:t>Wurden multimodale, individuelle Maßnahmen zur Sturzprophylaxe ergriffen?</w:t>
            </w:r>
          </w:p>
        </w:tc>
        <w:tc>
          <w:tcPr>
            <w:tcW w:w="326" w:type="pct"/>
          </w:tcPr>
          <w:p w14:paraId="357C0287" w14:textId="77777777" w:rsidR="000F0644" w:rsidRPr="00743DF3" w:rsidRDefault="00784CD0" w:rsidP="000361A4">
            <w:pPr>
              <w:pStyle w:val="Tabellentext"/>
            </w:pPr>
            <w:r>
              <w:t>K</w:t>
            </w:r>
          </w:p>
        </w:tc>
        <w:tc>
          <w:tcPr>
            <w:tcW w:w="1646" w:type="pct"/>
          </w:tcPr>
          <w:p w14:paraId="7179C0B8" w14:textId="77777777" w:rsidR="000F0644" w:rsidRPr="00743DF3" w:rsidRDefault="00784CD0" w:rsidP="00177070">
            <w:pPr>
              <w:pStyle w:val="Tabellentext"/>
              <w:ind w:left="453" w:hanging="340"/>
            </w:pPr>
            <w:r>
              <w:t>0 =</w:t>
            </w:r>
            <w:r>
              <w:tab/>
              <w:t>nein</w:t>
            </w:r>
          </w:p>
          <w:p w14:paraId="66E33E37" w14:textId="77777777" w:rsidR="000F0644" w:rsidRPr="00743DF3" w:rsidRDefault="00784CD0" w:rsidP="00177070">
            <w:pPr>
              <w:pStyle w:val="Tabellentext"/>
              <w:ind w:left="453" w:hanging="340"/>
            </w:pPr>
            <w:r>
              <w:t>1 =</w:t>
            </w:r>
            <w:r>
              <w:tab/>
              <w:t>ja</w:t>
            </w:r>
          </w:p>
        </w:tc>
        <w:tc>
          <w:tcPr>
            <w:tcW w:w="1328" w:type="pct"/>
          </w:tcPr>
          <w:p w14:paraId="36D6A90F" w14:textId="77777777" w:rsidR="000F0644" w:rsidRPr="00743DF3" w:rsidRDefault="00784CD0" w:rsidP="000361A4">
            <w:pPr>
              <w:pStyle w:val="Tabellentext"/>
            </w:pPr>
            <w:r>
              <w:t>PRAEVMASSNAHMEN</w:t>
            </w:r>
          </w:p>
        </w:tc>
      </w:tr>
      <w:tr w:rsidR="00275B01" w:rsidRPr="00743DF3" w14:paraId="08B789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CA8C5B" w14:textId="418CC95E" w:rsidR="000F0644" w:rsidRPr="00743DF3" w:rsidRDefault="00F41129" w:rsidP="000361A4">
            <w:pPr>
              <w:pStyle w:val="Tabellentext"/>
            </w:pPr>
            <w:del w:id="130" w:author="IQTIG" w:date="2020-04-28T19:39:00Z">
              <w:r>
                <w:delText>41</w:delText>
              </w:r>
            </w:del>
            <w:ins w:id="131" w:author="IQTIG" w:date="2020-04-28T19:39:00Z">
              <w:r w:rsidR="00784CD0">
                <w:t>42</w:t>
              </w:r>
            </w:ins>
            <w:r w:rsidR="00784CD0">
              <w:t>:B</w:t>
            </w:r>
          </w:p>
        </w:tc>
        <w:tc>
          <w:tcPr>
            <w:tcW w:w="1075" w:type="pct"/>
          </w:tcPr>
          <w:p w14:paraId="6E775F1D" w14:textId="77777777" w:rsidR="000F0644" w:rsidRPr="00743DF3" w:rsidRDefault="00784CD0" w:rsidP="000361A4">
            <w:pPr>
              <w:pStyle w:val="Tabellentext"/>
            </w:pPr>
            <w:r>
              <w:t>Entlassungsgrund</w:t>
            </w:r>
          </w:p>
        </w:tc>
        <w:tc>
          <w:tcPr>
            <w:tcW w:w="326" w:type="pct"/>
          </w:tcPr>
          <w:p w14:paraId="7488D67D" w14:textId="77777777" w:rsidR="000F0644" w:rsidRPr="00743DF3" w:rsidRDefault="00784CD0" w:rsidP="000361A4">
            <w:pPr>
              <w:pStyle w:val="Tabellentext"/>
            </w:pPr>
            <w:r>
              <w:t>M</w:t>
            </w:r>
          </w:p>
        </w:tc>
        <w:tc>
          <w:tcPr>
            <w:tcW w:w="1646" w:type="pct"/>
          </w:tcPr>
          <w:p w14:paraId="40997C76" w14:textId="77777777" w:rsidR="000F0644" w:rsidRPr="00743DF3" w:rsidRDefault="00784CD0" w:rsidP="00177070">
            <w:pPr>
              <w:pStyle w:val="Tabellentext"/>
              <w:ind w:left="453" w:hanging="340"/>
            </w:pPr>
            <w:r>
              <w:t>s. Anhang: EntlGrund</w:t>
            </w:r>
          </w:p>
        </w:tc>
        <w:tc>
          <w:tcPr>
            <w:tcW w:w="1328" w:type="pct"/>
          </w:tcPr>
          <w:p w14:paraId="5B4888DE" w14:textId="77777777" w:rsidR="000F0644" w:rsidRPr="00743DF3" w:rsidRDefault="00784CD0" w:rsidP="000361A4">
            <w:pPr>
              <w:pStyle w:val="Tabellentext"/>
            </w:pPr>
            <w:r>
              <w:t>ENTLGRUND</w:t>
            </w:r>
          </w:p>
        </w:tc>
      </w:tr>
      <w:tr w:rsidR="00275B01" w:rsidRPr="00743DF3" w14:paraId="409B816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309544" w14:textId="77777777" w:rsidR="000F0644" w:rsidRPr="00743DF3" w:rsidRDefault="00784CD0" w:rsidP="000361A4">
            <w:pPr>
              <w:pStyle w:val="Tabellentext"/>
            </w:pPr>
            <w:r>
              <w:t>EF*</w:t>
            </w:r>
          </w:p>
        </w:tc>
        <w:tc>
          <w:tcPr>
            <w:tcW w:w="1075" w:type="pct"/>
          </w:tcPr>
          <w:p w14:paraId="56DB0B19" w14:textId="77777777" w:rsidR="000F0644" w:rsidRPr="00743DF3" w:rsidRDefault="00784CD0" w:rsidP="000361A4">
            <w:pPr>
              <w:pStyle w:val="Tabellentext"/>
            </w:pPr>
            <w:r>
              <w:t>Patientenalter am Aufnahmetag in Jahren</w:t>
            </w:r>
          </w:p>
        </w:tc>
        <w:tc>
          <w:tcPr>
            <w:tcW w:w="326" w:type="pct"/>
          </w:tcPr>
          <w:p w14:paraId="2C459D2B" w14:textId="77777777" w:rsidR="000F0644" w:rsidRPr="00743DF3" w:rsidRDefault="00784CD0" w:rsidP="000361A4">
            <w:pPr>
              <w:pStyle w:val="Tabellentext"/>
            </w:pPr>
            <w:r>
              <w:t>-</w:t>
            </w:r>
          </w:p>
        </w:tc>
        <w:tc>
          <w:tcPr>
            <w:tcW w:w="1646" w:type="pct"/>
          </w:tcPr>
          <w:p w14:paraId="05AB415B" w14:textId="77777777" w:rsidR="000F0644" w:rsidRPr="00743DF3" w:rsidRDefault="00784CD0" w:rsidP="00177070">
            <w:pPr>
              <w:pStyle w:val="Tabellentext"/>
              <w:ind w:left="453" w:hanging="340"/>
            </w:pPr>
            <w:r>
              <w:t>alter(GEBDATUM;AUFNDATUM)</w:t>
            </w:r>
          </w:p>
        </w:tc>
        <w:tc>
          <w:tcPr>
            <w:tcW w:w="1328" w:type="pct"/>
          </w:tcPr>
          <w:p w14:paraId="15F70585" w14:textId="77777777" w:rsidR="000F0644" w:rsidRPr="00743DF3" w:rsidRDefault="00784CD0" w:rsidP="000361A4">
            <w:pPr>
              <w:pStyle w:val="Tabellentext"/>
            </w:pPr>
            <w:r>
              <w:t>alter</w:t>
            </w:r>
          </w:p>
        </w:tc>
      </w:tr>
    </w:tbl>
    <w:p w14:paraId="28C02E33" w14:textId="77777777" w:rsidR="00A53F02" w:rsidRDefault="00784CD0" w:rsidP="00A53F02">
      <w:pPr>
        <w:spacing w:after="0"/>
        <w:rPr>
          <w:sz w:val="14"/>
          <w:szCs w:val="14"/>
        </w:rPr>
      </w:pPr>
      <w:r w:rsidRPr="003021AF">
        <w:rPr>
          <w:sz w:val="14"/>
          <w:szCs w:val="14"/>
        </w:rPr>
        <w:t>*Ersatzfeld im Exportformat</w:t>
      </w:r>
    </w:p>
    <w:p w14:paraId="6FB935F0" w14:textId="77777777" w:rsidR="00407995" w:rsidRDefault="00407995">
      <w:pPr>
        <w:sectPr w:rsidR="00407995"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F57291B" w14:textId="77777777" w:rsidR="0094520C" w:rsidRDefault="00784CD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ED1F6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D0C075" w14:textId="77777777" w:rsidR="000517F0" w:rsidRPr="000517F0" w:rsidRDefault="00784CD0" w:rsidP="009A4847">
            <w:pPr>
              <w:pStyle w:val="Tabellenkopf"/>
            </w:pPr>
            <w:r>
              <w:t>ID</w:t>
            </w:r>
          </w:p>
        </w:tc>
        <w:tc>
          <w:tcPr>
            <w:tcW w:w="5885" w:type="dxa"/>
          </w:tcPr>
          <w:p w14:paraId="0C742591" w14:textId="77777777" w:rsidR="000517F0"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54050</w:t>
            </w:r>
          </w:p>
        </w:tc>
      </w:tr>
      <w:tr w:rsidR="000955B5" w14:paraId="58F9ED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A4544" w14:textId="77777777" w:rsidR="000955B5" w:rsidRDefault="00784CD0" w:rsidP="009A4847">
            <w:pPr>
              <w:pStyle w:val="Tabellenkopf"/>
            </w:pPr>
            <w:r>
              <w:t>Bezeichnung</w:t>
            </w:r>
          </w:p>
        </w:tc>
        <w:tc>
          <w:tcPr>
            <w:tcW w:w="5885" w:type="dxa"/>
          </w:tcPr>
          <w:p w14:paraId="4BA0200A"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Sturzprophylaxe</w:t>
            </w:r>
          </w:p>
        </w:tc>
      </w:tr>
      <w:tr w:rsidR="000955B5" w14:paraId="15B232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159D74" w14:textId="77777777" w:rsidR="000955B5" w:rsidRDefault="00784CD0" w:rsidP="009A4847">
            <w:pPr>
              <w:pStyle w:val="Tabellenkopf"/>
            </w:pPr>
            <w:r>
              <w:t>Indikatortyp</w:t>
            </w:r>
          </w:p>
        </w:tc>
        <w:tc>
          <w:tcPr>
            <w:tcW w:w="5885" w:type="dxa"/>
          </w:tcPr>
          <w:p w14:paraId="6346297B"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16BEDC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413712" w14:textId="77777777" w:rsidR="000955B5" w:rsidRDefault="00784CD0" w:rsidP="000955B5">
            <w:pPr>
              <w:pStyle w:val="Tabellenkopf"/>
            </w:pPr>
            <w:r>
              <w:t>Art des Wertes</w:t>
            </w:r>
          </w:p>
        </w:tc>
        <w:tc>
          <w:tcPr>
            <w:tcW w:w="5885" w:type="dxa"/>
          </w:tcPr>
          <w:p w14:paraId="10EAB217"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650B4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151A95" w14:textId="77777777" w:rsidR="000955B5" w:rsidRDefault="00784CD0" w:rsidP="000955B5">
            <w:pPr>
              <w:pStyle w:val="Tabellenkopf"/>
            </w:pPr>
            <w:r>
              <w:t>Bezug zum Verfahren</w:t>
            </w:r>
          </w:p>
        </w:tc>
        <w:tc>
          <w:tcPr>
            <w:tcW w:w="5885" w:type="dxa"/>
          </w:tcPr>
          <w:p w14:paraId="4BA9A5F6"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26FFD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2655D9" w14:textId="5115EFE4" w:rsidR="000955B5" w:rsidRDefault="00F41129" w:rsidP="000955B5">
            <w:pPr>
              <w:pStyle w:val="Tabellenkopf"/>
            </w:pPr>
            <w:del w:id="132" w:author="IQTIG" w:date="2020-04-28T19:39:00Z">
              <w:r>
                <w:delText>Bewertungsart</w:delText>
              </w:r>
            </w:del>
            <w:ins w:id="133" w:author="IQTIG" w:date="2020-04-28T19:39:00Z">
              <w:r w:rsidR="00784CD0">
                <w:t>Berechnungsart</w:t>
              </w:r>
            </w:ins>
          </w:p>
        </w:tc>
        <w:tc>
          <w:tcPr>
            <w:tcW w:w="5885" w:type="dxa"/>
          </w:tcPr>
          <w:p w14:paraId="56B82BAA"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0239E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64161D" w14:textId="51A0E860" w:rsidR="000955B5" w:rsidRDefault="00784CD0" w:rsidP="000955B5">
            <w:pPr>
              <w:pStyle w:val="Tabellenkopf"/>
            </w:pPr>
            <w:r>
              <w:t xml:space="preserve">Referenzbereich </w:t>
            </w:r>
            <w:del w:id="134" w:author="IQTIG" w:date="2020-04-28T19:39:00Z">
              <w:r w:rsidR="00F41129">
                <w:delText>2018</w:delText>
              </w:r>
            </w:del>
            <w:ins w:id="135" w:author="IQTIG" w:date="2020-04-28T19:39:00Z">
              <w:r>
                <w:t>2019</w:t>
              </w:r>
            </w:ins>
          </w:p>
        </w:tc>
        <w:tc>
          <w:tcPr>
            <w:tcW w:w="5885" w:type="dxa"/>
          </w:tcPr>
          <w:p w14:paraId="13B133F9" w14:textId="24FF8FF5"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36" w:author="IQTIG" w:date="2020-04-28T19:39:00Z">
              <w:r w:rsidR="00F41129">
                <w:delText>85</w:delText>
              </w:r>
            </w:del>
            <w:ins w:id="137" w:author="IQTIG" w:date="2020-04-28T19:39:00Z">
              <w:r>
                <w:t>90</w:t>
              </w:r>
            </w:ins>
            <w:r>
              <w:t>,00 %</w:t>
            </w:r>
          </w:p>
        </w:tc>
      </w:tr>
      <w:tr w:rsidR="000955B5" w14:paraId="789BCE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7E4300" w14:textId="7B425EC0" w:rsidR="000955B5" w:rsidRDefault="00784CD0" w:rsidP="00CA48E9">
            <w:pPr>
              <w:pStyle w:val="Tabellenkopf"/>
            </w:pPr>
            <w:r w:rsidRPr="00E37ACC">
              <w:t xml:space="preserve">Referenzbereich </w:t>
            </w:r>
            <w:del w:id="138" w:author="IQTIG" w:date="2020-04-28T19:39:00Z">
              <w:r w:rsidR="00F41129">
                <w:delText>2017</w:delText>
              </w:r>
            </w:del>
            <w:ins w:id="139" w:author="IQTIG" w:date="2020-04-28T19:39:00Z">
              <w:r>
                <w:t>2018</w:t>
              </w:r>
            </w:ins>
          </w:p>
        </w:tc>
        <w:tc>
          <w:tcPr>
            <w:tcW w:w="5885" w:type="dxa"/>
          </w:tcPr>
          <w:p w14:paraId="23DD3736" w14:textId="3C39E728"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40" w:author="IQTIG" w:date="2020-04-28T19:39:00Z">
              <w:r w:rsidR="00F41129">
                <w:delText>80</w:delText>
              </w:r>
            </w:del>
            <w:ins w:id="141" w:author="IQTIG" w:date="2020-04-28T19:39:00Z">
              <w:r>
                <w:t>85</w:t>
              </w:r>
            </w:ins>
            <w:r>
              <w:t>,00 %</w:t>
            </w:r>
          </w:p>
        </w:tc>
      </w:tr>
      <w:tr w:rsidR="000955B5" w14:paraId="485CF1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58C964" w14:textId="1465C9AB" w:rsidR="000955B5" w:rsidRDefault="00784CD0" w:rsidP="000955B5">
            <w:pPr>
              <w:pStyle w:val="Tabellenkopf"/>
            </w:pPr>
            <w:r>
              <w:t xml:space="preserve">Erläuterung zum Referenzbereich </w:t>
            </w:r>
            <w:del w:id="142" w:author="IQTIG" w:date="2020-04-28T19:39:00Z">
              <w:r w:rsidR="00F41129">
                <w:delText>2018</w:delText>
              </w:r>
            </w:del>
            <w:ins w:id="143" w:author="IQTIG" w:date="2020-04-28T19:39:00Z">
              <w:r>
                <w:t>2019</w:t>
              </w:r>
            </w:ins>
          </w:p>
        </w:tc>
        <w:tc>
          <w:tcPr>
            <w:tcW w:w="5885" w:type="dxa"/>
          </w:tcPr>
          <w:p w14:paraId="4532C92F" w14:textId="48F3D44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In Anlehnung an das dänische Indikatorenprojekt (DrHoftebrud 2017) und </w:t>
            </w:r>
            <w:del w:id="144" w:author="IQTIG" w:date="2020-04-28T19:39:00Z">
              <w:r w:rsidR="00F41129">
                <w:delText>dem</w:delText>
              </w:r>
            </w:del>
            <w:ins w:id="145" w:author="IQTIG" w:date="2020-04-28T19:39:00Z">
              <w:r>
                <w:t>den</w:t>
              </w:r>
            </w:ins>
            <w:r>
              <w:t xml:space="preserve"> Abschlussbericht des AQUA-Instituts (AQUA 2012) wird der Referenzbereich </w:t>
            </w:r>
            <w:del w:id="146" w:author="IQTIG" w:date="2020-04-28T19:39:00Z">
              <w:r w:rsidR="00F41129">
                <w:delText xml:space="preserve">für 2018 auf ≥ 85 % und </w:delText>
              </w:r>
            </w:del>
            <w:r>
              <w:t>ab 2019 auf ≥ 90 % gesetzt.</w:t>
            </w:r>
          </w:p>
        </w:tc>
      </w:tr>
      <w:tr w:rsidR="000955B5" w14:paraId="611DA1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A31AE1" w14:textId="4D23957D" w:rsidR="000955B5" w:rsidRDefault="00784CD0" w:rsidP="000955B5">
            <w:pPr>
              <w:pStyle w:val="Tabellenkopf"/>
            </w:pPr>
            <w:r>
              <w:t xml:space="preserve">Erläuterung zum Strukturierten Dialog bzw. Stellungnahmeverfahren </w:t>
            </w:r>
            <w:del w:id="147" w:author="IQTIG" w:date="2020-04-28T19:39:00Z">
              <w:r w:rsidR="00F41129">
                <w:delText>2018</w:delText>
              </w:r>
            </w:del>
            <w:ins w:id="148" w:author="IQTIG" w:date="2020-04-28T19:39:00Z">
              <w:r>
                <w:t>2019</w:t>
              </w:r>
            </w:ins>
          </w:p>
        </w:tc>
        <w:tc>
          <w:tcPr>
            <w:tcW w:w="5885" w:type="dxa"/>
          </w:tcPr>
          <w:p w14:paraId="7C4AEAC6" w14:textId="692AB340"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pPr>
            <w:del w:id="149" w:author="IQTIG" w:date="2020-04-28T19:39:00Z">
              <w:r>
                <w:delText>In der Bundesauswertung wird die Anzahl der Inhouse-Stürze, die eine Fraktur zur Folge haben, als separate Kennzahl ausgegeben.</w:delText>
              </w:r>
            </w:del>
            <w:ins w:id="150" w:author="IQTIG" w:date="2020-04-28T19:39:00Z">
              <w:r w:rsidR="00784CD0">
                <w:t>-</w:t>
              </w:r>
            </w:ins>
          </w:p>
        </w:tc>
      </w:tr>
      <w:tr w:rsidR="000955B5" w14:paraId="40D2B9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BFB658" w14:textId="77777777" w:rsidR="000955B5" w:rsidRDefault="00784CD0" w:rsidP="000955B5">
            <w:pPr>
              <w:pStyle w:val="Tabellenkopf"/>
            </w:pPr>
            <w:r w:rsidRPr="00E37ACC">
              <w:t>Methode der Risikoadjustierung</w:t>
            </w:r>
          </w:p>
        </w:tc>
        <w:tc>
          <w:tcPr>
            <w:tcW w:w="5885" w:type="dxa"/>
          </w:tcPr>
          <w:p w14:paraId="7DC31A3E"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99A3B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1AC343" w14:textId="77777777" w:rsidR="000955B5" w:rsidRPr="00E37ACC" w:rsidRDefault="00784CD0" w:rsidP="000955B5">
            <w:pPr>
              <w:pStyle w:val="Tabellenkopf"/>
            </w:pPr>
            <w:r>
              <w:t>Erläuterung der Risikoadjustierung</w:t>
            </w:r>
          </w:p>
        </w:tc>
        <w:tc>
          <w:tcPr>
            <w:tcW w:w="5885" w:type="dxa"/>
          </w:tcPr>
          <w:p w14:paraId="70C1E5CF"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5D556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F4D5DB" w14:textId="77777777" w:rsidR="000955B5" w:rsidRPr="00E37ACC" w:rsidRDefault="00784CD0" w:rsidP="000955B5">
            <w:pPr>
              <w:pStyle w:val="Tabellenkopf"/>
            </w:pPr>
            <w:r w:rsidRPr="00E37ACC">
              <w:t>Rechenregeln</w:t>
            </w:r>
          </w:p>
        </w:tc>
        <w:tc>
          <w:tcPr>
            <w:tcW w:w="5885" w:type="dxa"/>
          </w:tcPr>
          <w:p w14:paraId="27BCF6BF"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752BC1B"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ins w:id="151" w:author="IQTIG" w:date="2020-04-28T19:39:00Z">
              <w:r>
                <w:t xml:space="preserve">Patientinnen und </w:t>
              </w:r>
            </w:ins>
            <w:r>
              <w:t>Patienten, bei denen die individuellen Sturzrisikofaktoren erfasst und multimodale, individuelle Maßnahmen zur Sturzprophylaxe (= Präventionsmaßnahmen) ergriffen wurden</w:t>
            </w:r>
          </w:p>
          <w:p w14:paraId="5C070C8F"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5799EFF"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52" w:author="IQTIG" w:date="2020-04-28T19:39:00Z">
              <w:r>
                <w:t xml:space="preserve"> Patientinnen und</w:t>
              </w:r>
            </w:ins>
            <w:r>
              <w:t xml:space="preserve"> Patienten ab 65 Jahren mit einer osteosynthetisch versorgten hüftgelenknahen Femurfraktur. Ausgeschlossen werden </w:t>
            </w:r>
            <w:ins w:id="153" w:author="IQTIG" w:date="2020-04-28T19:39:00Z">
              <w:r>
                <w:t xml:space="preserve">Patientinnen und </w:t>
              </w:r>
            </w:ins>
            <w:r>
              <w:t>Patienten, die während des Krankenhausaufenthaltes verstorben sind und bei denen multimodale, individuelle Maßnahmen nicht eingeleitet werden konnten</w:t>
            </w:r>
          </w:p>
        </w:tc>
      </w:tr>
      <w:tr w:rsidR="000955B5" w14:paraId="3F9654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5DCF7A" w14:textId="77777777" w:rsidR="000955B5" w:rsidRPr="00E37ACC" w:rsidRDefault="00784CD0" w:rsidP="000955B5">
            <w:pPr>
              <w:pStyle w:val="Tabellenkopf"/>
            </w:pPr>
            <w:r w:rsidRPr="00E37ACC">
              <w:t>Erläuterung der Rechenregel</w:t>
            </w:r>
          </w:p>
        </w:tc>
        <w:tc>
          <w:tcPr>
            <w:tcW w:w="5885" w:type="dxa"/>
          </w:tcPr>
          <w:p w14:paraId="6DED31A4"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2B8F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29EE5" w14:textId="77777777" w:rsidR="000955B5" w:rsidRPr="00E37ACC" w:rsidRDefault="00784CD0" w:rsidP="000955B5">
            <w:pPr>
              <w:pStyle w:val="Tabellenkopf"/>
            </w:pPr>
            <w:r w:rsidRPr="00E37ACC">
              <w:t>Teildatensatzbezug</w:t>
            </w:r>
          </w:p>
        </w:tc>
        <w:tc>
          <w:tcPr>
            <w:tcW w:w="5885" w:type="dxa"/>
          </w:tcPr>
          <w:p w14:paraId="67D66D4A"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4629A3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24064F" w14:textId="77777777" w:rsidR="000955B5" w:rsidRPr="00E37ACC" w:rsidRDefault="00784CD0" w:rsidP="000955B5">
            <w:pPr>
              <w:pStyle w:val="Tabellenkopf"/>
            </w:pPr>
            <w:r w:rsidRPr="00E37ACC">
              <w:t>Zähler (Formel)</w:t>
            </w:r>
          </w:p>
        </w:tc>
        <w:tc>
          <w:tcPr>
            <w:tcW w:w="5885" w:type="dxa"/>
          </w:tcPr>
          <w:p w14:paraId="4312E009" w14:textId="77777777" w:rsidR="000955B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ERFASSGSTURZRISIKO %==% 1 &amp; PRAEVMASSNAHMEN %==% 1</w:t>
            </w:r>
          </w:p>
        </w:tc>
      </w:tr>
      <w:tr w:rsidR="00CA3AE5" w14:paraId="051656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676F0A" w14:textId="77777777" w:rsidR="00CA3AE5" w:rsidRPr="00E37ACC" w:rsidRDefault="00784CD0" w:rsidP="00CA3AE5">
            <w:pPr>
              <w:pStyle w:val="Tabellenkopf"/>
            </w:pPr>
            <w:r w:rsidRPr="00E37ACC">
              <w:t>Nenner (Formel)</w:t>
            </w:r>
          </w:p>
        </w:tc>
        <w:tc>
          <w:tcPr>
            <w:tcW w:w="5885" w:type="dxa"/>
          </w:tcPr>
          <w:p w14:paraId="091BA85B" w14:textId="77777777" w:rsidR="00CA3AE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65 &amp; </w:t>
            </w:r>
            <w:r>
              <w:rPr>
                <w:rStyle w:val="Code"/>
              </w:rPr>
              <w:br/>
              <w:t xml:space="preserve">!(ERFASSGSTURZRISIKO %==% 1 &amp; </w:t>
            </w:r>
            <w:r>
              <w:rPr>
                <w:rStyle w:val="Code"/>
              </w:rPr>
              <w:br/>
              <w:t xml:space="preserve">PRAEVMASSNAHMEN %==% 0 &amp; </w:t>
            </w:r>
            <w:r>
              <w:rPr>
                <w:rStyle w:val="Code"/>
              </w:rPr>
              <w:br/>
              <w:t>ENTLGRUND %==% "07")</w:t>
            </w:r>
          </w:p>
        </w:tc>
      </w:tr>
      <w:tr w:rsidR="00CA3AE5" w14:paraId="696287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0A8CE4" w14:textId="77777777" w:rsidR="00CA3AE5" w:rsidRPr="00E37ACC" w:rsidRDefault="00784CD0" w:rsidP="00CA3AE5">
            <w:pPr>
              <w:pStyle w:val="Tabellenkopf"/>
            </w:pPr>
            <w:r w:rsidRPr="00E37ACC">
              <w:t>Verwendete Funktionen</w:t>
            </w:r>
          </w:p>
        </w:tc>
        <w:tc>
          <w:tcPr>
            <w:tcW w:w="5885" w:type="dxa"/>
          </w:tcPr>
          <w:p w14:paraId="40CBE6D0" w14:textId="77777777" w:rsidR="00926BD3" w:rsidRPr="00926BD3" w:rsidRDefault="00784CD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209083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E91D2D" w14:textId="77777777" w:rsidR="00CA3AE5" w:rsidRPr="00E37ACC" w:rsidRDefault="00784CD0" w:rsidP="00CA3AE5">
            <w:pPr>
              <w:pStyle w:val="Tabellenkopf"/>
            </w:pPr>
            <w:r w:rsidRPr="00E37ACC">
              <w:t>Verwendete Listen</w:t>
            </w:r>
          </w:p>
        </w:tc>
        <w:tc>
          <w:tcPr>
            <w:tcW w:w="5885" w:type="dxa"/>
          </w:tcPr>
          <w:p w14:paraId="2110E792" w14:textId="77777777" w:rsidR="00CA3AE5" w:rsidRPr="00926BD3" w:rsidRDefault="00784CD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883C4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13F5A4" w14:textId="77777777" w:rsidR="00CA3AE5" w:rsidRPr="00E37ACC" w:rsidRDefault="00784CD0" w:rsidP="00CA3AE5">
            <w:pPr>
              <w:pStyle w:val="Tabellenkopf"/>
            </w:pPr>
            <w:r>
              <w:t>Darstellung</w:t>
            </w:r>
          </w:p>
        </w:tc>
        <w:tc>
          <w:tcPr>
            <w:tcW w:w="5885" w:type="dxa"/>
          </w:tcPr>
          <w:p w14:paraId="0FC3759D"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77F44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07F363" w14:textId="77777777" w:rsidR="00CA3AE5" w:rsidRPr="00E37ACC" w:rsidRDefault="00784CD0" w:rsidP="00CA3AE5">
            <w:pPr>
              <w:pStyle w:val="Tabellenkopf"/>
            </w:pPr>
            <w:r>
              <w:t>Grafik</w:t>
            </w:r>
          </w:p>
        </w:tc>
        <w:tc>
          <w:tcPr>
            <w:tcW w:w="5885" w:type="dxa"/>
          </w:tcPr>
          <w:p w14:paraId="16110F29"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26C19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72D915" w14:textId="77777777" w:rsidR="00CA3AE5" w:rsidRPr="00E37ACC" w:rsidRDefault="00784CD0" w:rsidP="00CA3AE5">
            <w:pPr>
              <w:pStyle w:val="Tabellenkopf"/>
            </w:pPr>
            <w:r>
              <w:t>Vergleichbarkeit mit Vorjahresergebnissen</w:t>
            </w:r>
          </w:p>
        </w:tc>
        <w:tc>
          <w:tcPr>
            <w:tcW w:w="5885" w:type="dxa"/>
          </w:tcPr>
          <w:p w14:paraId="48FECF86" w14:textId="77777777" w:rsidR="00CA3AE5" w:rsidRDefault="00784CD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826AA4F" w14:textId="77777777" w:rsidR="009E1781" w:rsidRDefault="00862684" w:rsidP="00AA7E2B">
      <w:pPr>
        <w:pStyle w:val="Tabellentext"/>
        <w:spacing w:before="0" w:after="0" w:line="20" w:lineRule="exact"/>
        <w:ind w:left="0" w:right="0"/>
      </w:pPr>
    </w:p>
    <w:p w14:paraId="3E6074A3" w14:textId="77777777" w:rsidR="00407995" w:rsidRDefault="00407995">
      <w:pPr>
        <w:sectPr w:rsidR="00407995" w:rsidSect="00AD6E6F">
          <w:pgSz w:w="11906" w:h="16838"/>
          <w:pgMar w:top="1418" w:right="1134" w:bottom="1418" w:left="1701" w:header="454" w:footer="737" w:gutter="0"/>
          <w:cols w:space="708"/>
          <w:docGrid w:linePitch="360"/>
        </w:sectPr>
      </w:pPr>
    </w:p>
    <w:p w14:paraId="15676630" w14:textId="77777777" w:rsidR="00D40AF7" w:rsidRDefault="00784CD0" w:rsidP="00CC206C">
      <w:pPr>
        <w:pStyle w:val="Absatzberschriftebene2nurinNavigation"/>
      </w:pPr>
      <w:r>
        <w:lastRenderedPageBreak/>
        <w:t>Literatur</w:t>
      </w:r>
    </w:p>
    <w:p w14:paraId="3AC7F22A" w14:textId="77777777" w:rsidR="00370A14" w:rsidRPr="00370A14" w:rsidRDefault="00784CD0" w:rsidP="00B749F9">
      <w:pPr>
        <w:pStyle w:val="Literatur"/>
      </w:pPr>
      <w:r>
        <w:t>AAOS [American Academy of Orthopaedic Surgeons] (2014): Management of Hip Fractures in the Elderly. Evidence-based Clinical Practice Guideline [Full Guideline]. [Stand:] 05.09.2014. Rosemont, US-IL: AAOS. URL: http://www.aaos.org/research/guidelines/HipFxGuideline_rev.pdf (abgerufen am: 09.01.2019).</w:t>
      </w:r>
    </w:p>
    <w:p w14:paraId="23A20DFA" w14:textId="77777777" w:rsidR="00370A14" w:rsidRPr="00370A14" w:rsidRDefault="00862684" w:rsidP="00B749F9">
      <w:pPr>
        <w:pStyle w:val="Literatur"/>
      </w:pPr>
    </w:p>
    <w:p w14:paraId="1AFEE5B2" w14:textId="77777777" w:rsidR="00370A14" w:rsidRPr="00370A14" w:rsidRDefault="00784CD0" w:rsidP="00B749F9">
      <w:pPr>
        <w:pStyle w:val="Literatur"/>
      </w:pPr>
      <w:r>
        <w:t>AQUA [Institut für angewandte Qualitätsförderung und Forschung im Gesundheitswesen] (2012): Hüftendoprothesenversorgung [Abschlussbericht]. Stand: 16.03.2012. Göttingen: AQUA. Signatur: 1-SQG-002. URL: https://sqg.de/upload/CONTENT/Neue-Verfahren/Endoprothetik/Abschlussbericht_Hueftendoprothesenversorgung.pdf (abgerufen am: 09.01.2019).</w:t>
      </w:r>
    </w:p>
    <w:p w14:paraId="3FBEA825" w14:textId="77777777" w:rsidR="00370A14" w:rsidRPr="00370A14" w:rsidRDefault="00862684" w:rsidP="00B749F9">
      <w:pPr>
        <w:pStyle w:val="Literatur"/>
      </w:pPr>
    </w:p>
    <w:p w14:paraId="10455C0D" w14:textId="262B8C19" w:rsidR="00370A14" w:rsidRPr="00370A14" w:rsidRDefault="00784CD0" w:rsidP="00B749F9">
      <w:pPr>
        <w:pStyle w:val="Literatur"/>
      </w:pPr>
      <w:r>
        <w:t xml:space="preserve">Bonnaire, F; Weber, A; Stürmer, KM; Dresing, K; Frosch, K-H; Kuderna, H; et al. (2015): AWMF-Registernummer 012-001. S2e-Leitlinie: Schenkelhalsfraktur des Erwachsenen [Langfassung]. Letztes </w:t>
      </w:r>
      <w:del w:id="154" w:author="IQTIG" w:date="2020-04-28T19:39:00Z">
        <w:r w:rsidR="00F41129">
          <w:delText>Berabeitungsdatum</w:delText>
        </w:r>
      </w:del>
      <w:ins w:id="155" w:author="IQTIG" w:date="2020-04-28T19:39:00Z">
        <w:r>
          <w:t>Bearbeitungsdatum</w:t>
        </w:r>
      </w:ins>
      <w:r>
        <w:t>: 09.10.2015. Berlin [u. a.]: DGU [Deutsche Gesellschaft für Unfallchirurgie] [u. a.]. URL: http://www.awmf.org/uploads/tx_szleitlinien/012-001l_S2e_Schenkelhalsfraktur_2015-10_01.pdf (abgerufen am: 09.01.2019).</w:t>
      </w:r>
    </w:p>
    <w:p w14:paraId="4FE91293" w14:textId="77777777" w:rsidR="00370A14" w:rsidRPr="00370A14" w:rsidRDefault="00862684" w:rsidP="00B749F9">
      <w:pPr>
        <w:pStyle w:val="Literatur"/>
      </w:pPr>
    </w:p>
    <w:p w14:paraId="3B7A5F8E" w14:textId="77777777" w:rsidR="00370A14" w:rsidRPr="00370A14" w:rsidRDefault="00784CD0" w:rsidP="00B749F9">
      <w:pPr>
        <w:pStyle w:val="Literatur"/>
      </w:pPr>
      <w:r>
        <w:t>DNQP [Deutsches Netzwerk für Qualitätsentwicklung in der Pflege]; Hrsg. (2013): Expertenstandard Sturzprophylaxe in der Pflege. 1. Aktualisierung. Osnabrück: Hochschule Osnabrück, Fakultät für Wirtschafts- und Sozialwissenschaften. ISBN: 978-3-00-015082-1.</w:t>
      </w:r>
    </w:p>
    <w:p w14:paraId="60B08F5E" w14:textId="77777777" w:rsidR="00370A14" w:rsidRPr="00370A14" w:rsidRDefault="00862684" w:rsidP="00B749F9">
      <w:pPr>
        <w:pStyle w:val="Literatur"/>
      </w:pPr>
    </w:p>
    <w:p w14:paraId="7078FF9C" w14:textId="77777777" w:rsidR="00370A14" w:rsidRPr="00370A14" w:rsidRDefault="00784CD0" w:rsidP="00B749F9">
      <w:pPr>
        <w:pStyle w:val="Literatur"/>
      </w:pPr>
      <w:r>
        <w:t>DrHoftebrud [Dansk Tværfagligt Register for Hoftenære Lårbensbrud] (2017): Dansk Tværfagligt Register for Hoftenære Lårbensbrud. National årsrapport 2017. 1. december 2015 – 30. november 2016. Version 3. [Stand:] 15.05.2017. Kopenhagen, DK: Danske Regioner. URL: https://www.sundhed.dk/content/cms/62/4662_hofte-fraktur-%C3%A5rsrapport_2017.pdf (abgerufen am: 09.01.2019).</w:t>
      </w:r>
    </w:p>
    <w:p w14:paraId="6CF2E42D" w14:textId="77777777" w:rsidR="00370A14" w:rsidRPr="00370A14" w:rsidRDefault="00862684" w:rsidP="00B749F9">
      <w:pPr>
        <w:pStyle w:val="Literatur"/>
      </w:pPr>
    </w:p>
    <w:p w14:paraId="3D2890C1" w14:textId="77777777" w:rsidR="00370A14" w:rsidRPr="00370A14" w:rsidRDefault="00784CD0" w:rsidP="00B749F9">
      <w:pPr>
        <w:pStyle w:val="Literatur"/>
      </w:pPr>
      <w:r>
        <w:t>Gillespie, LD; Gillespie, WJ; Robertson, MC; Lamb, SE; Cumming, RG; Rowe, BH (2003): Interventions for preventing falls in elderly people. Cochrane Database of Systematic Reviews (4). Art. No.: CD000340. DOI: 10.1002/14651858.CD000340.</w:t>
      </w:r>
    </w:p>
    <w:p w14:paraId="58460012" w14:textId="77777777" w:rsidR="00370A14" w:rsidRPr="00370A14" w:rsidRDefault="00862684" w:rsidP="00B749F9">
      <w:pPr>
        <w:pStyle w:val="Literatur"/>
      </w:pPr>
    </w:p>
    <w:p w14:paraId="107DA914" w14:textId="77777777" w:rsidR="00370A14" w:rsidRPr="00370A14" w:rsidRDefault="00784CD0" w:rsidP="00B749F9">
      <w:pPr>
        <w:pStyle w:val="Literatur"/>
      </w:pPr>
      <w:r>
        <w:t>IQTIG [Institut für Qualitätssicherung und Transparenz im Gesundheitswesen] (2019): Aktualisierung des Qualitätsindikators „Sturzprophylaxe“ (QI-ID 54004). Recherchebericht zur wissenschaftlichen Evidenz. Recherchebericht vom 28. Februar 2017. Inklusive Addendum vom 13.02.2019. [Stand:] 13.02.2019. Berlin: IQTIG. URL: verfahrenssupport@iqtig.org.</w:t>
      </w:r>
    </w:p>
    <w:p w14:paraId="3FCC2561" w14:textId="77777777" w:rsidR="00370A14" w:rsidRPr="00370A14" w:rsidRDefault="00862684" w:rsidP="00B749F9">
      <w:pPr>
        <w:pStyle w:val="Literatur"/>
      </w:pPr>
    </w:p>
    <w:p w14:paraId="15C2CE29" w14:textId="77777777" w:rsidR="00370A14" w:rsidRPr="00370A14" w:rsidRDefault="00784CD0" w:rsidP="00B749F9">
      <w:pPr>
        <w:pStyle w:val="Literatur"/>
      </w:pPr>
      <w:r>
        <w:t>Medizinische Universität Graz; Landeskrankenhaus Universitätsklinikum Graz (2018): Evidenzbasierte Leitlinie. Sturzprävention bei älteren und alten Menschen in Krankenhäusern und Langzeitpflegeeinrichtungen [Langversion]. 3. aktualisierte und methodisch adaptierte Auflage. [Stand:] Mai 2019. Graz: Medizinische Universität Graz [u. a.].</w:t>
      </w:r>
    </w:p>
    <w:p w14:paraId="6D6BBF27" w14:textId="77777777" w:rsidR="00370A14" w:rsidRPr="00370A14" w:rsidRDefault="00862684" w:rsidP="00B749F9">
      <w:pPr>
        <w:pStyle w:val="Literatur"/>
      </w:pPr>
    </w:p>
    <w:p w14:paraId="59912737" w14:textId="77777777" w:rsidR="00370A14" w:rsidRPr="00370A14" w:rsidRDefault="00784CD0" w:rsidP="00B749F9">
      <w:pPr>
        <w:pStyle w:val="Literatur"/>
      </w:pPr>
      <w:r>
        <w:t>Schoberer, D; Finding, ET; Uhl, C; Schaffer, S; Semlitsch, B; Haas, W; et al. (2012): Sturzprophylaxe für ältere und alte Menschen in Krankenhäusern und Langzeitpflegeeinrichtungen. Evidence-based Leitlinie [Langversion]. 2., aktualisierte Auflage. Graz: Landeskrankenhaus Universitätsklinikum Graz. URL: http://www.klinikum-graz.at/cms/dokumente/10316056_9299465/113ad535/Leitlinie%202012%20Endversion.pdf (abgerufen am: 02.08.2017).</w:t>
      </w:r>
    </w:p>
    <w:p w14:paraId="309A4020" w14:textId="77777777" w:rsidR="00370A14" w:rsidRPr="00370A14" w:rsidRDefault="00862684" w:rsidP="00B749F9">
      <w:pPr>
        <w:pStyle w:val="Literatur"/>
      </w:pPr>
    </w:p>
    <w:p w14:paraId="289AC89E" w14:textId="77777777" w:rsidR="00370A14" w:rsidRPr="00370A14" w:rsidRDefault="00784CD0" w:rsidP="00B749F9">
      <w:pPr>
        <w:pStyle w:val="Literatur"/>
      </w:pPr>
      <w:r>
        <w:lastRenderedPageBreak/>
        <w:t>Smith, TO; Hameed, YA; Cross, JL; Henderson, C; Sahota, O; Fox, C (2015): Enhanced rehabilitation and care models for adults with dementia following hip fracture surgery [Full PDF]. Cochrane Database of Systematic Reviews (6). Art. No.: CD010569. DOI: 10.1002/14651858.CD010569.pub2.</w:t>
      </w:r>
    </w:p>
    <w:p w14:paraId="550F29B1" w14:textId="77777777" w:rsidR="00407995" w:rsidRDefault="00407995">
      <w:pPr>
        <w:sectPr w:rsidR="00407995"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41BF5267" w14:textId="77777777" w:rsidR="006D1B0D" w:rsidRDefault="00784CD0" w:rsidP="0004540C">
      <w:pPr>
        <w:pStyle w:val="berschrift1ohneGliederung"/>
      </w:pPr>
      <w:bookmarkStart w:id="156" w:name="_Toc38995811"/>
      <w:r>
        <w:lastRenderedPageBreak/>
        <w:t>54033: Verhältnis der beobachteten zur erwarteten Rate (O/E) an Patientinnen und Patienten mit Gehunfähigkeit bei Entlassung</w:t>
      </w:r>
      <w:bookmarkEnd w:id="156"/>
    </w:p>
    <w:tbl>
      <w:tblPr>
        <w:tblStyle w:val="IQTIGStandard"/>
        <w:tblW w:w="5000" w:type="pct"/>
        <w:tblLook w:val="0480" w:firstRow="0" w:lastRow="0" w:firstColumn="1" w:lastColumn="0" w:noHBand="0" w:noVBand="1"/>
      </w:tblPr>
      <w:tblGrid>
        <w:gridCol w:w="1985"/>
        <w:gridCol w:w="7086"/>
      </w:tblGrid>
      <w:tr w:rsidR="00AF0AAF" w:rsidRPr="00743DF3" w14:paraId="015D293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3C910DC" w14:textId="77777777" w:rsidR="00AF0AAF" w:rsidRPr="00743DF3" w:rsidRDefault="00784CD0" w:rsidP="002E7D86">
            <w:pPr>
              <w:pStyle w:val="Tabellenkopf"/>
            </w:pPr>
            <w:r>
              <w:t>Qualitätsziel</w:t>
            </w:r>
          </w:p>
        </w:tc>
        <w:tc>
          <w:tcPr>
            <w:tcW w:w="3906" w:type="pct"/>
            <w:tcBorders>
              <w:top w:val="single" w:sz="8" w:space="0" w:color="005051"/>
              <w:left w:val="nil"/>
              <w:bottom w:val="single" w:sz="4" w:space="0" w:color="auto"/>
            </w:tcBorders>
          </w:tcPr>
          <w:p w14:paraId="3398A0CA" w14:textId="6FAA597F" w:rsidR="00AF0AAF" w:rsidRPr="00743DF3" w:rsidRDefault="00F41129" w:rsidP="00152136">
            <w:pPr>
              <w:pStyle w:val="Tabellentext"/>
            </w:pPr>
            <w:del w:id="157" w:author="IQTIG" w:date="2020-04-28T19:39:00Z">
              <w:r>
                <w:delText>Möglichst selten</w:delText>
              </w:r>
            </w:del>
            <w:ins w:id="158" w:author="IQTIG" w:date="2020-04-28T19:39:00Z">
              <w:r w:rsidR="00784CD0">
                <w:t>Selten</w:t>
              </w:r>
            </w:ins>
            <w:r w:rsidR="00784CD0">
              <w:t xml:space="preserve"> Einschränkung des Gehens bei Entlassung</w:t>
            </w:r>
          </w:p>
        </w:tc>
      </w:tr>
    </w:tbl>
    <w:p w14:paraId="6E022566" w14:textId="77777777" w:rsidR="00AF0AAF" w:rsidRDefault="00784CD0" w:rsidP="00E40CDC">
      <w:pPr>
        <w:pStyle w:val="Absatzberschriftebene2nurinNavigation"/>
      </w:pPr>
      <w:r>
        <w:t>Hintergrund</w:t>
      </w:r>
    </w:p>
    <w:p w14:paraId="6361A9C6" w14:textId="77777777" w:rsidR="00370A14" w:rsidRPr="00370A14" w:rsidRDefault="00784CD0" w:rsidP="00A64D53">
      <w:pPr>
        <w:pStyle w:val="Standardlinksbndig"/>
      </w:pPr>
      <w:r>
        <w:t xml:space="preserve">Proximale Femurfrakturen bedeuten für den älteren Menschen ein einschneidendes Ereignis mit der Gefahr des Verlustes oder der erheblichen Einschränkung der Gehfähigkeit und Mobilität (Boonen et al. 2004, Specht-Leible et al. 2003). </w:t>
      </w:r>
      <w:r>
        <w:br/>
        <w:t xml:space="preserve"> </w:t>
      </w:r>
      <w:r>
        <w:br/>
        <w:t xml:space="preserve">Die Gehfähigkeit bei Entlassung stellt eine Grundvoraussetzung für die Wiederaufnahme eines selbst bestimmten Lebens nach dem stationären Aufenthalt dar. Die Gehfähigkeit lässt die Prognose zu, welche Funktionen nach dem Eingriff wiedererlangt werden können (Boonen et al. 2004). Postoperative Mobilität und Gehfähigkeit korrelieren zudem mit der postoperativen Letalität (Fox et al. 1998). Andress et al. (2005) stellten in einer prospektiven Untersuchung allerdings fest, dass Mobilität und Selbstständigkeit trotz operativer Versorgung einer Schenkelhalsfraktur insgesamt erheblich abnahmen. Nur 50 bis 60 % der Patientinnen und Patienten erreichten nach dem Eingriff ihre Gehfähigkeit vor dem Trauma wieder. </w:t>
      </w:r>
      <w:r>
        <w:br/>
        <w:t xml:space="preserve"> </w:t>
      </w:r>
      <w:r>
        <w:br/>
        <w:t>Erste Priorität in der postoperativen Rehabilitation sollte in der Wiederherstellung der Gehfähigkeit und der Tätigkeiten des täglichen Lebens bestehen. Sie sollte postoperativ so früh wie möglich (innerhalb von 48 h postoperativ) trainiert werden. Gleichgewicht und Gang sind wesentliche Komponenten der Mobilität (Boonen et al. 2004). Art und Umfang geeigneter Schulungsprogramme sind in der Diskussion (van Balen et al. 2002, Sherrington et al. 2003, Tinetti et al. 1990). Ältere gebrechliche Patientinnen und Patienten profitieren von einem multidisziplinären Rehabilitationskonzept (Handoll et al. 2009, Cameron et al. 2000, Crotty et al. 2002, SIGN 2009).</w:t>
      </w:r>
    </w:p>
    <w:p w14:paraId="34BAEFB7" w14:textId="77777777" w:rsidR="00407995" w:rsidRDefault="00407995">
      <w:pPr>
        <w:sectPr w:rsidR="00407995"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028B10B5" w14:textId="77777777" w:rsidR="000F0644" w:rsidRDefault="00784CD0" w:rsidP="00447106">
      <w:pPr>
        <w:pStyle w:val="Absatzberschriftebene2nurinNavigation"/>
      </w:pPr>
      <w:r>
        <w:lastRenderedPageBreak/>
        <w:t>Verwendete Datenfelder</w:t>
      </w:r>
    </w:p>
    <w:p w14:paraId="2C0C9F56" w14:textId="753842BD" w:rsidR="001046CA" w:rsidRPr="00840C92" w:rsidRDefault="00784CD0" w:rsidP="000361A4">
      <w:r w:rsidRPr="000361A4">
        <w:t xml:space="preserve">Datenbasis: Spezifikation </w:t>
      </w:r>
      <w:del w:id="159" w:author="IQTIG" w:date="2020-04-28T19:39:00Z">
        <w:r w:rsidR="00F41129">
          <w:delText>2018</w:delText>
        </w:r>
      </w:del>
      <w:ins w:id="160"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201274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B4966D4" w14:textId="77777777" w:rsidR="000F0644" w:rsidRPr="009E2B0C" w:rsidRDefault="00784CD0" w:rsidP="000361A4">
            <w:pPr>
              <w:pStyle w:val="Tabellenkopf"/>
            </w:pPr>
            <w:r>
              <w:t>Item</w:t>
            </w:r>
          </w:p>
        </w:tc>
        <w:tc>
          <w:tcPr>
            <w:tcW w:w="1075" w:type="pct"/>
          </w:tcPr>
          <w:p w14:paraId="49FAD9E3" w14:textId="77777777" w:rsidR="000F0644" w:rsidRPr="009E2B0C" w:rsidRDefault="00784CD0" w:rsidP="000361A4">
            <w:pPr>
              <w:pStyle w:val="Tabellenkopf"/>
            </w:pPr>
            <w:r>
              <w:t>Bezeichnung</w:t>
            </w:r>
          </w:p>
        </w:tc>
        <w:tc>
          <w:tcPr>
            <w:tcW w:w="326" w:type="pct"/>
          </w:tcPr>
          <w:p w14:paraId="3785B182" w14:textId="77777777" w:rsidR="000F0644" w:rsidRPr="009E2B0C" w:rsidRDefault="00784CD0" w:rsidP="000361A4">
            <w:pPr>
              <w:pStyle w:val="Tabellenkopf"/>
            </w:pPr>
            <w:r>
              <w:t>M/K</w:t>
            </w:r>
          </w:p>
        </w:tc>
        <w:tc>
          <w:tcPr>
            <w:tcW w:w="1646" w:type="pct"/>
          </w:tcPr>
          <w:p w14:paraId="1EF78C1D" w14:textId="77777777" w:rsidR="000F0644" w:rsidRPr="009E2B0C" w:rsidRDefault="00784CD0" w:rsidP="000361A4">
            <w:pPr>
              <w:pStyle w:val="Tabellenkopf"/>
            </w:pPr>
            <w:r>
              <w:t>Schlüssel/Formel</w:t>
            </w:r>
          </w:p>
        </w:tc>
        <w:tc>
          <w:tcPr>
            <w:tcW w:w="1328" w:type="pct"/>
          </w:tcPr>
          <w:p w14:paraId="19C6FDBE" w14:textId="77777777" w:rsidR="000F0644" w:rsidRPr="009E2B0C" w:rsidRDefault="00784CD0" w:rsidP="000361A4">
            <w:pPr>
              <w:pStyle w:val="Tabellenkopf"/>
            </w:pPr>
            <w:r>
              <w:t xml:space="preserve">Feldname  </w:t>
            </w:r>
          </w:p>
        </w:tc>
      </w:tr>
      <w:tr w:rsidR="00275B01" w:rsidRPr="00743DF3" w14:paraId="191B005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4BE287" w14:textId="77777777" w:rsidR="000F0644" w:rsidRPr="00743DF3" w:rsidRDefault="00784CD0" w:rsidP="000361A4">
            <w:pPr>
              <w:pStyle w:val="Tabellentext"/>
            </w:pPr>
            <w:r>
              <w:t>10:B</w:t>
            </w:r>
          </w:p>
        </w:tc>
        <w:tc>
          <w:tcPr>
            <w:tcW w:w="1075" w:type="pct"/>
          </w:tcPr>
          <w:p w14:paraId="573DF676" w14:textId="77777777" w:rsidR="000F0644" w:rsidRPr="00743DF3" w:rsidRDefault="00784CD0" w:rsidP="000361A4">
            <w:pPr>
              <w:pStyle w:val="Tabellentext"/>
            </w:pPr>
            <w:r>
              <w:t>Geschlecht</w:t>
            </w:r>
          </w:p>
        </w:tc>
        <w:tc>
          <w:tcPr>
            <w:tcW w:w="326" w:type="pct"/>
          </w:tcPr>
          <w:p w14:paraId="7F24FE26" w14:textId="77777777" w:rsidR="000F0644" w:rsidRPr="00743DF3" w:rsidRDefault="00784CD0" w:rsidP="000361A4">
            <w:pPr>
              <w:pStyle w:val="Tabellentext"/>
            </w:pPr>
            <w:r>
              <w:t>M</w:t>
            </w:r>
          </w:p>
        </w:tc>
        <w:tc>
          <w:tcPr>
            <w:tcW w:w="1646" w:type="pct"/>
          </w:tcPr>
          <w:p w14:paraId="4936FD7A" w14:textId="77777777" w:rsidR="000F0644" w:rsidRPr="00743DF3" w:rsidRDefault="00784CD0" w:rsidP="00177070">
            <w:pPr>
              <w:pStyle w:val="Tabellentext"/>
              <w:ind w:left="453" w:hanging="340"/>
            </w:pPr>
            <w:r>
              <w:t>1 =</w:t>
            </w:r>
            <w:r>
              <w:tab/>
              <w:t>männlich</w:t>
            </w:r>
          </w:p>
          <w:p w14:paraId="5DA70CF5" w14:textId="77777777" w:rsidR="000F0644" w:rsidRPr="00743DF3" w:rsidRDefault="00784CD0" w:rsidP="00177070">
            <w:pPr>
              <w:pStyle w:val="Tabellentext"/>
              <w:ind w:left="453" w:hanging="340"/>
            </w:pPr>
            <w:r>
              <w:t>2 =</w:t>
            </w:r>
            <w:r>
              <w:tab/>
              <w:t>weiblich</w:t>
            </w:r>
          </w:p>
          <w:p w14:paraId="6CA8F276" w14:textId="77777777" w:rsidR="000F0644" w:rsidRPr="00743DF3" w:rsidRDefault="00784CD0" w:rsidP="00177070">
            <w:pPr>
              <w:pStyle w:val="Tabellentext"/>
              <w:ind w:left="453" w:hanging="340"/>
            </w:pPr>
            <w:r>
              <w:t>8 =</w:t>
            </w:r>
            <w:r>
              <w:tab/>
              <w:t>unbestimmt</w:t>
            </w:r>
          </w:p>
        </w:tc>
        <w:tc>
          <w:tcPr>
            <w:tcW w:w="1328" w:type="pct"/>
          </w:tcPr>
          <w:p w14:paraId="286A8271" w14:textId="77777777" w:rsidR="000F0644" w:rsidRPr="00743DF3" w:rsidRDefault="00784CD0" w:rsidP="000361A4">
            <w:pPr>
              <w:pStyle w:val="Tabellentext"/>
            </w:pPr>
            <w:r>
              <w:t>GESCHLECHT</w:t>
            </w:r>
          </w:p>
        </w:tc>
      </w:tr>
      <w:tr w:rsidR="00275B01" w:rsidRPr="00743DF3" w14:paraId="438F6F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E8FAE6" w14:textId="0A653231" w:rsidR="000F0644" w:rsidRPr="00743DF3" w:rsidRDefault="00F41129" w:rsidP="000361A4">
            <w:pPr>
              <w:pStyle w:val="Tabellentext"/>
            </w:pPr>
            <w:del w:id="161" w:author="IQTIG" w:date="2020-04-28T19:39:00Z">
              <w:r>
                <w:delText>11</w:delText>
              </w:r>
            </w:del>
            <w:ins w:id="162" w:author="IQTIG" w:date="2020-04-28T19:39:00Z">
              <w:r w:rsidR="00784CD0">
                <w:t>12</w:t>
              </w:r>
            </w:ins>
            <w:r w:rsidR="00784CD0">
              <w:t>:B</w:t>
            </w:r>
          </w:p>
        </w:tc>
        <w:tc>
          <w:tcPr>
            <w:tcW w:w="1075" w:type="pct"/>
          </w:tcPr>
          <w:p w14:paraId="73EE159B" w14:textId="77777777" w:rsidR="000F0644" w:rsidRPr="00743DF3" w:rsidRDefault="00784CD0" w:rsidP="000361A4">
            <w:pPr>
              <w:pStyle w:val="Tabellentext"/>
            </w:pPr>
            <w:r>
              <w:t>vorbestehende Koxarthrose</w:t>
            </w:r>
          </w:p>
        </w:tc>
        <w:tc>
          <w:tcPr>
            <w:tcW w:w="326" w:type="pct"/>
          </w:tcPr>
          <w:p w14:paraId="0FBFC32A" w14:textId="77777777" w:rsidR="000F0644" w:rsidRPr="00743DF3" w:rsidRDefault="00784CD0" w:rsidP="000361A4">
            <w:pPr>
              <w:pStyle w:val="Tabellentext"/>
            </w:pPr>
            <w:r>
              <w:t>M</w:t>
            </w:r>
          </w:p>
        </w:tc>
        <w:tc>
          <w:tcPr>
            <w:tcW w:w="1646" w:type="pct"/>
          </w:tcPr>
          <w:p w14:paraId="4AAECC71" w14:textId="77777777" w:rsidR="000F0644" w:rsidRPr="00743DF3" w:rsidRDefault="00784CD0" w:rsidP="00177070">
            <w:pPr>
              <w:pStyle w:val="Tabellentext"/>
              <w:ind w:left="453" w:hanging="340"/>
            </w:pPr>
            <w:r>
              <w:t>0 =</w:t>
            </w:r>
            <w:r>
              <w:tab/>
              <w:t>nein</w:t>
            </w:r>
          </w:p>
          <w:p w14:paraId="2EE5EF02" w14:textId="77777777" w:rsidR="000F0644" w:rsidRPr="00743DF3" w:rsidRDefault="00784CD0" w:rsidP="00177070">
            <w:pPr>
              <w:pStyle w:val="Tabellentext"/>
              <w:ind w:left="453" w:hanging="340"/>
            </w:pPr>
            <w:r>
              <w:t>1 =</w:t>
            </w:r>
            <w:r>
              <w:tab/>
              <w:t>ja</w:t>
            </w:r>
          </w:p>
        </w:tc>
        <w:tc>
          <w:tcPr>
            <w:tcW w:w="1328" w:type="pct"/>
          </w:tcPr>
          <w:p w14:paraId="460EDF0A" w14:textId="77777777" w:rsidR="000F0644" w:rsidRPr="00743DF3" w:rsidRDefault="00784CD0" w:rsidP="000361A4">
            <w:pPr>
              <w:pStyle w:val="Tabellentext"/>
            </w:pPr>
            <w:r>
              <w:t>COXARTHROSE</w:t>
            </w:r>
          </w:p>
        </w:tc>
      </w:tr>
      <w:tr w:rsidR="00275B01" w:rsidRPr="00743DF3" w14:paraId="65EF965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A71F6D" w14:textId="67433A12" w:rsidR="000F0644" w:rsidRPr="00743DF3" w:rsidRDefault="00F41129" w:rsidP="000361A4">
            <w:pPr>
              <w:pStyle w:val="Tabellentext"/>
            </w:pPr>
            <w:del w:id="163" w:author="IQTIG" w:date="2020-04-28T19:39:00Z">
              <w:r>
                <w:delText>15</w:delText>
              </w:r>
            </w:del>
            <w:ins w:id="164" w:author="IQTIG" w:date="2020-04-28T19:39:00Z">
              <w:r w:rsidR="00784CD0">
                <w:t>16</w:t>
              </w:r>
            </w:ins>
            <w:r w:rsidR="00784CD0">
              <w:t>:B</w:t>
            </w:r>
          </w:p>
        </w:tc>
        <w:tc>
          <w:tcPr>
            <w:tcW w:w="1075" w:type="pct"/>
          </w:tcPr>
          <w:p w14:paraId="566D7BA7" w14:textId="77777777" w:rsidR="000F0644" w:rsidRPr="00743DF3" w:rsidRDefault="00784CD0" w:rsidP="000361A4">
            <w:pPr>
              <w:pStyle w:val="Tabellentext"/>
            </w:pPr>
            <w:r>
              <w:t>Frakturlokalisation</w:t>
            </w:r>
          </w:p>
        </w:tc>
        <w:tc>
          <w:tcPr>
            <w:tcW w:w="326" w:type="pct"/>
          </w:tcPr>
          <w:p w14:paraId="412D949A" w14:textId="77777777" w:rsidR="000F0644" w:rsidRPr="00743DF3" w:rsidRDefault="00784CD0" w:rsidP="000361A4">
            <w:pPr>
              <w:pStyle w:val="Tabellentext"/>
            </w:pPr>
            <w:r>
              <w:t>M</w:t>
            </w:r>
          </w:p>
        </w:tc>
        <w:tc>
          <w:tcPr>
            <w:tcW w:w="1646" w:type="pct"/>
          </w:tcPr>
          <w:p w14:paraId="0CAAB71C" w14:textId="77777777" w:rsidR="000F0644" w:rsidRPr="00743DF3" w:rsidRDefault="00784CD0" w:rsidP="00177070">
            <w:pPr>
              <w:pStyle w:val="Tabellentext"/>
              <w:ind w:left="453" w:hanging="340"/>
            </w:pPr>
            <w:r>
              <w:t>1 =</w:t>
            </w:r>
            <w:r>
              <w:tab/>
              <w:t>medial</w:t>
            </w:r>
          </w:p>
          <w:p w14:paraId="0C3F5483" w14:textId="77777777" w:rsidR="000F0644" w:rsidRPr="00743DF3" w:rsidRDefault="00784CD0" w:rsidP="00177070">
            <w:pPr>
              <w:pStyle w:val="Tabellentext"/>
              <w:ind w:left="453" w:hanging="340"/>
            </w:pPr>
            <w:r>
              <w:t>2 =</w:t>
            </w:r>
            <w:r>
              <w:tab/>
              <w:t>lateral</w:t>
            </w:r>
          </w:p>
          <w:p w14:paraId="7499E6ED" w14:textId="77777777" w:rsidR="000F0644" w:rsidRPr="00743DF3" w:rsidRDefault="00784CD0" w:rsidP="00177070">
            <w:pPr>
              <w:pStyle w:val="Tabellentext"/>
              <w:ind w:left="453" w:hanging="340"/>
            </w:pPr>
            <w:r>
              <w:t>3 =</w:t>
            </w:r>
            <w:r>
              <w:tab/>
              <w:t>pertrochantär</w:t>
            </w:r>
          </w:p>
          <w:p w14:paraId="4F3CFAEC" w14:textId="77777777" w:rsidR="000F0644" w:rsidRPr="00743DF3" w:rsidRDefault="00784CD0" w:rsidP="00177070">
            <w:pPr>
              <w:pStyle w:val="Tabellentext"/>
              <w:ind w:left="453" w:hanging="340"/>
            </w:pPr>
            <w:r>
              <w:t>9 =</w:t>
            </w:r>
            <w:r>
              <w:tab/>
              <w:t>sonstige</w:t>
            </w:r>
          </w:p>
        </w:tc>
        <w:tc>
          <w:tcPr>
            <w:tcW w:w="1328" w:type="pct"/>
          </w:tcPr>
          <w:p w14:paraId="71730E11" w14:textId="77777777" w:rsidR="000F0644" w:rsidRPr="00743DF3" w:rsidRDefault="00784CD0" w:rsidP="000361A4">
            <w:pPr>
              <w:pStyle w:val="Tabellentext"/>
            </w:pPr>
            <w:r>
              <w:t>FRAKTURLOKAL</w:t>
            </w:r>
          </w:p>
        </w:tc>
      </w:tr>
      <w:tr w:rsidR="00275B01" w:rsidRPr="00743DF3" w14:paraId="7F2856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6669E2" w14:textId="1917AE31" w:rsidR="000F0644" w:rsidRPr="00743DF3" w:rsidRDefault="00F41129" w:rsidP="000361A4">
            <w:pPr>
              <w:pStyle w:val="Tabellentext"/>
            </w:pPr>
            <w:del w:id="165" w:author="IQTIG" w:date="2020-04-28T19:39:00Z">
              <w:r>
                <w:delText>19</w:delText>
              </w:r>
            </w:del>
            <w:ins w:id="166" w:author="IQTIG" w:date="2020-04-28T19:39:00Z">
              <w:r w:rsidR="00784CD0">
                <w:t>20</w:t>
              </w:r>
            </w:ins>
            <w:r w:rsidR="00784CD0">
              <w:t>:B</w:t>
            </w:r>
          </w:p>
        </w:tc>
        <w:tc>
          <w:tcPr>
            <w:tcW w:w="1075" w:type="pct"/>
          </w:tcPr>
          <w:p w14:paraId="7AF8CF60" w14:textId="77777777" w:rsidR="000F0644" w:rsidRPr="00743DF3" w:rsidRDefault="00784CD0" w:rsidP="000361A4">
            <w:pPr>
              <w:pStyle w:val="Tabellentext"/>
            </w:pPr>
            <w:r>
              <w:t>Gehstrecke (bei Aufnahme oder vor der Fraktur)</w:t>
            </w:r>
          </w:p>
        </w:tc>
        <w:tc>
          <w:tcPr>
            <w:tcW w:w="326" w:type="pct"/>
          </w:tcPr>
          <w:p w14:paraId="363892A2" w14:textId="77777777" w:rsidR="000F0644" w:rsidRPr="00743DF3" w:rsidRDefault="00784CD0" w:rsidP="000361A4">
            <w:pPr>
              <w:pStyle w:val="Tabellentext"/>
            </w:pPr>
            <w:r>
              <w:t>M</w:t>
            </w:r>
          </w:p>
        </w:tc>
        <w:tc>
          <w:tcPr>
            <w:tcW w:w="1646" w:type="pct"/>
          </w:tcPr>
          <w:p w14:paraId="335E14F6" w14:textId="77777777" w:rsidR="000F0644" w:rsidRPr="00743DF3" w:rsidRDefault="00784CD0" w:rsidP="00177070">
            <w:pPr>
              <w:pStyle w:val="Tabellentext"/>
              <w:ind w:left="453" w:hanging="340"/>
            </w:pPr>
            <w:r>
              <w:t>1 =</w:t>
            </w:r>
            <w:r>
              <w:tab/>
              <w:t>unbegrenzt (&gt; 500m)</w:t>
            </w:r>
          </w:p>
          <w:p w14:paraId="3B56FF7A" w14:textId="77777777" w:rsidR="000F0644" w:rsidRPr="00743DF3" w:rsidRDefault="00784CD0" w:rsidP="00177070">
            <w:pPr>
              <w:pStyle w:val="Tabellentext"/>
              <w:ind w:left="453" w:hanging="340"/>
            </w:pPr>
            <w:r>
              <w:t>2 =</w:t>
            </w:r>
            <w:r>
              <w:tab/>
              <w:t>Gehen am Stück bis 500m möglich</w:t>
            </w:r>
          </w:p>
          <w:p w14:paraId="1393CA8F" w14:textId="77777777" w:rsidR="000F0644" w:rsidRPr="00743DF3" w:rsidRDefault="00784CD0" w:rsidP="00177070">
            <w:pPr>
              <w:pStyle w:val="Tabellentext"/>
              <w:ind w:left="453" w:hanging="340"/>
            </w:pPr>
            <w:r>
              <w:t>3 =</w:t>
            </w:r>
            <w:r>
              <w:tab/>
              <w:t>auf der Stationsebene mobil (50m werden erreicht)</w:t>
            </w:r>
          </w:p>
          <w:p w14:paraId="27CE7E42" w14:textId="77777777" w:rsidR="000F0644" w:rsidRPr="00743DF3" w:rsidRDefault="00784CD0" w:rsidP="00177070">
            <w:pPr>
              <w:pStyle w:val="Tabellentext"/>
              <w:ind w:left="453" w:hanging="340"/>
            </w:pPr>
            <w:r>
              <w:t>4 =</w:t>
            </w:r>
            <w:r>
              <w:tab/>
              <w:t>im Zimmer mobil</w:t>
            </w:r>
          </w:p>
          <w:p w14:paraId="37CE6732" w14:textId="77777777" w:rsidR="000F0644" w:rsidRPr="00743DF3" w:rsidRDefault="00784CD0" w:rsidP="00177070">
            <w:pPr>
              <w:pStyle w:val="Tabellentext"/>
              <w:ind w:left="453" w:hanging="340"/>
            </w:pPr>
            <w:r>
              <w:t>5 =</w:t>
            </w:r>
            <w:r>
              <w:tab/>
              <w:t>immobil</w:t>
            </w:r>
          </w:p>
        </w:tc>
        <w:tc>
          <w:tcPr>
            <w:tcW w:w="1328" w:type="pct"/>
          </w:tcPr>
          <w:p w14:paraId="0459AC01" w14:textId="77777777" w:rsidR="000F0644" w:rsidRPr="00743DF3" w:rsidRDefault="00784CD0" w:rsidP="000361A4">
            <w:pPr>
              <w:pStyle w:val="Tabellentext"/>
            </w:pPr>
            <w:r>
              <w:t>GEHSTRECKE</w:t>
            </w:r>
          </w:p>
        </w:tc>
      </w:tr>
      <w:tr w:rsidR="00275B01" w:rsidRPr="00743DF3" w14:paraId="7D738CB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994693A" w14:textId="3C82459F" w:rsidR="000F0644" w:rsidRPr="00743DF3" w:rsidRDefault="00F41129" w:rsidP="000361A4">
            <w:pPr>
              <w:pStyle w:val="Tabellentext"/>
            </w:pPr>
            <w:del w:id="167" w:author="IQTIG" w:date="2020-04-28T19:39:00Z">
              <w:r>
                <w:delText>20</w:delText>
              </w:r>
            </w:del>
            <w:ins w:id="168" w:author="IQTIG" w:date="2020-04-28T19:39:00Z">
              <w:r w:rsidR="00784CD0">
                <w:t>21</w:t>
              </w:r>
            </w:ins>
            <w:r w:rsidR="00784CD0">
              <w:t>:B</w:t>
            </w:r>
          </w:p>
        </w:tc>
        <w:tc>
          <w:tcPr>
            <w:tcW w:w="1075" w:type="pct"/>
          </w:tcPr>
          <w:p w14:paraId="5D95A485" w14:textId="77777777" w:rsidR="000F0644" w:rsidRPr="00743DF3" w:rsidRDefault="00784CD0" w:rsidP="000361A4">
            <w:pPr>
              <w:pStyle w:val="Tabellentext"/>
            </w:pPr>
            <w:r>
              <w:t>Gehhilfen (bei Aufnahme oder vor der Fraktur)</w:t>
            </w:r>
          </w:p>
        </w:tc>
        <w:tc>
          <w:tcPr>
            <w:tcW w:w="326" w:type="pct"/>
          </w:tcPr>
          <w:p w14:paraId="50D562F9" w14:textId="77777777" w:rsidR="000F0644" w:rsidRPr="00743DF3" w:rsidRDefault="00784CD0" w:rsidP="000361A4">
            <w:pPr>
              <w:pStyle w:val="Tabellentext"/>
            </w:pPr>
            <w:r>
              <w:t>M</w:t>
            </w:r>
          </w:p>
        </w:tc>
        <w:tc>
          <w:tcPr>
            <w:tcW w:w="1646" w:type="pct"/>
          </w:tcPr>
          <w:p w14:paraId="2542D070" w14:textId="77777777" w:rsidR="000F0644" w:rsidRPr="00743DF3" w:rsidRDefault="00784CD0" w:rsidP="00177070">
            <w:pPr>
              <w:pStyle w:val="Tabellentext"/>
              <w:ind w:left="453" w:hanging="340"/>
            </w:pPr>
            <w:r>
              <w:t>0 =</w:t>
            </w:r>
            <w:r>
              <w:tab/>
              <w:t>keine</w:t>
            </w:r>
          </w:p>
          <w:p w14:paraId="0F431455" w14:textId="77777777" w:rsidR="000F0644" w:rsidRPr="00743DF3" w:rsidRDefault="00784CD0" w:rsidP="00177070">
            <w:pPr>
              <w:pStyle w:val="Tabellentext"/>
              <w:ind w:left="453" w:hanging="340"/>
            </w:pPr>
            <w:r>
              <w:t>1 =</w:t>
            </w:r>
            <w:r>
              <w:tab/>
              <w:t>Unterarmgehstützen/​Gehstock</w:t>
            </w:r>
          </w:p>
          <w:p w14:paraId="1B6FCAD6" w14:textId="77777777" w:rsidR="000F0644" w:rsidRPr="00743DF3" w:rsidRDefault="00784CD0" w:rsidP="00177070">
            <w:pPr>
              <w:pStyle w:val="Tabellentext"/>
              <w:ind w:left="453" w:hanging="340"/>
            </w:pPr>
            <w:r>
              <w:t>2 =</w:t>
            </w:r>
            <w:r>
              <w:tab/>
              <w:t>Rollator/​Gehbock</w:t>
            </w:r>
          </w:p>
          <w:p w14:paraId="2AC531EF" w14:textId="77777777" w:rsidR="000F0644" w:rsidRPr="00743DF3" w:rsidRDefault="00784CD0" w:rsidP="00177070">
            <w:pPr>
              <w:pStyle w:val="Tabellentext"/>
              <w:ind w:left="453" w:hanging="340"/>
            </w:pPr>
            <w:r>
              <w:t>3 =</w:t>
            </w:r>
            <w:r>
              <w:tab/>
              <w:t>Rollstuhl</w:t>
            </w:r>
          </w:p>
          <w:p w14:paraId="6A196E85" w14:textId="77777777" w:rsidR="000F0644" w:rsidRPr="00743DF3" w:rsidRDefault="00784CD0" w:rsidP="00177070">
            <w:pPr>
              <w:pStyle w:val="Tabellentext"/>
              <w:ind w:left="453" w:hanging="340"/>
            </w:pPr>
            <w:r>
              <w:t>4 =</w:t>
            </w:r>
            <w:r>
              <w:tab/>
              <w:t>bettlägerig</w:t>
            </w:r>
          </w:p>
        </w:tc>
        <w:tc>
          <w:tcPr>
            <w:tcW w:w="1328" w:type="pct"/>
          </w:tcPr>
          <w:p w14:paraId="6CB1D634" w14:textId="77777777" w:rsidR="000F0644" w:rsidRPr="00743DF3" w:rsidRDefault="00784CD0" w:rsidP="000361A4">
            <w:pPr>
              <w:pStyle w:val="Tabellentext"/>
            </w:pPr>
            <w:r>
              <w:t>GEHHILFEN</w:t>
            </w:r>
          </w:p>
        </w:tc>
      </w:tr>
      <w:tr w:rsidR="00275B01" w:rsidRPr="00743DF3" w14:paraId="67053D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E92942" w14:textId="6CB5CAF6" w:rsidR="000F0644" w:rsidRPr="00743DF3" w:rsidRDefault="00F41129" w:rsidP="000361A4">
            <w:pPr>
              <w:pStyle w:val="Tabellentext"/>
            </w:pPr>
            <w:del w:id="169" w:author="IQTIG" w:date="2020-04-28T19:39:00Z">
              <w:r>
                <w:delText>21</w:delText>
              </w:r>
            </w:del>
            <w:ins w:id="170" w:author="IQTIG" w:date="2020-04-28T19:39:00Z">
              <w:r w:rsidR="00784CD0">
                <w:t>22</w:t>
              </w:r>
            </w:ins>
            <w:r w:rsidR="00784CD0">
              <w:t>:B</w:t>
            </w:r>
          </w:p>
        </w:tc>
        <w:tc>
          <w:tcPr>
            <w:tcW w:w="1075" w:type="pct"/>
          </w:tcPr>
          <w:p w14:paraId="0FE0A36B" w14:textId="77777777" w:rsidR="000F0644" w:rsidRPr="00743DF3" w:rsidRDefault="00784CD0" w:rsidP="000361A4">
            <w:pPr>
              <w:pStyle w:val="Tabellentext"/>
            </w:pPr>
            <w:r>
              <w:t>Liegt bei dem Patienten bei Aufnahme ein Pflegegrad vor?</w:t>
            </w:r>
          </w:p>
        </w:tc>
        <w:tc>
          <w:tcPr>
            <w:tcW w:w="326" w:type="pct"/>
          </w:tcPr>
          <w:p w14:paraId="37E9FC90" w14:textId="77777777" w:rsidR="000F0644" w:rsidRPr="00743DF3" w:rsidRDefault="00784CD0" w:rsidP="000361A4">
            <w:pPr>
              <w:pStyle w:val="Tabellentext"/>
            </w:pPr>
            <w:r>
              <w:t>M</w:t>
            </w:r>
          </w:p>
        </w:tc>
        <w:tc>
          <w:tcPr>
            <w:tcW w:w="1646" w:type="pct"/>
          </w:tcPr>
          <w:p w14:paraId="268AFF19" w14:textId="77777777" w:rsidR="000F0644" w:rsidRPr="00743DF3" w:rsidRDefault="00784CD0" w:rsidP="00177070">
            <w:pPr>
              <w:pStyle w:val="Tabellentext"/>
              <w:ind w:left="453" w:hanging="340"/>
            </w:pPr>
            <w:r>
              <w:t>0 =</w:t>
            </w:r>
            <w:r>
              <w:tab/>
              <w:t>nein, liegt nicht vor</w:t>
            </w:r>
          </w:p>
          <w:p w14:paraId="3D69334E" w14:textId="77777777" w:rsidR="000F0644" w:rsidRPr="00743DF3" w:rsidRDefault="00784CD0" w:rsidP="00177070">
            <w:pPr>
              <w:pStyle w:val="Tabellentext"/>
              <w:ind w:left="453" w:hanging="340"/>
            </w:pPr>
            <w:r>
              <w:t>1 =</w:t>
            </w:r>
            <w:r>
              <w:tab/>
              <w:t>ja, Pflegegrad 1</w:t>
            </w:r>
          </w:p>
          <w:p w14:paraId="07E20D48" w14:textId="77777777" w:rsidR="000F0644" w:rsidRPr="00743DF3" w:rsidRDefault="00784CD0" w:rsidP="00177070">
            <w:pPr>
              <w:pStyle w:val="Tabellentext"/>
              <w:ind w:left="453" w:hanging="340"/>
            </w:pPr>
            <w:r>
              <w:t>2 =</w:t>
            </w:r>
            <w:r>
              <w:tab/>
              <w:t>ja, Pflegegrad 2</w:t>
            </w:r>
          </w:p>
          <w:p w14:paraId="062443C0" w14:textId="77777777" w:rsidR="000F0644" w:rsidRPr="00743DF3" w:rsidRDefault="00784CD0" w:rsidP="00177070">
            <w:pPr>
              <w:pStyle w:val="Tabellentext"/>
              <w:ind w:left="453" w:hanging="340"/>
            </w:pPr>
            <w:r>
              <w:t>3 =</w:t>
            </w:r>
            <w:r>
              <w:tab/>
              <w:t>ja, Pflegegrad 3</w:t>
            </w:r>
          </w:p>
          <w:p w14:paraId="3847BFE4" w14:textId="77777777" w:rsidR="000F0644" w:rsidRPr="00743DF3" w:rsidRDefault="00784CD0" w:rsidP="00177070">
            <w:pPr>
              <w:pStyle w:val="Tabellentext"/>
              <w:ind w:left="453" w:hanging="340"/>
            </w:pPr>
            <w:r>
              <w:t>4 =</w:t>
            </w:r>
            <w:r>
              <w:tab/>
              <w:t>ja, Pflegegrad 4</w:t>
            </w:r>
          </w:p>
          <w:p w14:paraId="33996EF0" w14:textId="77777777" w:rsidR="000F0644" w:rsidRPr="00743DF3" w:rsidRDefault="00784CD0" w:rsidP="00177070">
            <w:pPr>
              <w:pStyle w:val="Tabellentext"/>
              <w:ind w:left="453" w:hanging="340"/>
            </w:pPr>
            <w:r>
              <w:t>5 =</w:t>
            </w:r>
            <w:r>
              <w:tab/>
              <w:t>ja, Pflegegrad 5</w:t>
            </w:r>
          </w:p>
          <w:p w14:paraId="2041B040" w14:textId="77777777" w:rsidR="000F0644" w:rsidRPr="00743DF3" w:rsidRDefault="00784CD0" w:rsidP="00177070">
            <w:pPr>
              <w:pStyle w:val="Tabellentext"/>
              <w:ind w:left="453" w:hanging="340"/>
            </w:pPr>
            <w:r>
              <w:t>9 =</w:t>
            </w:r>
            <w:r>
              <w:tab/>
              <w:t>Information ist dem Krankenhaus nicht bekannt</w:t>
            </w:r>
          </w:p>
        </w:tc>
        <w:tc>
          <w:tcPr>
            <w:tcW w:w="1328" w:type="pct"/>
          </w:tcPr>
          <w:p w14:paraId="13135088" w14:textId="77777777" w:rsidR="000F0644" w:rsidRPr="00743DF3" w:rsidRDefault="00784CD0" w:rsidP="000361A4">
            <w:pPr>
              <w:pStyle w:val="Tabellentext"/>
            </w:pPr>
            <w:r>
              <w:t>PFLEGEGRAD</w:t>
            </w:r>
          </w:p>
        </w:tc>
      </w:tr>
      <w:tr w:rsidR="00275B01" w:rsidRPr="00743DF3" w14:paraId="7C22AD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195918" w14:textId="15383648" w:rsidR="000F0644" w:rsidRPr="00743DF3" w:rsidRDefault="00F41129" w:rsidP="000361A4">
            <w:pPr>
              <w:pStyle w:val="Tabellentext"/>
            </w:pPr>
            <w:del w:id="171" w:author="IQTIG" w:date="2020-04-28T19:39:00Z">
              <w:r>
                <w:delText>22</w:delText>
              </w:r>
            </w:del>
            <w:ins w:id="172" w:author="IQTIG" w:date="2020-04-28T19:39:00Z">
              <w:r w:rsidR="00784CD0">
                <w:t>23</w:t>
              </w:r>
            </w:ins>
            <w:r w:rsidR="00784CD0">
              <w:t>:B</w:t>
            </w:r>
          </w:p>
        </w:tc>
        <w:tc>
          <w:tcPr>
            <w:tcW w:w="1075" w:type="pct"/>
          </w:tcPr>
          <w:p w14:paraId="1A7BDC3E" w14:textId="77777777" w:rsidR="000F0644" w:rsidRPr="00743DF3" w:rsidRDefault="00784CD0" w:rsidP="000361A4">
            <w:pPr>
              <w:pStyle w:val="Tabellentext"/>
            </w:pPr>
            <w:r>
              <w:t>Einstufung nach ASA-Klassifikation</w:t>
            </w:r>
          </w:p>
        </w:tc>
        <w:tc>
          <w:tcPr>
            <w:tcW w:w="326" w:type="pct"/>
          </w:tcPr>
          <w:p w14:paraId="1CBCE6EE" w14:textId="77777777" w:rsidR="000F0644" w:rsidRPr="00743DF3" w:rsidRDefault="00784CD0" w:rsidP="000361A4">
            <w:pPr>
              <w:pStyle w:val="Tabellentext"/>
            </w:pPr>
            <w:r>
              <w:t>M</w:t>
            </w:r>
          </w:p>
        </w:tc>
        <w:tc>
          <w:tcPr>
            <w:tcW w:w="1646" w:type="pct"/>
          </w:tcPr>
          <w:p w14:paraId="15F3F8FA" w14:textId="77777777" w:rsidR="000F0644" w:rsidRPr="00743DF3" w:rsidRDefault="00784CD0" w:rsidP="00177070">
            <w:pPr>
              <w:pStyle w:val="Tabellentext"/>
              <w:ind w:left="453" w:hanging="340"/>
            </w:pPr>
            <w:r>
              <w:t>1 =</w:t>
            </w:r>
            <w:r>
              <w:tab/>
              <w:t>normaler, gesunder Patient</w:t>
            </w:r>
          </w:p>
          <w:p w14:paraId="4BA3515B" w14:textId="77777777" w:rsidR="000F0644" w:rsidRPr="00743DF3" w:rsidRDefault="00784CD0" w:rsidP="00177070">
            <w:pPr>
              <w:pStyle w:val="Tabellentext"/>
              <w:ind w:left="453" w:hanging="340"/>
            </w:pPr>
            <w:r>
              <w:t>2 =</w:t>
            </w:r>
            <w:r>
              <w:tab/>
              <w:t>Patient mit leichter Allgemeinerkrankung</w:t>
            </w:r>
          </w:p>
          <w:p w14:paraId="5374F549" w14:textId="77777777" w:rsidR="000F0644" w:rsidRPr="00743DF3" w:rsidRDefault="00784CD0" w:rsidP="00177070">
            <w:pPr>
              <w:pStyle w:val="Tabellentext"/>
              <w:ind w:left="453" w:hanging="340"/>
            </w:pPr>
            <w:r>
              <w:t>3 =</w:t>
            </w:r>
            <w:r>
              <w:tab/>
              <w:t>Patient mit schwerer Allgemeinerkrankung</w:t>
            </w:r>
          </w:p>
          <w:p w14:paraId="48F2DA92" w14:textId="77777777" w:rsidR="000F0644" w:rsidRPr="00743DF3" w:rsidRDefault="00784CD0" w:rsidP="00177070">
            <w:pPr>
              <w:pStyle w:val="Tabellentext"/>
              <w:ind w:left="453" w:hanging="340"/>
            </w:pPr>
            <w:r>
              <w:t>4 =</w:t>
            </w:r>
            <w:r>
              <w:tab/>
              <w:t>Patient mit schwerer Allgemeinerkrankung, die eine ständige Lebensbedrohung darstellt</w:t>
            </w:r>
          </w:p>
          <w:p w14:paraId="27B7DFD8" w14:textId="77777777" w:rsidR="000F0644" w:rsidRPr="00743DF3" w:rsidRDefault="00784CD0" w:rsidP="00177070">
            <w:pPr>
              <w:pStyle w:val="Tabellentext"/>
              <w:ind w:left="453" w:hanging="340"/>
            </w:pPr>
            <w:r>
              <w:t>5 =</w:t>
            </w:r>
            <w:r>
              <w:tab/>
              <w:t>moribunder Patient, von dem nicht erwartet wird, dass er ohne Operation überlebt</w:t>
            </w:r>
          </w:p>
        </w:tc>
        <w:tc>
          <w:tcPr>
            <w:tcW w:w="1328" w:type="pct"/>
          </w:tcPr>
          <w:p w14:paraId="54131BE9" w14:textId="77777777" w:rsidR="000F0644" w:rsidRPr="00743DF3" w:rsidRDefault="00784CD0" w:rsidP="000361A4">
            <w:pPr>
              <w:pStyle w:val="Tabellentext"/>
            </w:pPr>
            <w:r>
              <w:t>ASA</w:t>
            </w:r>
          </w:p>
        </w:tc>
      </w:tr>
      <w:tr w:rsidR="00275B01" w:rsidRPr="00743DF3" w14:paraId="36CF478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6920B6" w14:textId="288725D3" w:rsidR="000F0644" w:rsidRPr="00743DF3" w:rsidRDefault="00F41129" w:rsidP="000361A4">
            <w:pPr>
              <w:pStyle w:val="Tabellentext"/>
            </w:pPr>
            <w:del w:id="173" w:author="IQTIG" w:date="2020-04-28T19:39:00Z">
              <w:r>
                <w:delText>23</w:delText>
              </w:r>
            </w:del>
            <w:ins w:id="174" w:author="IQTIG" w:date="2020-04-28T19:39:00Z">
              <w:r w:rsidR="00784CD0">
                <w:t>24</w:t>
              </w:r>
            </w:ins>
            <w:r w:rsidR="00784CD0">
              <w:t>:B</w:t>
            </w:r>
          </w:p>
        </w:tc>
        <w:tc>
          <w:tcPr>
            <w:tcW w:w="1075" w:type="pct"/>
          </w:tcPr>
          <w:p w14:paraId="3118D756" w14:textId="77777777" w:rsidR="000F0644" w:rsidRPr="00743DF3" w:rsidRDefault="00784CD0" w:rsidP="000361A4">
            <w:pPr>
              <w:pStyle w:val="Tabellentext"/>
            </w:pPr>
            <w:r>
              <w:t xml:space="preserve">Wundkontaminationsklassifikation </w:t>
            </w:r>
          </w:p>
        </w:tc>
        <w:tc>
          <w:tcPr>
            <w:tcW w:w="326" w:type="pct"/>
          </w:tcPr>
          <w:p w14:paraId="2109C354" w14:textId="77777777" w:rsidR="000F0644" w:rsidRPr="00743DF3" w:rsidRDefault="00784CD0" w:rsidP="000361A4">
            <w:pPr>
              <w:pStyle w:val="Tabellentext"/>
            </w:pPr>
            <w:r>
              <w:t>M</w:t>
            </w:r>
          </w:p>
        </w:tc>
        <w:tc>
          <w:tcPr>
            <w:tcW w:w="1646" w:type="pct"/>
          </w:tcPr>
          <w:p w14:paraId="0E973321" w14:textId="77777777" w:rsidR="000F0644" w:rsidRPr="00743DF3" w:rsidRDefault="00784CD0" w:rsidP="00177070">
            <w:pPr>
              <w:pStyle w:val="Tabellentext"/>
              <w:ind w:left="453" w:hanging="340"/>
            </w:pPr>
            <w:r>
              <w:t>1 =</w:t>
            </w:r>
            <w:r>
              <w:tab/>
              <w:t>aseptische Eingriffe</w:t>
            </w:r>
          </w:p>
          <w:p w14:paraId="599122A6" w14:textId="77777777" w:rsidR="000F0644" w:rsidRPr="00743DF3" w:rsidRDefault="00784CD0" w:rsidP="00177070">
            <w:pPr>
              <w:pStyle w:val="Tabellentext"/>
              <w:ind w:left="453" w:hanging="340"/>
            </w:pPr>
            <w:r>
              <w:t>2 =</w:t>
            </w:r>
            <w:r>
              <w:tab/>
              <w:t>bedingt aseptische Eingriffe</w:t>
            </w:r>
          </w:p>
          <w:p w14:paraId="2FEB13D8" w14:textId="77777777" w:rsidR="000F0644" w:rsidRPr="00743DF3" w:rsidRDefault="00784CD0" w:rsidP="00177070">
            <w:pPr>
              <w:pStyle w:val="Tabellentext"/>
              <w:ind w:left="453" w:hanging="340"/>
            </w:pPr>
            <w:r>
              <w:lastRenderedPageBreak/>
              <w:t>3 =</w:t>
            </w:r>
            <w:r>
              <w:tab/>
              <w:t>kontaminierte Eingriffe</w:t>
            </w:r>
          </w:p>
          <w:p w14:paraId="686521A1" w14:textId="77777777" w:rsidR="000F0644" w:rsidRPr="00743DF3" w:rsidRDefault="00784CD0" w:rsidP="00177070">
            <w:pPr>
              <w:pStyle w:val="Tabellentext"/>
              <w:ind w:left="453" w:hanging="340"/>
            </w:pPr>
            <w:r>
              <w:t>4 =</w:t>
            </w:r>
            <w:r>
              <w:tab/>
              <w:t>septische Eingriffe</w:t>
            </w:r>
          </w:p>
        </w:tc>
        <w:tc>
          <w:tcPr>
            <w:tcW w:w="1328" w:type="pct"/>
          </w:tcPr>
          <w:p w14:paraId="0AC8075E" w14:textId="77777777" w:rsidR="000F0644" w:rsidRPr="00743DF3" w:rsidRDefault="00784CD0" w:rsidP="000361A4">
            <w:pPr>
              <w:pStyle w:val="Tabellentext"/>
            </w:pPr>
            <w:r>
              <w:lastRenderedPageBreak/>
              <w:t>PRAEOPCDC</w:t>
            </w:r>
          </w:p>
        </w:tc>
      </w:tr>
      <w:tr w:rsidR="00275B01" w:rsidRPr="00743DF3" w14:paraId="77E7087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F7466E" w14:textId="63C2D5EF" w:rsidR="000F0644" w:rsidRPr="00743DF3" w:rsidRDefault="00F41129" w:rsidP="000361A4">
            <w:pPr>
              <w:pStyle w:val="Tabellentext"/>
            </w:pPr>
            <w:del w:id="175" w:author="IQTIG" w:date="2020-04-28T19:39:00Z">
              <w:r>
                <w:delText>38</w:delText>
              </w:r>
            </w:del>
            <w:ins w:id="176" w:author="IQTIG" w:date="2020-04-28T19:39:00Z">
              <w:r w:rsidR="00784CD0">
                <w:t>39</w:t>
              </w:r>
            </w:ins>
            <w:r w:rsidR="00784CD0">
              <w:t>:B</w:t>
            </w:r>
          </w:p>
        </w:tc>
        <w:tc>
          <w:tcPr>
            <w:tcW w:w="1075" w:type="pct"/>
          </w:tcPr>
          <w:p w14:paraId="5155BBA2" w14:textId="77777777" w:rsidR="000F0644" w:rsidRPr="00743DF3" w:rsidRDefault="00784CD0" w:rsidP="000361A4">
            <w:pPr>
              <w:pStyle w:val="Tabellentext"/>
            </w:pPr>
            <w:r>
              <w:t>Gehstrecke bei Entlassung</w:t>
            </w:r>
          </w:p>
        </w:tc>
        <w:tc>
          <w:tcPr>
            <w:tcW w:w="326" w:type="pct"/>
          </w:tcPr>
          <w:p w14:paraId="610C0F3D" w14:textId="77777777" w:rsidR="000F0644" w:rsidRPr="00743DF3" w:rsidRDefault="00784CD0" w:rsidP="000361A4">
            <w:pPr>
              <w:pStyle w:val="Tabellentext"/>
            </w:pPr>
            <w:r>
              <w:t>K</w:t>
            </w:r>
          </w:p>
        </w:tc>
        <w:tc>
          <w:tcPr>
            <w:tcW w:w="1646" w:type="pct"/>
          </w:tcPr>
          <w:p w14:paraId="26B18BC0" w14:textId="77777777" w:rsidR="000F0644" w:rsidRPr="00743DF3" w:rsidRDefault="00784CD0" w:rsidP="00177070">
            <w:pPr>
              <w:pStyle w:val="Tabellentext"/>
              <w:ind w:left="453" w:hanging="340"/>
            </w:pPr>
            <w:r>
              <w:t>1 =</w:t>
            </w:r>
            <w:r>
              <w:tab/>
              <w:t>unbegrenzt (&gt; 500m)</w:t>
            </w:r>
          </w:p>
          <w:p w14:paraId="044B1082" w14:textId="77777777" w:rsidR="000F0644" w:rsidRPr="00743DF3" w:rsidRDefault="00784CD0" w:rsidP="00177070">
            <w:pPr>
              <w:pStyle w:val="Tabellentext"/>
              <w:ind w:left="453" w:hanging="340"/>
            </w:pPr>
            <w:r>
              <w:t>2 =</w:t>
            </w:r>
            <w:r>
              <w:tab/>
              <w:t>Gehen am Stück bis 500m möglich</w:t>
            </w:r>
          </w:p>
          <w:p w14:paraId="4EC4F0D7" w14:textId="77777777" w:rsidR="000F0644" w:rsidRPr="00743DF3" w:rsidRDefault="00784CD0" w:rsidP="00177070">
            <w:pPr>
              <w:pStyle w:val="Tabellentext"/>
              <w:ind w:left="453" w:hanging="340"/>
            </w:pPr>
            <w:r>
              <w:t>3 =</w:t>
            </w:r>
            <w:r>
              <w:tab/>
              <w:t>auf der Stationsebene mobil (50m werden erreicht)</w:t>
            </w:r>
          </w:p>
          <w:p w14:paraId="745848FC" w14:textId="77777777" w:rsidR="000F0644" w:rsidRPr="00743DF3" w:rsidRDefault="00784CD0" w:rsidP="00177070">
            <w:pPr>
              <w:pStyle w:val="Tabellentext"/>
              <w:ind w:left="453" w:hanging="340"/>
            </w:pPr>
            <w:r>
              <w:t>4 =</w:t>
            </w:r>
            <w:r>
              <w:tab/>
              <w:t>im Zimmer mobil</w:t>
            </w:r>
          </w:p>
          <w:p w14:paraId="79F4E66D" w14:textId="77777777" w:rsidR="000F0644" w:rsidRPr="00743DF3" w:rsidRDefault="00784CD0" w:rsidP="00177070">
            <w:pPr>
              <w:pStyle w:val="Tabellentext"/>
              <w:ind w:left="453" w:hanging="340"/>
            </w:pPr>
            <w:r>
              <w:t>5 =</w:t>
            </w:r>
            <w:r>
              <w:tab/>
              <w:t>immobil</w:t>
            </w:r>
          </w:p>
        </w:tc>
        <w:tc>
          <w:tcPr>
            <w:tcW w:w="1328" w:type="pct"/>
          </w:tcPr>
          <w:p w14:paraId="4338DF9B" w14:textId="77777777" w:rsidR="000F0644" w:rsidRPr="00743DF3" w:rsidRDefault="00784CD0" w:rsidP="000361A4">
            <w:pPr>
              <w:pStyle w:val="Tabellentext"/>
            </w:pPr>
            <w:r>
              <w:t>GEHSTRECKEENTL</w:t>
            </w:r>
          </w:p>
        </w:tc>
      </w:tr>
      <w:tr w:rsidR="00275B01" w:rsidRPr="00743DF3" w14:paraId="466E2EB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3C77D2" w14:textId="44961A33" w:rsidR="000F0644" w:rsidRPr="00743DF3" w:rsidRDefault="00F41129" w:rsidP="000361A4">
            <w:pPr>
              <w:pStyle w:val="Tabellentext"/>
            </w:pPr>
            <w:del w:id="177" w:author="IQTIG" w:date="2020-04-28T19:39:00Z">
              <w:r>
                <w:delText>39</w:delText>
              </w:r>
            </w:del>
            <w:ins w:id="178" w:author="IQTIG" w:date="2020-04-28T19:39:00Z">
              <w:r w:rsidR="00784CD0">
                <w:t>40</w:t>
              </w:r>
            </w:ins>
            <w:r w:rsidR="00784CD0">
              <w:t>:B</w:t>
            </w:r>
          </w:p>
        </w:tc>
        <w:tc>
          <w:tcPr>
            <w:tcW w:w="1075" w:type="pct"/>
          </w:tcPr>
          <w:p w14:paraId="2BCDB54B" w14:textId="77777777" w:rsidR="000F0644" w:rsidRPr="00743DF3" w:rsidRDefault="00784CD0" w:rsidP="000361A4">
            <w:pPr>
              <w:pStyle w:val="Tabellentext"/>
            </w:pPr>
            <w:r>
              <w:t>Gehhilfen bei Entlassung</w:t>
            </w:r>
          </w:p>
        </w:tc>
        <w:tc>
          <w:tcPr>
            <w:tcW w:w="326" w:type="pct"/>
          </w:tcPr>
          <w:p w14:paraId="0DB0B76B" w14:textId="77777777" w:rsidR="000F0644" w:rsidRPr="00743DF3" w:rsidRDefault="00784CD0" w:rsidP="000361A4">
            <w:pPr>
              <w:pStyle w:val="Tabellentext"/>
            </w:pPr>
            <w:r>
              <w:t>K</w:t>
            </w:r>
          </w:p>
        </w:tc>
        <w:tc>
          <w:tcPr>
            <w:tcW w:w="1646" w:type="pct"/>
          </w:tcPr>
          <w:p w14:paraId="4F794E0D" w14:textId="77777777" w:rsidR="000F0644" w:rsidRPr="00743DF3" w:rsidRDefault="00784CD0" w:rsidP="00177070">
            <w:pPr>
              <w:pStyle w:val="Tabellentext"/>
              <w:ind w:left="453" w:hanging="340"/>
            </w:pPr>
            <w:r>
              <w:t>0 =</w:t>
            </w:r>
            <w:r>
              <w:tab/>
              <w:t>keine</w:t>
            </w:r>
          </w:p>
          <w:p w14:paraId="7BB41BD1" w14:textId="77777777" w:rsidR="000F0644" w:rsidRPr="00743DF3" w:rsidRDefault="00784CD0" w:rsidP="00177070">
            <w:pPr>
              <w:pStyle w:val="Tabellentext"/>
              <w:ind w:left="453" w:hanging="340"/>
            </w:pPr>
            <w:r>
              <w:t>1 =</w:t>
            </w:r>
            <w:r>
              <w:tab/>
              <w:t>Unterarmgehstützen/​Gehstock</w:t>
            </w:r>
          </w:p>
          <w:p w14:paraId="479C0BA0" w14:textId="77777777" w:rsidR="000F0644" w:rsidRPr="00743DF3" w:rsidRDefault="00784CD0" w:rsidP="00177070">
            <w:pPr>
              <w:pStyle w:val="Tabellentext"/>
              <w:ind w:left="453" w:hanging="340"/>
            </w:pPr>
            <w:r>
              <w:t>2 =</w:t>
            </w:r>
            <w:r>
              <w:tab/>
              <w:t>Rollator/​Gehbock</w:t>
            </w:r>
          </w:p>
          <w:p w14:paraId="4876C5C7" w14:textId="77777777" w:rsidR="000F0644" w:rsidRPr="00743DF3" w:rsidRDefault="00784CD0" w:rsidP="00177070">
            <w:pPr>
              <w:pStyle w:val="Tabellentext"/>
              <w:ind w:left="453" w:hanging="340"/>
            </w:pPr>
            <w:r>
              <w:t>3 =</w:t>
            </w:r>
            <w:r>
              <w:tab/>
              <w:t>Rollstuhl</w:t>
            </w:r>
          </w:p>
          <w:p w14:paraId="0F8E362B" w14:textId="77777777" w:rsidR="000F0644" w:rsidRPr="00743DF3" w:rsidRDefault="00784CD0" w:rsidP="00177070">
            <w:pPr>
              <w:pStyle w:val="Tabellentext"/>
              <w:ind w:left="453" w:hanging="340"/>
            </w:pPr>
            <w:r>
              <w:t>4 =</w:t>
            </w:r>
            <w:r>
              <w:tab/>
              <w:t>bettlägerig</w:t>
            </w:r>
          </w:p>
        </w:tc>
        <w:tc>
          <w:tcPr>
            <w:tcW w:w="1328" w:type="pct"/>
          </w:tcPr>
          <w:p w14:paraId="5DC0BF0D" w14:textId="77777777" w:rsidR="000F0644" w:rsidRPr="00743DF3" w:rsidRDefault="00784CD0" w:rsidP="000361A4">
            <w:pPr>
              <w:pStyle w:val="Tabellentext"/>
            </w:pPr>
            <w:r>
              <w:t>GEHHILFEENTL</w:t>
            </w:r>
          </w:p>
        </w:tc>
      </w:tr>
      <w:tr w:rsidR="00275B01" w:rsidRPr="00743DF3" w14:paraId="3F266B9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03DA69" w14:textId="4D77F157" w:rsidR="000F0644" w:rsidRPr="00743DF3" w:rsidRDefault="00F41129" w:rsidP="000361A4">
            <w:pPr>
              <w:pStyle w:val="Tabellentext"/>
            </w:pPr>
            <w:del w:id="179" w:author="IQTIG" w:date="2020-04-28T19:39:00Z">
              <w:r>
                <w:delText>41</w:delText>
              </w:r>
            </w:del>
            <w:ins w:id="180" w:author="IQTIG" w:date="2020-04-28T19:39:00Z">
              <w:r w:rsidR="00784CD0">
                <w:t>42</w:t>
              </w:r>
            </w:ins>
            <w:r w:rsidR="00784CD0">
              <w:t>:B</w:t>
            </w:r>
          </w:p>
        </w:tc>
        <w:tc>
          <w:tcPr>
            <w:tcW w:w="1075" w:type="pct"/>
          </w:tcPr>
          <w:p w14:paraId="0ADEA825" w14:textId="77777777" w:rsidR="000F0644" w:rsidRPr="00743DF3" w:rsidRDefault="00784CD0" w:rsidP="000361A4">
            <w:pPr>
              <w:pStyle w:val="Tabellentext"/>
            </w:pPr>
            <w:r>
              <w:t>Entlassungsgrund</w:t>
            </w:r>
          </w:p>
        </w:tc>
        <w:tc>
          <w:tcPr>
            <w:tcW w:w="326" w:type="pct"/>
          </w:tcPr>
          <w:p w14:paraId="1AE5372F" w14:textId="77777777" w:rsidR="000F0644" w:rsidRPr="00743DF3" w:rsidRDefault="00784CD0" w:rsidP="000361A4">
            <w:pPr>
              <w:pStyle w:val="Tabellentext"/>
            </w:pPr>
            <w:r>
              <w:t>M</w:t>
            </w:r>
          </w:p>
        </w:tc>
        <w:tc>
          <w:tcPr>
            <w:tcW w:w="1646" w:type="pct"/>
          </w:tcPr>
          <w:p w14:paraId="6682D233" w14:textId="77777777" w:rsidR="000F0644" w:rsidRPr="00743DF3" w:rsidRDefault="00784CD0" w:rsidP="00177070">
            <w:pPr>
              <w:pStyle w:val="Tabellentext"/>
              <w:ind w:left="453" w:hanging="340"/>
            </w:pPr>
            <w:r>
              <w:t>s. Anhang: EntlGrund</w:t>
            </w:r>
          </w:p>
        </w:tc>
        <w:tc>
          <w:tcPr>
            <w:tcW w:w="1328" w:type="pct"/>
          </w:tcPr>
          <w:p w14:paraId="43C6DD59" w14:textId="77777777" w:rsidR="000F0644" w:rsidRPr="00743DF3" w:rsidRDefault="00784CD0" w:rsidP="000361A4">
            <w:pPr>
              <w:pStyle w:val="Tabellentext"/>
            </w:pPr>
            <w:r>
              <w:t>ENTLGRUND</w:t>
            </w:r>
          </w:p>
        </w:tc>
      </w:tr>
      <w:tr w:rsidR="00275B01" w:rsidRPr="00743DF3" w14:paraId="1738C19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FB1611" w14:textId="77777777" w:rsidR="000F0644" w:rsidRPr="00743DF3" w:rsidRDefault="00784CD0" w:rsidP="000361A4">
            <w:pPr>
              <w:pStyle w:val="Tabellentext"/>
            </w:pPr>
            <w:r>
              <w:t>EF*</w:t>
            </w:r>
          </w:p>
        </w:tc>
        <w:tc>
          <w:tcPr>
            <w:tcW w:w="1075" w:type="pct"/>
          </w:tcPr>
          <w:p w14:paraId="1E8A4E37" w14:textId="77777777" w:rsidR="000F0644" w:rsidRPr="00743DF3" w:rsidRDefault="00784CD0" w:rsidP="000361A4">
            <w:pPr>
              <w:pStyle w:val="Tabellentext"/>
            </w:pPr>
            <w:r>
              <w:t>Patientenalter am Aufnahmetag in Jahren</w:t>
            </w:r>
          </w:p>
        </w:tc>
        <w:tc>
          <w:tcPr>
            <w:tcW w:w="326" w:type="pct"/>
          </w:tcPr>
          <w:p w14:paraId="3AE744C2" w14:textId="77777777" w:rsidR="000F0644" w:rsidRPr="00743DF3" w:rsidRDefault="00784CD0" w:rsidP="000361A4">
            <w:pPr>
              <w:pStyle w:val="Tabellentext"/>
            </w:pPr>
            <w:r>
              <w:t>-</w:t>
            </w:r>
          </w:p>
        </w:tc>
        <w:tc>
          <w:tcPr>
            <w:tcW w:w="1646" w:type="pct"/>
          </w:tcPr>
          <w:p w14:paraId="5545A9D5" w14:textId="77777777" w:rsidR="000F0644" w:rsidRPr="00743DF3" w:rsidRDefault="00784CD0" w:rsidP="00177070">
            <w:pPr>
              <w:pStyle w:val="Tabellentext"/>
              <w:ind w:left="453" w:hanging="340"/>
            </w:pPr>
            <w:r>
              <w:t>alter(GEBDATUM;AUFNDATUM)</w:t>
            </w:r>
          </w:p>
        </w:tc>
        <w:tc>
          <w:tcPr>
            <w:tcW w:w="1328" w:type="pct"/>
          </w:tcPr>
          <w:p w14:paraId="6C9124AC" w14:textId="77777777" w:rsidR="000F0644" w:rsidRPr="00743DF3" w:rsidRDefault="00784CD0" w:rsidP="000361A4">
            <w:pPr>
              <w:pStyle w:val="Tabellentext"/>
            </w:pPr>
            <w:r>
              <w:t>alter</w:t>
            </w:r>
          </w:p>
        </w:tc>
      </w:tr>
    </w:tbl>
    <w:p w14:paraId="77676EEE" w14:textId="77777777" w:rsidR="00A53F02" w:rsidRDefault="00784CD0" w:rsidP="00A53F02">
      <w:pPr>
        <w:spacing w:after="0"/>
        <w:rPr>
          <w:sz w:val="14"/>
          <w:szCs w:val="14"/>
        </w:rPr>
      </w:pPr>
      <w:r w:rsidRPr="003021AF">
        <w:rPr>
          <w:sz w:val="14"/>
          <w:szCs w:val="14"/>
        </w:rPr>
        <w:t>*Ersatzfeld im Exportformat</w:t>
      </w:r>
    </w:p>
    <w:p w14:paraId="56179FB0" w14:textId="77777777" w:rsidR="00407995" w:rsidRDefault="00407995">
      <w:pPr>
        <w:sectPr w:rsidR="00407995"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63560D42" w14:textId="77777777" w:rsidR="0094520C" w:rsidRDefault="00784CD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5F090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479383" w14:textId="77777777" w:rsidR="000517F0" w:rsidRPr="000517F0" w:rsidRDefault="00784CD0" w:rsidP="009A4847">
            <w:pPr>
              <w:pStyle w:val="Tabellenkopf"/>
            </w:pPr>
            <w:r>
              <w:t>ID</w:t>
            </w:r>
          </w:p>
        </w:tc>
        <w:tc>
          <w:tcPr>
            <w:tcW w:w="5885" w:type="dxa"/>
          </w:tcPr>
          <w:p w14:paraId="0FF2F012" w14:textId="77777777" w:rsidR="000517F0"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54033</w:t>
            </w:r>
          </w:p>
        </w:tc>
      </w:tr>
      <w:tr w:rsidR="000955B5" w14:paraId="6D1ED9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D7B337" w14:textId="77777777" w:rsidR="000955B5" w:rsidRDefault="00784CD0" w:rsidP="009A4847">
            <w:pPr>
              <w:pStyle w:val="Tabellenkopf"/>
            </w:pPr>
            <w:r>
              <w:t>Bezeichnung</w:t>
            </w:r>
          </w:p>
        </w:tc>
        <w:tc>
          <w:tcPr>
            <w:tcW w:w="5885" w:type="dxa"/>
          </w:tcPr>
          <w:p w14:paraId="7603068A"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Gehunfähigkeit bei Entlassung</w:t>
            </w:r>
          </w:p>
        </w:tc>
      </w:tr>
      <w:tr w:rsidR="000955B5" w14:paraId="268616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8C555" w14:textId="77777777" w:rsidR="000955B5" w:rsidRDefault="00784CD0" w:rsidP="009A4847">
            <w:pPr>
              <w:pStyle w:val="Tabellenkopf"/>
            </w:pPr>
            <w:r>
              <w:t>Indikatortyp</w:t>
            </w:r>
          </w:p>
        </w:tc>
        <w:tc>
          <w:tcPr>
            <w:tcW w:w="5885" w:type="dxa"/>
          </w:tcPr>
          <w:p w14:paraId="26D723D3"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14B04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101208" w14:textId="77777777" w:rsidR="000955B5" w:rsidRDefault="00784CD0" w:rsidP="000955B5">
            <w:pPr>
              <w:pStyle w:val="Tabellenkopf"/>
            </w:pPr>
            <w:r>
              <w:t>Art des Wertes</w:t>
            </w:r>
          </w:p>
        </w:tc>
        <w:tc>
          <w:tcPr>
            <w:tcW w:w="5885" w:type="dxa"/>
          </w:tcPr>
          <w:p w14:paraId="609077A6"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BBE60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014EAD" w14:textId="77777777" w:rsidR="000955B5" w:rsidRDefault="00784CD0" w:rsidP="000955B5">
            <w:pPr>
              <w:pStyle w:val="Tabellenkopf"/>
            </w:pPr>
            <w:r>
              <w:t>Bezug zum Verfahren</w:t>
            </w:r>
          </w:p>
        </w:tc>
        <w:tc>
          <w:tcPr>
            <w:tcW w:w="5885" w:type="dxa"/>
          </w:tcPr>
          <w:p w14:paraId="0B342D66"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18625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340AF" w14:textId="0D727624" w:rsidR="000955B5" w:rsidRDefault="00F41129" w:rsidP="000955B5">
            <w:pPr>
              <w:pStyle w:val="Tabellenkopf"/>
            </w:pPr>
            <w:del w:id="181" w:author="IQTIG" w:date="2020-04-28T19:39:00Z">
              <w:r>
                <w:delText>Bewertungsart</w:delText>
              </w:r>
            </w:del>
            <w:ins w:id="182" w:author="IQTIG" w:date="2020-04-28T19:39:00Z">
              <w:r w:rsidR="00784CD0">
                <w:t>Berechnungsart</w:t>
              </w:r>
            </w:ins>
          </w:p>
        </w:tc>
        <w:tc>
          <w:tcPr>
            <w:tcW w:w="5885" w:type="dxa"/>
          </w:tcPr>
          <w:p w14:paraId="0925284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3F547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601795" w14:textId="7B2B0D41" w:rsidR="000955B5" w:rsidRDefault="00784CD0" w:rsidP="000955B5">
            <w:pPr>
              <w:pStyle w:val="Tabellenkopf"/>
            </w:pPr>
            <w:r>
              <w:t xml:space="preserve">Referenzbereich </w:t>
            </w:r>
            <w:del w:id="183" w:author="IQTIG" w:date="2020-04-28T19:39:00Z">
              <w:r w:rsidR="00F41129">
                <w:delText>2018</w:delText>
              </w:r>
            </w:del>
            <w:ins w:id="184" w:author="IQTIG" w:date="2020-04-28T19:39:00Z">
              <w:r>
                <w:t>2019</w:t>
              </w:r>
            </w:ins>
          </w:p>
        </w:tc>
        <w:tc>
          <w:tcPr>
            <w:tcW w:w="5885" w:type="dxa"/>
          </w:tcPr>
          <w:p w14:paraId="7B757422" w14:textId="3DA87013"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2,</w:t>
            </w:r>
            <w:del w:id="185" w:author="IQTIG" w:date="2020-04-28T19:39:00Z">
              <w:r w:rsidR="00F41129">
                <w:delText>24</w:delText>
              </w:r>
            </w:del>
            <w:ins w:id="186" w:author="IQTIG" w:date="2020-04-28T19:39:00Z">
              <w:r>
                <w:t>17</w:t>
              </w:r>
            </w:ins>
            <w:r>
              <w:t xml:space="preserve"> (95. Perzentil)</w:t>
            </w:r>
          </w:p>
        </w:tc>
      </w:tr>
      <w:tr w:rsidR="000955B5" w14:paraId="5DBB08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CD31FD" w14:textId="01E04D51" w:rsidR="000955B5" w:rsidRDefault="00784CD0" w:rsidP="00CA48E9">
            <w:pPr>
              <w:pStyle w:val="Tabellenkopf"/>
            </w:pPr>
            <w:r w:rsidRPr="00E37ACC">
              <w:t xml:space="preserve">Referenzbereich </w:t>
            </w:r>
            <w:del w:id="187" w:author="IQTIG" w:date="2020-04-28T19:39:00Z">
              <w:r w:rsidR="00F41129">
                <w:delText>2017</w:delText>
              </w:r>
            </w:del>
            <w:ins w:id="188" w:author="IQTIG" w:date="2020-04-28T19:39:00Z">
              <w:r>
                <w:t>2018</w:t>
              </w:r>
            </w:ins>
          </w:p>
        </w:tc>
        <w:tc>
          <w:tcPr>
            <w:tcW w:w="5885" w:type="dxa"/>
          </w:tcPr>
          <w:p w14:paraId="02039014" w14:textId="1502C9AF"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2,</w:t>
            </w:r>
            <w:del w:id="189" w:author="IQTIG" w:date="2020-04-28T19:39:00Z">
              <w:r w:rsidR="00F41129">
                <w:delText>35</w:delText>
              </w:r>
            </w:del>
            <w:ins w:id="190" w:author="IQTIG" w:date="2020-04-28T19:39:00Z">
              <w:r>
                <w:t>24</w:t>
              </w:r>
            </w:ins>
            <w:r>
              <w:t xml:space="preserve"> (95. Perzentil)</w:t>
            </w:r>
          </w:p>
        </w:tc>
      </w:tr>
      <w:tr w:rsidR="000955B5" w14:paraId="7445A1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53A9C" w14:textId="27000D54" w:rsidR="000955B5" w:rsidRDefault="00784CD0" w:rsidP="000955B5">
            <w:pPr>
              <w:pStyle w:val="Tabellenkopf"/>
            </w:pPr>
            <w:r>
              <w:t xml:space="preserve">Erläuterung zum Referenzbereich </w:t>
            </w:r>
            <w:del w:id="191" w:author="IQTIG" w:date="2020-04-28T19:39:00Z">
              <w:r w:rsidR="00F41129">
                <w:delText>2018</w:delText>
              </w:r>
            </w:del>
            <w:ins w:id="192" w:author="IQTIG" w:date="2020-04-28T19:39:00Z">
              <w:r>
                <w:t>2019</w:t>
              </w:r>
            </w:ins>
          </w:p>
        </w:tc>
        <w:tc>
          <w:tcPr>
            <w:tcW w:w="5885" w:type="dxa"/>
          </w:tcPr>
          <w:p w14:paraId="59E65487"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3D9DF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5458C6" w14:textId="480C1653" w:rsidR="000955B5" w:rsidRDefault="00784CD0" w:rsidP="000955B5">
            <w:pPr>
              <w:pStyle w:val="Tabellenkopf"/>
            </w:pPr>
            <w:r>
              <w:t xml:space="preserve">Erläuterung zum Strukturierten Dialog bzw. Stellungnahmeverfahren </w:t>
            </w:r>
            <w:del w:id="193" w:author="IQTIG" w:date="2020-04-28T19:39:00Z">
              <w:r w:rsidR="00F41129">
                <w:delText>2018</w:delText>
              </w:r>
            </w:del>
            <w:ins w:id="194" w:author="IQTIG" w:date="2020-04-28T19:39:00Z">
              <w:r>
                <w:t>2019</w:t>
              </w:r>
            </w:ins>
          </w:p>
        </w:tc>
        <w:tc>
          <w:tcPr>
            <w:tcW w:w="5885" w:type="dxa"/>
          </w:tcPr>
          <w:p w14:paraId="74DE6BC8"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762A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5777F1" w14:textId="77777777" w:rsidR="000955B5" w:rsidRDefault="00784CD0" w:rsidP="000955B5">
            <w:pPr>
              <w:pStyle w:val="Tabellenkopf"/>
            </w:pPr>
            <w:r w:rsidRPr="00E37ACC">
              <w:t>Methode der Risikoadjustierung</w:t>
            </w:r>
          </w:p>
        </w:tc>
        <w:tc>
          <w:tcPr>
            <w:tcW w:w="5885" w:type="dxa"/>
          </w:tcPr>
          <w:p w14:paraId="3EA12787"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3A9AB1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52F73F" w14:textId="77777777" w:rsidR="000955B5" w:rsidRPr="00E37ACC" w:rsidRDefault="00784CD0" w:rsidP="000955B5">
            <w:pPr>
              <w:pStyle w:val="Tabellenkopf"/>
            </w:pPr>
            <w:r>
              <w:t>Erläuterung der Risikoadjustierung</w:t>
            </w:r>
          </w:p>
        </w:tc>
        <w:tc>
          <w:tcPr>
            <w:tcW w:w="5885" w:type="dxa"/>
          </w:tcPr>
          <w:p w14:paraId="58E3EA27" w14:textId="53028EE0"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pPr>
            <w:del w:id="195" w:author="IQTIG" w:date="2020-04-28T19:39:00Z">
              <w:r>
                <w:delText xml:space="preserve">Datengrundlage der Risikoadjustierung sind die Daten des Erfassungsjahres 2017. Zum Erfassungsjahr 2018 wurde der Pflegegrad als Risikofaktor in die Risikoadjustierung von QI 54033 mit aufgenommen. </w:delText>
              </w:r>
            </w:del>
            <w:r w:rsidR="00784CD0">
              <w:t>Das IQTIG und die Bundesfachgruppe empfehlen, dass Patienten für die dem Krankenhaus keine Informationen zum Pflegegrad vorlagen, durch die Risikoadjustierung normativ so behandelt werden sollen wie Patienten ohne Pflegegrad. Dies führt zu einer gewollten Unterschätzung des empirischen Risikos für diese Patientengruppe und resultiert auf aggregierter Bundesebene zu Werten O/E &gt; 1 für das zurückliegende Erfassungsjahr</w:t>
            </w:r>
            <w:del w:id="196" w:author="IQTIG" w:date="2020-04-28T19:39:00Z">
              <w:r>
                <w:delText xml:space="preserve"> 2017</w:delText>
              </w:r>
            </w:del>
            <w:r w:rsidR="00784CD0">
              <w:t xml:space="preserve">. Diese Regelung </w:t>
            </w:r>
            <w:del w:id="197" w:author="IQTIG" w:date="2020-04-28T19:39:00Z">
              <w:r>
                <w:delText>ist</w:delText>
              </w:r>
            </w:del>
            <w:ins w:id="198" w:author="IQTIG" w:date="2020-04-28T19:39:00Z">
              <w:r w:rsidR="00784CD0">
                <w:t>wird</w:t>
              </w:r>
            </w:ins>
            <w:r w:rsidR="00784CD0">
              <w:t xml:space="preserve"> in der Rechenregel fn_M17N1Score_54033 bereits implementiert. Patienten, bei denen keine Information zum Pflegegrad bekannt ist, werden in der Risikoadjustierung somit die gleichen Wahrscheinlichkeitswerte wie Patienten ohne Pflegegrad zugeschrieben.</w:t>
            </w:r>
          </w:p>
        </w:tc>
      </w:tr>
      <w:tr w:rsidR="000955B5" w14:paraId="2E207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A52626" w14:textId="77777777" w:rsidR="000955B5" w:rsidRPr="00E37ACC" w:rsidRDefault="00784CD0" w:rsidP="000955B5">
            <w:pPr>
              <w:pStyle w:val="Tabellenkopf"/>
            </w:pPr>
            <w:r w:rsidRPr="00E37ACC">
              <w:t>Rechenregeln</w:t>
            </w:r>
          </w:p>
        </w:tc>
        <w:tc>
          <w:tcPr>
            <w:tcW w:w="5885" w:type="dxa"/>
          </w:tcPr>
          <w:p w14:paraId="69B55D9D"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DD539C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ins w:id="199" w:author="IQTIG" w:date="2020-04-28T19:39:00Z">
              <w:r>
                <w:t xml:space="preserve">Patientinnen und </w:t>
              </w:r>
            </w:ins>
            <w:r>
              <w:t>Patienten, die bei der Entlassung nicht selbstständig gehfähig waren</w:t>
            </w:r>
          </w:p>
          <w:p w14:paraId="2815ACA2"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28C7EB8"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Alle</w:t>
            </w:r>
            <w:ins w:id="200" w:author="IQTIG" w:date="2020-04-28T19:39:00Z">
              <w:r>
                <w:t xml:space="preserve"> Patientinnen und</w:t>
              </w:r>
            </w:ins>
            <w:r>
              <w:t xml:space="preserve"> Patienten ab 18 Jahren, die bei der Aufnahme gehfähig waren und lebend entlassen wurden</w:t>
            </w:r>
          </w:p>
          <w:p w14:paraId="42E637B4"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4F3CC96"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w:t>
            </w:r>
            <w:ins w:id="201" w:author="IQTIG" w:date="2020-04-28T19:39:00Z">
              <w:r>
                <w:t xml:space="preserve">Patientinnen und </w:t>
              </w:r>
            </w:ins>
            <w:r>
              <w:t>Patienten mit Gehunfähigkeit bei Entlassung</w:t>
            </w:r>
          </w:p>
          <w:p w14:paraId="67FC41F3"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37AEE9A" w14:textId="242FFF45" w:rsidR="000955B5" w:rsidRPr="00715CCE"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w:t>
            </w:r>
            <w:ins w:id="202" w:author="IQTIG" w:date="2020-04-28T19:39:00Z">
              <w:r>
                <w:rPr>
                  <w:rStyle w:val="Fett"/>
                  <w:b w:val="0"/>
                  <w:bCs w:val="0"/>
                </w:rPr>
                <w:t xml:space="preserve"> Patientinnen und</w:t>
              </w:r>
            </w:ins>
            <w:r>
              <w:rPr>
                <w:rStyle w:val="Fett"/>
                <w:b w:val="0"/>
                <w:bCs w:val="0"/>
              </w:rPr>
              <w:t xml:space="preserve"> Patienten mit Gehunfähigkeit bei Entlassung, risikoadjustiert nach logistischem HÜFT-FRAK-Score für den Indikator mit der </w:t>
            </w:r>
            <w:del w:id="203" w:author="IQTIG" w:date="2020-04-28T19:39:00Z">
              <w:r w:rsidR="00F41129">
                <w:rPr>
                  <w:rStyle w:val="Fett"/>
                  <w:b w:val="0"/>
                  <w:bCs w:val="0"/>
                </w:rPr>
                <w:delText>QI-</w:delText>
              </w:r>
            </w:del>
            <w:r>
              <w:rPr>
                <w:rStyle w:val="Fett"/>
                <w:b w:val="0"/>
                <w:bCs w:val="0"/>
              </w:rPr>
              <w:t>ID 54033</w:t>
            </w:r>
          </w:p>
        </w:tc>
      </w:tr>
      <w:tr w:rsidR="000955B5" w14:paraId="641098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66E7C0" w14:textId="77777777" w:rsidR="000955B5" w:rsidRPr="00E37ACC" w:rsidRDefault="00784CD0" w:rsidP="000955B5">
            <w:pPr>
              <w:pStyle w:val="Tabellenkopf"/>
            </w:pPr>
            <w:r w:rsidRPr="00E37ACC">
              <w:t>Erläuterung der Rechenregel</w:t>
            </w:r>
          </w:p>
        </w:tc>
        <w:tc>
          <w:tcPr>
            <w:tcW w:w="5885" w:type="dxa"/>
          </w:tcPr>
          <w:p w14:paraId="3CD575AF"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Gehunfähigkeit bedeutet, dass</w:t>
            </w:r>
            <w:ins w:id="204" w:author="IQTIG" w:date="2020-04-28T19:39:00Z">
              <w:r>
                <w:t xml:space="preserve"> die Patientin bzw.</w:t>
              </w:r>
            </w:ins>
            <w:r>
              <w:t xml:space="preserve"> der Patient nicht in der Lage ist, mindestens 50 Meter zurückzulegen (auch nicht in Begleitung oder mit Gehhilfe) oder sich im Rollstuhl fortbewegt oder bei Entlassung bettlägerig war.</w:t>
            </w:r>
          </w:p>
        </w:tc>
      </w:tr>
      <w:tr w:rsidR="000955B5" w14:paraId="42827D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BB70EF" w14:textId="77777777" w:rsidR="000955B5" w:rsidRPr="00E37ACC" w:rsidRDefault="00784CD0" w:rsidP="000955B5">
            <w:pPr>
              <w:pStyle w:val="Tabellenkopf"/>
            </w:pPr>
            <w:r w:rsidRPr="00E37ACC">
              <w:t>Teildatensatzbezug</w:t>
            </w:r>
          </w:p>
        </w:tc>
        <w:tc>
          <w:tcPr>
            <w:tcW w:w="5885" w:type="dxa"/>
          </w:tcPr>
          <w:p w14:paraId="10E87FFB"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6CEFFF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061BC6" w14:textId="77777777" w:rsidR="000955B5" w:rsidRPr="00E37ACC" w:rsidRDefault="00784CD0" w:rsidP="000955B5">
            <w:pPr>
              <w:pStyle w:val="Tabellenkopf"/>
            </w:pPr>
            <w:r w:rsidRPr="00E37ACC">
              <w:t>Zähler (Formel)</w:t>
            </w:r>
          </w:p>
        </w:tc>
        <w:tc>
          <w:tcPr>
            <w:tcW w:w="5885" w:type="dxa"/>
          </w:tcPr>
          <w:p w14:paraId="3C643FCA" w14:textId="77777777" w:rsidR="000955B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O_54033</w:t>
            </w:r>
          </w:p>
        </w:tc>
      </w:tr>
      <w:tr w:rsidR="00CA3AE5" w14:paraId="7F9017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27BB2A" w14:textId="77777777" w:rsidR="00CA3AE5" w:rsidRPr="00E37ACC" w:rsidRDefault="00784CD0" w:rsidP="00CA3AE5">
            <w:pPr>
              <w:pStyle w:val="Tabellenkopf"/>
            </w:pPr>
            <w:r w:rsidRPr="00E37ACC">
              <w:t>Nenner (Formel)</w:t>
            </w:r>
          </w:p>
        </w:tc>
        <w:tc>
          <w:tcPr>
            <w:tcW w:w="5885" w:type="dxa"/>
          </w:tcPr>
          <w:p w14:paraId="654412BF" w14:textId="77777777" w:rsidR="00CA3AE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E_54033</w:t>
            </w:r>
          </w:p>
        </w:tc>
      </w:tr>
      <w:tr w:rsidR="00CA3AE5" w14:paraId="4B0E999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5D25778" w14:textId="77777777" w:rsidR="00CA3AE5" w:rsidRPr="00E37ACC" w:rsidRDefault="00784CD0"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152815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1728485" w14:textId="77777777" w:rsidR="00CA3AE5" w:rsidRPr="00A20477" w:rsidRDefault="00784CD0" w:rsidP="00CA3AE5">
                  <w:pPr>
                    <w:pStyle w:val="Tabellenkopf"/>
                    <w:rPr>
                      <w:szCs w:val="18"/>
                    </w:rPr>
                  </w:pPr>
                  <w:r>
                    <w:rPr>
                      <w:szCs w:val="18"/>
                    </w:rPr>
                    <w:t>O (observed)</w:t>
                  </w:r>
                </w:p>
              </w:tc>
            </w:tr>
            <w:tr w:rsidR="00CA3AE5" w:rsidRPr="00743DF3" w14:paraId="79797564" w14:textId="77777777" w:rsidTr="00D34D7F">
              <w:tc>
                <w:tcPr>
                  <w:tcW w:w="2125" w:type="dxa"/>
                  <w:tcBorders>
                    <w:top w:val="single" w:sz="4" w:space="0" w:color="BFBFBF" w:themeColor="background1" w:themeShade="BF"/>
                  </w:tcBorders>
                  <w:vAlign w:val="center"/>
                </w:tcPr>
                <w:p w14:paraId="7538A1B9" w14:textId="77777777" w:rsidR="00CA3AE5" w:rsidRDefault="00784CD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8A1279D" w14:textId="77777777" w:rsidR="00CA3AE5" w:rsidRPr="00CD53BC" w:rsidRDefault="00784CD0" w:rsidP="004217A9">
                  <w:pPr>
                    <w:pStyle w:val="Tabellentext"/>
                    <w:rPr>
                      <w:szCs w:val="18"/>
                    </w:rPr>
                  </w:pPr>
                  <w:r>
                    <w:rPr>
                      <w:szCs w:val="18"/>
                    </w:rPr>
                    <w:t>Kalkulatorische Kennzahl</w:t>
                  </w:r>
                </w:p>
              </w:tc>
            </w:tr>
            <w:tr w:rsidR="00CA3AE5" w:rsidRPr="00743DF3" w14:paraId="170BB9E4" w14:textId="77777777" w:rsidTr="00D34D7F">
              <w:tc>
                <w:tcPr>
                  <w:tcW w:w="2125" w:type="dxa"/>
                  <w:vAlign w:val="center"/>
                </w:tcPr>
                <w:p w14:paraId="439988D8" w14:textId="6060B003" w:rsidR="00CA3AE5" w:rsidRPr="00A20477" w:rsidRDefault="00F41129" w:rsidP="00CA3AE5">
                  <w:pPr>
                    <w:pStyle w:val="Tabellentext"/>
                    <w:rPr>
                      <w:szCs w:val="18"/>
                    </w:rPr>
                  </w:pPr>
                  <w:del w:id="205" w:author="IQTIG" w:date="2020-04-28T19:39:00Z">
                    <w:r>
                      <w:rPr>
                        <w:szCs w:val="18"/>
                      </w:rPr>
                      <w:delText>Kennzahl-</w:delText>
                    </w:r>
                  </w:del>
                  <w:r w:rsidR="00784CD0">
                    <w:rPr>
                      <w:szCs w:val="18"/>
                    </w:rPr>
                    <w:t>ID</w:t>
                  </w:r>
                </w:p>
              </w:tc>
              <w:tc>
                <w:tcPr>
                  <w:tcW w:w="3755" w:type="dxa"/>
                  <w:vAlign w:val="center"/>
                </w:tcPr>
                <w:p w14:paraId="7423A8B2" w14:textId="77777777" w:rsidR="00CA3AE5" w:rsidRPr="001258DD" w:rsidRDefault="00784CD0" w:rsidP="004217A9">
                  <w:pPr>
                    <w:pStyle w:val="Tabellentext"/>
                    <w:rPr>
                      <w:color w:val="000000"/>
                      <w:szCs w:val="18"/>
                      <w:lang w:eastAsia="de-DE"/>
                    </w:rPr>
                  </w:pPr>
                  <w:r>
                    <w:rPr>
                      <w:color w:val="000000"/>
                      <w:szCs w:val="18"/>
                    </w:rPr>
                    <w:t>O_54033</w:t>
                  </w:r>
                </w:p>
              </w:tc>
            </w:tr>
            <w:tr w:rsidR="00CA3AE5" w:rsidRPr="00743DF3" w14:paraId="2335054E" w14:textId="77777777" w:rsidTr="00D34D7F">
              <w:tc>
                <w:tcPr>
                  <w:tcW w:w="2125" w:type="dxa"/>
                  <w:vAlign w:val="center"/>
                </w:tcPr>
                <w:p w14:paraId="37E711CE" w14:textId="77777777" w:rsidR="00CA3AE5" w:rsidRDefault="00784CD0" w:rsidP="00CA3AE5">
                  <w:pPr>
                    <w:pStyle w:val="Tabellentext"/>
                    <w:rPr>
                      <w:szCs w:val="18"/>
                    </w:rPr>
                  </w:pPr>
                  <w:r>
                    <w:rPr>
                      <w:szCs w:val="18"/>
                    </w:rPr>
                    <w:t>Bezug zu QS-Ergebnissen</w:t>
                  </w:r>
                </w:p>
              </w:tc>
              <w:tc>
                <w:tcPr>
                  <w:tcW w:w="3755" w:type="dxa"/>
                  <w:vAlign w:val="center"/>
                </w:tcPr>
                <w:p w14:paraId="36A2EB98" w14:textId="77777777" w:rsidR="00CA3AE5" w:rsidRDefault="00784CD0" w:rsidP="004217A9">
                  <w:pPr>
                    <w:pStyle w:val="Tabellentext"/>
                    <w:rPr>
                      <w:szCs w:val="18"/>
                    </w:rPr>
                  </w:pPr>
                  <w:r>
                    <w:rPr>
                      <w:szCs w:val="18"/>
                    </w:rPr>
                    <w:t>54033</w:t>
                  </w:r>
                </w:p>
              </w:tc>
            </w:tr>
            <w:tr w:rsidR="00CA3AE5" w:rsidRPr="00743DF3" w14:paraId="157CE217" w14:textId="77777777" w:rsidTr="00D34D7F">
              <w:tc>
                <w:tcPr>
                  <w:tcW w:w="2125" w:type="dxa"/>
                  <w:vAlign w:val="center"/>
                </w:tcPr>
                <w:p w14:paraId="44194811" w14:textId="77777777" w:rsidR="00CA3AE5" w:rsidRDefault="00784CD0" w:rsidP="00CA3AE5">
                  <w:pPr>
                    <w:pStyle w:val="Tabellentext"/>
                    <w:rPr>
                      <w:szCs w:val="18"/>
                    </w:rPr>
                  </w:pPr>
                  <w:r>
                    <w:rPr>
                      <w:szCs w:val="18"/>
                    </w:rPr>
                    <w:t>Bezug zum Verfahren</w:t>
                  </w:r>
                </w:p>
              </w:tc>
              <w:tc>
                <w:tcPr>
                  <w:tcW w:w="3755" w:type="dxa"/>
                  <w:vAlign w:val="center"/>
                </w:tcPr>
                <w:p w14:paraId="18EEA000" w14:textId="77777777" w:rsidR="00CA3AE5" w:rsidRDefault="00784CD0" w:rsidP="004217A9">
                  <w:pPr>
                    <w:pStyle w:val="Tabellentext"/>
                    <w:rPr>
                      <w:szCs w:val="18"/>
                    </w:rPr>
                  </w:pPr>
                  <w:r>
                    <w:rPr>
                      <w:szCs w:val="18"/>
                    </w:rPr>
                    <w:t>DeQS</w:t>
                  </w:r>
                </w:p>
              </w:tc>
            </w:tr>
            <w:tr w:rsidR="00CA3AE5" w:rsidRPr="00743DF3" w14:paraId="4F83C486" w14:textId="77777777" w:rsidTr="00D34D7F">
              <w:tc>
                <w:tcPr>
                  <w:tcW w:w="2125" w:type="dxa"/>
                  <w:tcBorders>
                    <w:bottom w:val="single" w:sz="4" w:space="0" w:color="BFBFBF" w:themeColor="background1" w:themeShade="BF"/>
                  </w:tcBorders>
                  <w:vAlign w:val="center"/>
                </w:tcPr>
                <w:p w14:paraId="72FA47C5" w14:textId="77777777" w:rsidR="00CA3AE5" w:rsidRDefault="00784CD0" w:rsidP="00CA3AE5">
                  <w:pPr>
                    <w:pStyle w:val="Tabellentext"/>
                    <w:rPr>
                      <w:szCs w:val="18"/>
                    </w:rPr>
                  </w:pPr>
                  <w:r>
                    <w:rPr>
                      <w:szCs w:val="18"/>
                    </w:rPr>
                    <w:t>Sortierung</w:t>
                  </w:r>
                </w:p>
              </w:tc>
              <w:tc>
                <w:tcPr>
                  <w:tcW w:w="3755" w:type="dxa"/>
                  <w:vAlign w:val="center"/>
                </w:tcPr>
                <w:p w14:paraId="06A05259" w14:textId="77777777" w:rsidR="00CA3AE5" w:rsidRDefault="00784CD0" w:rsidP="004217A9">
                  <w:pPr>
                    <w:pStyle w:val="Tabellentext"/>
                    <w:rPr>
                      <w:szCs w:val="18"/>
                    </w:rPr>
                  </w:pPr>
                  <w:r>
                    <w:rPr>
                      <w:szCs w:val="18"/>
                    </w:rPr>
                    <w:t>-</w:t>
                  </w:r>
                </w:p>
              </w:tc>
            </w:tr>
            <w:tr w:rsidR="00CA3AE5" w:rsidRPr="00743DF3" w14:paraId="08072D48" w14:textId="77777777" w:rsidTr="00D34D7F">
              <w:tc>
                <w:tcPr>
                  <w:tcW w:w="2125" w:type="dxa"/>
                  <w:tcBorders>
                    <w:top w:val="single" w:sz="4" w:space="0" w:color="BFBFBF" w:themeColor="background1" w:themeShade="BF"/>
                  </w:tcBorders>
                  <w:vAlign w:val="center"/>
                </w:tcPr>
                <w:p w14:paraId="0D171842" w14:textId="77777777" w:rsidR="00CA3AE5" w:rsidRDefault="00784CD0" w:rsidP="00CA3AE5">
                  <w:pPr>
                    <w:pStyle w:val="Tabellentext"/>
                    <w:rPr>
                      <w:szCs w:val="18"/>
                    </w:rPr>
                  </w:pPr>
                  <w:r>
                    <w:rPr>
                      <w:szCs w:val="18"/>
                    </w:rPr>
                    <w:t>Rechenregel</w:t>
                  </w:r>
                </w:p>
              </w:tc>
              <w:tc>
                <w:tcPr>
                  <w:tcW w:w="3755" w:type="dxa"/>
                  <w:vAlign w:val="center"/>
                </w:tcPr>
                <w:p w14:paraId="4A0A4BB5" w14:textId="77777777" w:rsidR="00CA3AE5" w:rsidRDefault="00784CD0" w:rsidP="004217A9">
                  <w:pPr>
                    <w:pStyle w:val="Tabellentext"/>
                    <w:rPr>
                      <w:szCs w:val="18"/>
                    </w:rPr>
                  </w:pPr>
                  <w:r>
                    <w:rPr>
                      <w:szCs w:val="18"/>
                    </w:rPr>
                    <w:t xml:space="preserve">Beobachtete Rate an </w:t>
                  </w:r>
                  <w:ins w:id="206" w:author="IQTIG" w:date="2020-04-28T19:39:00Z">
                    <w:r>
                      <w:rPr>
                        <w:szCs w:val="18"/>
                      </w:rPr>
                      <w:t xml:space="preserve">Patientinnen und </w:t>
                    </w:r>
                  </w:ins>
                  <w:r>
                    <w:rPr>
                      <w:szCs w:val="18"/>
                    </w:rPr>
                    <w:t>Patienten mit Gehunfähigkeit bei Entlassung</w:t>
                  </w:r>
                </w:p>
              </w:tc>
            </w:tr>
            <w:tr w:rsidR="00CA3AE5" w:rsidRPr="00743DF3" w14:paraId="75CCC7F3" w14:textId="77777777" w:rsidTr="00D34D7F">
              <w:tc>
                <w:tcPr>
                  <w:tcW w:w="2125" w:type="dxa"/>
                  <w:tcBorders>
                    <w:top w:val="single" w:sz="4" w:space="0" w:color="BFBFBF" w:themeColor="background1" w:themeShade="BF"/>
                  </w:tcBorders>
                  <w:vAlign w:val="center"/>
                </w:tcPr>
                <w:p w14:paraId="1660E46C" w14:textId="77777777" w:rsidR="00CA3AE5" w:rsidRPr="00A20477" w:rsidRDefault="00784CD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E27BEBB" w14:textId="77777777" w:rsidR="00CA3AE5" w:rsidRPr="00CD53BC" w:rsidRDefault="00784CD0" w:rsidP="004217A9">
                  <w:pPr>
                    <w:pStyle w:val="Tabellentext"/>
                    <w:rPr>
                      <w:szCs w:val="18"/>
                    </w:rPr>
                  </w:pPr>
                  <w:r>
                    <w:rPr>
                      <w:szCs w:val="18"/>
                    </w:rPr>
                    <w:t>Anteil</w:t>
                  </w:r>
                </w:p>
              </w:tc>
            </w:tr>
            <w:tr w:rsidR="00CA3AE5" w:rsidRPr="00743DF3" w14:paraId="403DB7C4" w14:textId="77777777" w:rsidTr="00D34D7F">
              <w:tc>
                <w:tcPr>
                  <w:tcW w:w="2125" w:type="dxa"/>
                  <w:vAlign w:val="center"/>
                </w:tcPr>
                <w:p w14:paraId="4C1FA213" w14:textId="77777777" w:rsidR="00CA3AE5" w:rsidRDefault="00784CD0" w:rsidP="00CA3AE5">
                  <w:pPr>
                    <w:pStyle w:val="Tabellentext"/>
                    <w:rPr>
                      <w:szCs w:val="18"/>
                    </w:rPr>
                  </w:pPr>
                  <w:r>
                    <w:rPr>
                      <w:szCs w:val="18"/>
                    </w:rPr>
                    <w:t>Teildatensatzbezug</w:t>
                  </w:r>
                </w:p>
              </w:tc>
              <w:tc>
                <w:tcPr>
                  <w:tcW w:w="3755" w:type="dxa"/>
                  <w:vAlign w:val="center"/>
                </w:tcPr>
                <w:p w14:paraId="749982D9" w14:textId="77777777" w:rsidR="00CA3AE5" w:rsidRPr="001C3626" w:rsidRDefault="00784CD0" w:rsidP="004217A9">
                  <w:pPr>
                    <w:pStyle w:val="Tabellentext"/>
                    <w:rPr>
                      <w:szCs w:val="18"/>
                    </w:rPr>
                  </w:pPr>
                  <w:r>
                    <w:rPr>
                      <w:szCs w:val="18"/>
                    </w:rPr>
                    <w:t>17/1:B</w:t>
                  </w:r>
                </w:p>
              </w:tc>
            </w:tr>
            <w:tr w:rsidR="00CA3AE5" w:rsidRPr="00743DF3" w14:paraId="51AE6EE3" w14:textId="77777777" w:rsidTr="00D34D7F">
              <w:tc>
                <w:tcPr>
                  <w:tcW w:w="2125" w:type="dxa"/>
                  <w:vAlign w:val="center"/>
                </w:tcPr>
                <w:p w14:paraId="1ABFBAA3" w14:textId="77777777" w:rsidR="00CA3AE5" w:rsidRDefault="00784CD0" w:rsidP="00CA3AE5">
                  <w:pPr>
                    <w:pStyle w:val="Tabellentext"/>
                    <w:rPr>
                      <w:szCs w:val="18"/>
                    </w:rPr>
                  </w:pPr>
                  <w:r>
                    <w:rPr>
                      <w:szCs w:val="18"/>
                    </w:rPr>
                    <w:t>Zähler</w:t>
                  </w:r>
                </w:p>
              </w:tc>
              <w:tc>
                <w:tcPr>
                  <w:tcW w:w="3755" w:type="dxa"/>
                </w:tcPr>
                <w:p w14:paraId="4867D049" w14:textId="77777777" w:rsidR="00CA3AE5" w:rsidRPr="00955893" w:rsidRDefault="00784CD0" w:rsidP="004217A9">
                  <w:pPr>
                    <w:pStyle w:val="CodeOhneSilbentrennung"/>
                    <w:rPr>
                      <w:rStyle w:val="Code"/>
                    </w:rPr>
                  </w:pPr>
                  <w:r>
                    <w:rPr>
                      <w:rStyle w:val="Code"/>
                    </w:rPr>
                    <w:t xml:space="preserve">GEHHILFEENTL %in% c(3,4) |  </w:t>
                  </w:r>
                  <w:r>
                    <w:rPr>
                      <w:rStyle w:val="Code"/>
                    </w:rPr>
                    <w:br/>
                    <w:t>GEHSTRECKEENTL %in% c(4,5)</w:t>
                  </w:r>
                </w:p>
              </w:tc>
            </w:tr>
            <w:tr w:rsidR="00CA3AE5" w:rsidRPr="00743DF3" w14:paraId="76AEB6F4" w14:textId="77777777" w:rsidTr="00D34D7F">
              <w:tc>
                <w:tcPr>
                  <w:tcW w:w="2125" w:type="dxa"/>
                  <w:vAlign w:val="center"/>
                </w:tcPr>
                <w:p w14:paraId="2BE0E9A9" w14:textId="77777777" w:rsidR="00CA3AE5" w:rsidRDefault="00784CD0" w:rsidP="00CA3AE5">
                  <w:pPr>
                    <w:pStyle w:val="Tabellentext"/>
                    <w:rPr>
                      <w:szCs w:val="18"/>
                    </w:rPr>
                  </w:pPr>
                  <w:r>
                    <w:rPr>
                      <w:szCs w:val="18"/>
                    </w:rPr>
                    <w:t>Nenner</w:t>
                  </w:r>
                </w:p>
              </w:tc>
              <w:tc>
                <w:tcPr>
                  <w:tcW w:w="3755" w:type="dxa"/>
                </w:tcPr>
                <w:p w14:paraId="6E70C126" w14:textId="77777777" w:rsidR="00CA3AE5" w:rsidRPr="00955893" w:rsidRDefault="00784CD0" w:rsidP="004217A9">
                  <w:pPr>
                    <w:pStyle w:val="CodeOhneSilbentrennung"/>
                    <w:rPr>
                      <w:rStyle w:val="Code"/>
                    </w:rPr>
                  </w:pPr>
                  <w:r>
                    <w:rPr>
                      <w:rStyle w:val="Code"/>
                    </w:rPr>
                    <w:t xml:space="preserve">alter %&gt;=% 18 &amp; </w:t>
                  </w:r>
                  <w:r>
                    <w:rPr>
                      <w:rStyle w:val="Code"/>
                    </w:rPr>
                    <w:br/>
                    <w:t xml:space="preserve">GEHHILFEN %in% c(0,1,2) &amp; </w:t>
                  </w:r>
                  <w:r>
                    <w:rPr>
                      <w:rStyle w:val="Code"/>
                    </w:rPr>
                    <w:br/>
                    <w:t xml:space="preserve">GEHSTRECKE %in% c(1,2,3) &amp; </w:t>
                  </w:r>
                  <w:r>
                    <w:rPr>
                      <w:rStyle w:val="Code"/>
                    </w:rPr>
                    <w:br/>
                    <w:t>ENTLGRUND %!=% "07"</w:t>
                  </w:r>
                </w:p>
              </w:tc>
            </w:tr>
            <w:tr w:rsidR="00CA3AE5" w:rsidRPr="00AC590F" w14:paraId="29D5F934" w14:textId="77777777" w:rsidTr="00D34D7F">
              <w:tc>
                <w:tcPr>
                  <w:tcW w:w="2125" w:type="dxa"/>
                  <w:vAlign w:val="center"/>
                </w:tcPr>
                <w:p w14:paraId="27AD9B10" w14:textId="77777777" w:rsidR="00CA3AE5" w:rsidRPr="00AC590F" w:rsidRDefault="00784CD0" w:rsidP="00CA3AE5">
                  <w:pPr>
                    <w:pStyle w:val="Tabellentext"/>
                    <w:rPr>
                      <w:rFonts w:cstheme="minorHAnsi"/>
                      <w:szCs w:val="18"/>
                    </w:rPr>
                  </w:pPr>
                  <w:r w:rsidRPr="00AC590F">
                    <w:rPr>
                      <w:rFonts w:cs="Calibri"/>
                      <w:szCs w:val="18"/>
                    </w:rPr>
                    <w:t>Darstellung</w:t>
                  </w:r>
                </w:p>
              </w:tc>
              <w:tc>
                <w:tcPr>
                  <w:tcW w:w="3755" w:type="dxa"/>
                  <w:vAlign w:val="center"/>
                </w:tcPr>
                <w:p w14:paraId="4A22885B" w14:textId="77777777" w:rsidR="00CA3AE5" w:rsidRPr="00AC590F" w:rsidRDefault="00784CD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1894B0B" w14:textId="77777777" w:rsidTr="00D34D7F">
              <w:tc>
                <w:tcPr>
                  <w:tcW w:w="2125" w:type="dxa"/>
                  <w:tcBorders>
                    <w:bottom w:val="single" w:sz="4" w:space="0" w:color="BFBFBF" w:themeColor="background1" w:themeShade="BF"/>
                  </w:tcBorders>
                  <w:vAlign w:val="center"/>
                </w:tcPr>
                <w:p w14:paraId="10C61A2F" w14:textId="77777777" w:rsidR="00CA3AE5" w:rsidRPr="00AC590F" w:rsidRDefault="00784CD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AE72BD5" w14:textId="77777777" w:rsidR="00CA3AE5" w:rsidRPr="00AC590F" w:rsidRDefault="00784CD0" w:rsidP="004217A9">
                  <w:pPr>
                    <w:pStyle w:val="Tabellentext"/>
                    <w:rPr>
                      <w:rFonts w:cstheme="minorHAnsi"/>
                      <w:szCs w:val="18"/>
                    </w:rPr>
                  </w:pPr>
                  <w:r>
                    <w:rPr>
                      <w:rFonts w:cs="Calibri"/>
                      <w:szCs w:val="18"/>
                    </w:rPr>
                    <w:t>-</w:t>
                  </w:r>
                </w:p>
              </w:tc>
            </w:tr>
          </w:tbl>
          <w:p w14:paraId="7B10B577"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FE335E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A26ACA5" w14:textId="77777777" w:rsidR="00CA3AE5" w:rsidRPr="00E37ACC" w:rsidRDefault="00862684"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D45762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8B9DC4F" w14:textId="77777777" w:rsidR="00CA3AE5" w:rsidRPr="00A20477" w:rsidRDefault="00784CD0" w:rsidP="00CA3AE5">
                  <w:pPr>
                    <w:pStyle w:val="Tabellenkopf"/>
                    <w:rPr>
                      <w:szCs w:val="18"/>
                    </w:rPr>
                  </w:pPr>
                  <w:r>
                    <w:rPr>
                      <w:szCs w:val="18"/>
                    </w:rPr>
                    <w:t>E (expected)</w:t>
                  </w:r>
                </w:p>
              </w:tc>
            </w:tr>
            <w:tr w:rsidR="00CA3AE5" w:rsidRPr="00743DF3" w14:paraId="6FF2B27A" w14:textId="77777777" w:rsidTr="00D34D7F">
              <w:tc>
                <w:tcPr>
                  <w:tcW w:w="2125" w:type="dxa"/>
                  <w:tcBorders>
                    <w:top w:val="single" w:sz="4" w:space="0" w:color="BFBFBF" w:themeColor="background1" w:themeShade="BF"/>
                  </w:tcBorders>
                  <w:vAlign w:val="center"/>
                </w:tcPr>
                <w:p w14:paraId="4CD36E05" w14:textId="77777777" w:rsidR="00CA3AE5" w:rsidRDefault="00784CD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6308F34" w14:textId="77777777" w:rsidR="00CA3AE5" w:rsidRPr="00CD53BC" w:rsidRDefault="00784CD0" w:rsidP="004217A9">
                  <w:pPr>
                    <w:pStyle w:val="Tabellentext"/>
                    <w:rPr>
                      <w:szCs w:val="18"/>
                    </w:rPr>
                  </w:pPr>
                  <w:r>
                    <w:rPr>
                      <w:szCs w:val="18"/>
                    </w:rPr>
                    <w:t>Kalkulatorische Kennzahl</w:t>
                  </w:r>
                </w:p>
              </w:tc>
            </w:tr>
            <w:tr w:rsidR="00CA3AE5" w:rsidRPr="00743DF3" w14:paraId="79040282" w14:textId="77777777" w:rsidTr="00D34D7F">
              <w:tc>
                <w:tcPr>
                  <w:tcW w:w="2125" w:type="dxa"/>
                  <w:vAlign w:val="center"/>
                </w:tcPr>
                <w:p w14:paraId="4CB5E470" w14:textId="784D5AE6" w:rsidR="00CA3AE5" w:rsidRPr="00A20477" w:rsidRDefault="00F41129" w:rsidP="00CA3AE5">
                  <w:pPr>
                    <w:pStyle w:val="Tabellentext"/>
                    <w:rPr>
                      <w:szCs w:val="18"/>
                    </w:rPr>
                  </w:pPr>
                  <w:del w:id="207" w:author="IQTIG" w:date="2020-04-28T19:39:00Z">
                    <w:r>
                      <w:rPr>
                        <w:szCs w:val="18"/>
                      </w:rPr>
                      <w:delText>Kennzahl-</w:delText>
                    </w:r>
                  </w:del>
                  <w:r w:rsidR="00784CD0">
                    <w:rPr>
                      <w:szCs w:val="18"/>
                    </w:rPr>
                    <w:t>ID</w:t>
                  </w:r>
                </w:p>
              </w:tc>
              <w:tc>
                <w:tcPr>
                  <w:tcW w:w="3755" w:type="dxa"/>
                  <w:vAlign w:val="center"/>
                </w:tcPr>
                <w:p w14:paraId="790968BD" w14:textId="77777777" w:rsidR="00CA3AE5" w:rsidRPr="001258DD" w:rsidRDefault="00784CD0" w:rsidP="004217A9">
                  <w:pPr>
                    <w:pStyle w:val="Tabellentext"/>
                    <w:rPr>
                      <w:color w:val="000000"/>
                      <w:szCs w:val="18"/>
                      <w:lang w:eastAsia="de-DE"/>
                    </w:rPr>
                  </w:pPr>
                  <w:r>
                    <w:rPr>
                      <w:color w:val="000000"/>
                      <w:szCs w:val="18"/>
                    </w:rPr>
                    <w:t>E_54033</w:t>
                  </w:r>
                </w:p>
              </w:tc>
            </w:tr>
            <w:tr w:rsidR="00CA3AE5" w:rsidRPr="00743DF3" w14:paraId="15134BAC" w14:textId="77777777" w:rsidTr="00D34D7F">
              <w:tc>
                <w:tcPr>
                  <w:tcW w:w="2125" w:type="dxa"/>
                  <w:vAlign w:val="center"/>
                </w:tcPr>
                <w:p w14:paraId="29E12C24" w14:textId="77777777" w:rsidR="00CA3AE5" w:rsidRDefault="00784CD0" w:rsidP="00CA3AE5">
                  <w:pPr>
                    <w:pStyle w:val="Tabellentext"/>
                    <w:rPr>
                      <w:szCs w:val="18"/>
                    </w:rPr>
                  </w:pPr>
                  <w:r>
                    <w:rPr>
                      <w:szCs w:val="18"/>
                    </w:rPr>
                    <w:t>Bezug zu QS-Ergebnissen</w:t>
                  </w:r>
                </w:p>
              </w:tc>
              <w:tc>
                <w:tcPr>
                  <w:tcW w:w="3755" w:type="dxa"/>
                  <w:vAlign w:val="center"/>
                </w:tcPr>
                <w:p w14:paraId="3E671EBF" w14:textId="77777777" w:rsidR="00CA3AE5" w:rsidRDefault="00784CD0" w:rsidP="004217A9">
                  <w:pPr>
                    <w:pStyle w:val="Tabellentext"/>
                    <w:rPr>
                      <w:szCs w:val="18"/>
                    </w:rPr>
                  </w:pPr>
                  <w:r>
                    <w:rPr>
                      <w:szCs w:val="18"/>
                    </w:rPr>
                    <w:t>54033</w:t>
                  </w:r>
                </w:p>
              </w:tc>
            </w:tr>
            <w:tr w:rsidR="00CA3AE5" w:rsidRPr="00743DF3" w14:paraId="39F3A2D0" w14:textId="77777777" w:rsidTr="00D34D7F">
              <w:tc>
                <w:tcPr>
                  <w:tcW w:w="2125" w:type="dxa"/>
                  <w:vAlign w:val="center"/>
                </w:tcPr>
                <w:p w14:paraId="204AC780" w14:textId="77777777" w:rsidR="00CA3AE5" w:rsidRDefault="00784CD0" w:rsidP="00CA3AE5">
                  <w:pPr>
                    <w:pStyle w:val="Tabellentext"/>
                    <w:rPr>
                      <w:szCs w:val="18"/>
                    </w:rPr>
                  </w:pPr>
                  <w:r>
                    <w:rPr>
                      <w:szCs w:val="18"/>
                    </w:rPr>
                    <w:t>Bezug zum Verfahren</w:t>
                  </w:r>
                </w:p>
              </w:tc>
              <w:tc>
                <w:tcPr>
                  <w:tcW w:w="3755" w:type="dxa"/>
                  <w:vAlign w:val="center"/>
                </w:tcPr>
                <w:p w14:paraId="6FD42DF2" w14:textId="77777777" w:rsidR="00CA3AE5" w:rsidRDefault="00784CD0" w:rsidP="004217A9">
                  <w:pPr>
                    <w:pStyle w:val="Tabellentext"/>
                    <w:rPr>
                      <w:szCs w:val="18"/>
                    </w:rPr>
                  </w:pPr>
                  <w:r>
                    <w:rPr>
                      <w:szCs w:val="18"/>
                    </w:rPr>
                    <w:t>DeQS</w:t>
                  </w:r>
                </w:p>
              </w:tc>
            </w:tr>
            <w:tr w:rsidR="00CA3AE5" w:rsidRPr="00743DF3" w14:paraId="1B56F67D" w14:textId="77777777" w:rsidTr="00D34D7F">
              <w:tc>
                <w:tcPr>
                  <w:tcW w:w="2125" w:type="dxa"/>
                  <w:tcBorders>
                    <w:bottom w:val="single" w:sz="4" w:space="0" w:color="BFBFBF" w:themeColor="background1" w:themeShade="BF"/>
                  </w:tcBorders>
                  <w:vAlign w:val="center"/>
                </w:tcPr>
                <w:p w14:paraId="52B9CFD1" w14:textId="77777777" w:rsidR="00CA3AE5" w:rsidRDefault="00784CD0" w:rsidP="00CA3AE5">
                  <w:pPr>
                    <w:pStyle w:val="Tabellentext"/>
                    <w:rPr>
                      <w:szCs w:val="18"/>
                    </w:rPr>
                  </w:pPr>
                  <w:r>
                    <w:rPr>
                      <w:szCs w:val="18"/>
                    </w:rPr>
                    <w:t>Sortierung</w:t>
                  </w:r>
                </w:p>
              </w:tc>
              <w:tc>
                <w:tcPr>
                  <w:tcW w:w="3755" w:type="dxa"/>
                  <w:vAlign w:val="center"/>
                </w:tcPr>
                <w:p w14:paraId="3D665EFD" w14:textId="77777777" w:rsidR="00CA3AE5" w:rsidRDefault="00784CD0" w:rsidP="004217A9">
                  <w:pPr>
                    <w:pStyle w:val="Tabellentext"/>
                    <w:rPr>
                      <w:szCs w:val="18"/>
                    </w:rPr>
                  </w:pPr>
                  <w:r>
                    <w:rPr>
                      <w:szCs w:val="18"/>
                    </w:rPr>
                    <w:t>-</w:t>
                  </w:r>
                </w:p>
              </w:tc>
            </w:tr>
            <w:tr w:rsidR="00CA3AE5" w:rsidRPr="00743DF3" w14:paraId="1F6B0EE6" w14:textId="77777777" w:rsidTr="00D34D7F">
              <w:tc>
                <w:tcPr>
                  <w:tcW w:w="2125" w:type="dxa"/>
                  <w:tcBorders>
                    <w:top w:val="single" w:sz="4" w:space="0" w:color="BFBFBF" w:themeColor="background1" w:themeShade="BF"/>
                  </w:tcBorders>
                  <w:vAlign w:val="center"/>
                </w:tcPr>
                <w:p w14:paraId="723AE66F" w14:textId="77777777" w:rsidR="00CA3AE5" w:rsidRDefault="00784CD0" w:rsidP="00CA3AE5">
                  <w:pPr>
                    <w:pStyle w:val="Tabellentext"/>
                    <w:rPr>
                      <w:szCs w:val="18"/>
                    </w:rPr>
                  </w:pPr>
                  <w:r>
                    <w:rPr>
                      <w:szCs w:val="18"/>
                    </w:rPr>
                    <w:t>Rechenregel</w:t>
                  </w:r>
                </w:p>
              </w:tc>
              <w:tc>
                <w:tcPr>
                  <w:tcW w:w="3755" w:type="dxa"/>
                  <w:vAlign w:val="center"/>
                </w:tcPr>
                <w:p w14:paraId="58A72609" w14:textId="4AA51467" w:rsidR="00CA3AE5" w:rsidRDefault="00784CD0" w:rsidP="004217A9">
                  <w:pPr>
                    <w:pStyle w:val="Tabellentext"/>
                    <w:rPr>
                      <w:szCs w:val="18"/>
                    </w:rPr>
                  </w:pPr>
                  <w:r>
                    <w:rPr>
                      <w:szCs w:val="18"/>
                    </w:rPr>
                    <w:t>Erwartete Rate an</w:t>
                  </w:r>
                  <w:ins w:id="208" w:author="IQTIG" w:date="2020-04-28T19:39:00Z">
                    <w:r>
                      <w:rPr>
                        <w:szCs w:val="18"/>
                      </w:rPr>
                      <w:t xml:space="preserve"> Patientinnen und</w:t>
                    </w:r>
                  </w:ins>
                  <w:r>
                    <w:rPr>
                      <w:szCs w:val="18"/>
                    </w:rPr>
                    <w:t xml:space="preserve"> Patienten mit Gehunfähigkeit bei Entlassung, risikoadjustiert nach logistischem HÜFT-FRAK-Score für den Indikator mit der </w:t>
                  </w:r>
                  <w:del w:id="209" w:author="IQTIG" w:date="2020-04-28T19:39:00Z">
                    <w:r w:rsidR="00F41129">
                      <w:rPr>
                        <w:szCs w:val="18"/>
                      </w:rPr>
                      <w:delText>QI-</w:delText>
                    </w:r>
                  </w:del>
                  <w:r>
                    <w:rPr>
                      <w:szCs w:val="18"/>
                    </w:rPr>
                    <w:t>ID 54033</w:t>
                  </w:r>
                </w:p>
              </w:tc>
            </w:tr>
            <w:tr w:rsidR="00CA3AE5" w:rsidRPr="00743DF3" w14:paraId="250FC675" w14:textId="77777777" w:rsidTr="00D34D7F">
              <w:tc>
                <w:tcPr>
                  <w:tcW w:w="2125" w:type="dxa"/>
                  <w:tcBorders>
                    <w:top w:val="single" w:sz="4" w:space="0" w:color="BFBFBF" w:themeColor="background1" w:themeShade="BF"/>
                  </w:tcBorders>
                  <w:vAlign w:val="center"/>
                </w:tcPr>
                <w:p w14:paraId="6927490C" w14:textId="77777777" w:rsidR="00CA3AE5" w:rsidRPr="00A20477" w:rsidRDefault="00784CD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32A33BE" w14:textId="77777777" w:rsidR="00CA3AE5" w:rsidRPr="00CD53BC" w:rsidRDefault="00784CD0" w:rsidP="004217A9">
                  <w:pPr>
                    <w:pStyle w:val="Tabellentext"/>
                    <w:rPr>
                      <w:szCs w:val="18"/>
                    </w:rPr>
                  </w:pPr>
                  <w:r>
                    <w:rPr>
                      <w:szCs w:val="18"/>
                    </w:rPr>
                    <w:t>Mittelwert</w:t>
                  </w:r>
                </w:p>
              </w:tc>
            </w:tr>
            <w:tr w:rsidR="00CA3AE5" w:rsidRPr="00743DF3" w14:paraId="08A30067" w14:textId="77777777" w:rsidTr="00D34D7F">
              <w:tc>
                <w:tcPr>
                  <w:tcW w:w="2125" w:type="dxa"/>
                  <w:vAlign w:val="center"/>
                </w:tcPr>
                <w:p w14:paraId="693D4673" w14:textId="77777777" w:rsidR="00CA3AE5" w:rsidRDefault="00784CD0" w:rsidP="00CA3AE5">
                  <w:pPr>
                    <w:pStyle w:val="Tabellentext"/>
                    <w:rPr>
                      <w:szCs w:val="18"/>
                    </w:rPr>
                  </w:pPr>
                  <w:r>
                    <w:rPr>
                      <w:szCs w:val="18"/>
                    </w:rPr>
                    <w:t>Teildatensatzbezug</w:t>
                  </w:r>
                </w:p>
              </w:tc>
              <w:tc>
                <w:tcPr>
                  <w:tcW w:w="3755" w:type="dxa"/>
                  <w:vAlign w:val="center"/>
                </w:tcPr>
                <w:p w14:paraId="6EC4A2B6" w14:textId="77777777" w:rsidR="00CA3AE5" w:rsidRPr="001C3626" w:rsidRDefault="00784CD0" w:rsidP="004217A9">
                  <w:pPr>
                    <w:pStyle w:val="Tabellentext"/>
                    <w:rPr>
                      <w:szCs w:val="18"/>
                    </w:rPr>
                  </w:pPr>
                  <w:r>
                    <w:rPr>
                      <w:szCs w:val="18"/>
                    </w:rPr>
                    <w:t>17/1:B</w:t>
                  </w:r>
                </w:p>
              </w:tc>
            </w:tr>
            <w:tr w:rsidR="00CA3AE5" w:rsidRPr="00743DF3" w14:paraId="5F7BE0B6" w14:textId="77777777" w:rsidTr="00D34D7F">
              <w:tc>
                <w:tcPr>
                  <w:tcW w:w="2125" w:type="dxa"/>
                  <w:vAlign w:val="center"/>
                </w:tcPr>
                <w:p w14:paraId="705332A0" w14:textId="77777777" w:rsidR="00CA3AE5" w:rsidRDefault="00784CD0" w:rsidP="00CA3AE5">
                  <w:pPr>
                    <w:pStyle w:val="Tabellentext"/>
                    <w:rPr>
                      <w:szCs w:val="18"/>
                    </w:rPr>
                  </w:pPr>
                  <w:r>
                    <w:rPr>
                      <w:szCs w:val="18"/>
                    </w:rPr>
                    <w:t>Zähler</w:t>
                  </w:r>
                </w:p>
              </w:tc>
              <w:tc>
                <w:tcPr>
                  <w:tcW w:w="3755" w:type="dxa"/>
                </w:tcPr>
                <w:p w14:paraId="42CA21B4" w14:textId="77777777" w:rsidR="00CA3AE5" w:rsidRPr="00955893" w:rsidRDefault="00784CD0" w:rsidP="004217A9">
                  <w:pPr>
                    <w:pStyle w:val="CodeOhneSilbentrennung"/>
                    <w:rPr>
                      <w:rStyle w:val="Code"/>
                    </w:rPr>
                  </w:pPr>
                  <w:r>
                    <w:rPr>
                      <w:rStyle w:val="Code"/>
                    </w:rPr>
                    <w:t>fn_M17N1Score_54033</w:t>
                  </w:r>
                </w:p>
              </w:tc>
            </w:tr>
            <w:tr w:rsidR="00CA3AE5" w:rsidRPr="00743DF3" w14:paraId="287C515D" w14:textId="77777777" w:rsidTr="00D34D7F">
              <w:tc>
                <w:tcPr>
                  <w:tcW w:w="2125" w:type="dxa"/>
                  <w:vAlign w:val="center"/>
                </w:tcPr>
                <w:p w14:paraId="2E689CA8" w14:textId="77777777" w:rsidR="00CA3AE5" w:rsidRDefault="00784CD0" w:rsidP="00CA3AE5">
                  <w:pPr>
                    <w:pStyle w:val="Tabellentext"/>
                    <w:rPr>
                      <w:szCs w:val="18"/>
                    </w:rPr>
                  </w:pPr>
                  <w:r>
                    <w:rPr>
                      <w:szCs w:val="18"/>
                    </w:rPr>
                    <w:t>Nenner</w:t>
                  </w:r>
                </w:p>
              </w:tc>
              <w:tc>
                <w:tcPr>
                  <w:tcW w:w="3755" w:type="dxa"/>
                </w:tcPr>
                <w:p w14:paraId="7E4E9A24" w14:textId="77777777" w:rsidR="00CA3AE5" w:rsidRPr="00955893" w:rsidRDefault="00784CD0" w:rsidP="004217A9">
                  <w:pPr>
                    <w:pStyle w:val="CodeOhneSilbentrennung"/>
                    <w:rPr>
                      <w:rStyle w:val="Code"/>
                    </w:rPr>
                  </w:pPr>
                  <w:r>
                    <w:rPr>
                      <w:rStyle w:val="Code"/>
                    </w:rPr>
                    <w:t xml:space="preserve">alter %&gt;=% 18 &amp; </w:t>
                  </w:r>
                  <w:r>
                    <w:rPr>
                      <w:rStyle w:val="Code"/>
                    </w:rPr>
                    <w:br/>
                    <w:t xml:space="preserve">GEHHILFEN %in% c(0,1,2) &amp; </w:t>
                  </w:r>
                  <w:r>
                    <w:rPr>
                      <w:rStyle w:val="Code"/>
                    </w:rPr>
                    <w:br/>
                    <w:t xml:space="preserve">GEHSTRECKE %in% c(1,2,3) &amp; </w:t>
                  </w:r>
                  <w:r>
                    <w:rPr>
                      <w:rStyle w:val="Code"/>
                    </w:rPr>
                    <w:br/>
                    <w:t>ENTLGRUND %!=% "07"</w:t>
                  </w:r>
                </w:p>
              </w:tc>
            </w:tr>
            <w:tr w:rsidR="00CA3AE5" w:rsidRPr="00AC590F" w14:paraId="10966FFE" w14:textId="77777777" w:rsidTr="00D34D7F">
              <w:tc>
                <w:tcPr>
                  <w:tcW w:w="2125" w:type="dxa"/>
                  <w:vAlign w:val="center"/>
                </w:tcPr>
                <w:p w14:paraId="444A210B" w14:textId="77777777" w:rsidR="00CA3AE5" w:rsidRPr="00AC590F" w:rsidRDefault="00784CD0" w:rsidP="00CA3AE5">
                  <w:pPr>
                    <w:pStyle w:val="Tabellentext"/>
                    <w:rPr>
                      <w:rFonts w:cstheme="minorHAnsi"/>
                      <w:szCs w:val="18"/>
                    </w:rPr>
                  </w:pPr>
                  <w:r w:rsidRPr="00AC590F">
                    <w:rPr>
                      <w:rFonts w:cs="Calibri"/>
                      <w:szCs w:val="18"/>
                    </w:rPr>
                    <w:t>Darstellung</w:t>
                  </w:r>
                </w:p>
              </w:tc>
              <w:tc>
                <w:tcPr>
                  <w:tcW w:w="3755" w:type="dxa"/>
                  <w:vAlign w:val="center"/>
                </w:tcPr>
                <w:p w14:paraId="6AE28F0A" w14:textId="77777777" w:rsidR="00CA3AE5" w:rsidRPr="00AC590F" w:rsidRDefault="00784CD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2292BF7" w14:textId="77777777" w:rsidTr="00D34D7F">
              <w:tc>
                <w:tcPr>
                  <w:tcW w:w="2125" w:type="dxa"/>
                  <w:tcBorders>
                    <w:bottom w:val="single" w:sz="4" w:space="0" w:color="BFBFBF" w:themeColor="background1" w:themeShade="BF"/>
                  </w:tcBorders>
                  <w:vAlign w:val="center"/>
                </w:tcPr>
                <w:p w14:paraId="76531266" w14:textId="77777777" w:rsidR="00CA3AE5" w:rsidRPr="00AC590F" w:rsidRDefault="00784CD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BF5DCEC" w14:textId="77777777" w:rsidR="00CA3AE5" w:rsidRPr="00AC590F" w:rsidRDefault="00784CD0" w:rsidP="004217A9">
                  <w:pPr>
                    <w:pStyle w:val="Tabellentext"/>
                    <w:rPr>
                      <w:rFonts w:cstheme="minorHAnsi"/>
                      <w:szCs w:val="18"/>
                    </w:rPr>
                  </w:pPr>
                  <w:r>
                    <w:rPr>
                      <w:rFonts w:cs="Calibri"/>
                      <w:szCs w:val="18"/>
                    </w:rPr>
                    <w:t>-</w:t>
                  </w:r>
                </w:p>
              </w:tc>
            </w:tr>
          </w:tbl>
          <w:p w14:paraId="108881AB"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7D9F4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984613" w14:textId="77777777" w:rsidR="00CA3AE5" w:rsidRPr="00E37ACC" w:rsidRDefault="00784CD0" w:rsidP="00CA3AE5">
            <w:pPr>
              <w:pStyle w:val="Tabellenkopf"/>
            </w:pPr>
            <w:r w:rsidRPr="00E37ACC">
              <w:t>Verwendete Funktionen</w:t>
            </w:r>
          </w:p>
        </w:tc>
        <w:tc>
          <w:tcPr>
            <w:tcW w:w="5885" w:type="dxa"/>
          </w:tcPr>
          <w:p w14:paraId="2EC5083E" w14:textId="77777777" w:rsidR="00926BD3" w:rsidRPr="00926BD3" w:rsidRDefault="00784CD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fn_alter_begrenzt</w:t>
            </w:r>
            <w:r>
              <w:rPr>
                <w:rStyle w:val="Code"/>
                <w:rFonts w:cs="Arial"/>
                <w:szCs w:val="21"/>
              </w:rPr>
              <w:br/>
              <w:t>fn_M17N1Score_54033</w:t>
            </w:r>
          </w:p>
        </w:tc>
      </w:tr>
      <w:tr w:rsidR="00CA3AE5" w14:paraId="6EBD62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9845CE" w14:textId="77777777" w:rsidR="00CA3AE5" w:rsidRPr="00E37ACC" w:rsidRDefault="00784CD0" w:rsidP="00CA3AE5">
            <w:pPr>
              <w:pStyle w:val="Tabellenkopf"/>
            </w:pPr>
            <w:r w:rsidRPr="00E37ACC">
              <w:t>Verwendete Listen</w:t>
            </w:r>
          </w:p>
        </w:tc>
        <w:tc>
          <w:tcPr>
            <w:tcW w:w="5885" w:type="dxa"/>
          </w:tcPr>
          <w:p w14:paraId="6FBADD01" w14:textId="77777777" w:rsidR="00CA3AE5" w:rsidRPr="00926BD3" w:rsidRDefault="00784CD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1337D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6B567F" w14:textId="77777777" w:rsidR="00CA3AE5" w:rsidRPr="00E37ACC" w:rsidRDefault="00784CD0" w:rsidP="00CA3AE5">
            <w:pPr>
              <w:pStyle w:val="Tabellenkopf"/>
            </w:pPr>
            <w:r>
              <w:t>Darstellung</w:t>
            </w:r>
          </w:p>
        </w:tc>
        <w:tc>
          <w:tcPr>
            <w:tcW w:w="5885" w:type="dxa"/>
          </w:tcPr>
          <w:p w14:paraId="1AE2285F"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3BE49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526DC9" w14:textId="77777777" w:rsidR="00CA3AE5" w:rsidRPr="00E37ACC" w:rsidRDefault="00784CD0" w:rsidP="00CA3AE5">
            <w:pPr>
              <w:pStyle w:val="Tabellenkopf"/>
            </w:pPr>
            <w:r>
              <w:lastRenderedPageBreak/>
              <w:t>Grafik</w:t>
            </w:r>
          </w:p>
        </w:tc>
        <w:tc>
          <w:tcPr>
            <w:tcW w:w="5885" w:type="dxa"/>
          </w:tcPr>
          <w:p w14:paraId="784AAC3B"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919DC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061846" w14:textId="77777777" w:rsidR="00CA3AE5" w:rsidRPr="00E37ACC" w:rsidRDefault="00784CD0" w:rsidP="00CA3AE5">
            <w:pPr>
              <w:pStyle w:val="Tabellenkopf"/>
            </w:pPr>
            <w:r>
              <w:t>Vergleichbarkeit mit Vorjahresergebnissen</w:t>
            </w:r>
          </w:p>
        </w:tc>
        <w:tc>
          <w:tcPr>
            <w:tcW w:w="5885" w:type="dxa"/>
          </w:tcPr>
          <w:p w14:paraId="02DDFC04" w14:textId="77777777" w:rsidR="00CA3AE5" w:rsidRDefault="00784CD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03F2D28" w14:textId="77777777" w:rsidR="009E1781" w:rsidRDefault="00862684" w:rsidP="00AA7E2B">
      <w:pPr>
        <w:pStyle w:val="Tabellentext"/>
        <w:spacing w:before="0" w:after="0" w:line="20" w:lineRule="exact"/>
        <w:ind w:left="0" w:right="0"/>
      </w:pPr>
    </w:p>
    <w:p w14:paraId="62B402D7" w14:textId="77777777" w:rsidR="00407995" w:rsidRDefault="00407995">
      <w:pPr>
        <w:sectPr w:rsidR="00407995" w:rsidSect="00AD6E6F">
          <w:pgSz w:w="11906" w:h="16838"/>
          <w:pgMar w:top="1418" w:right="1134" w:bottom="1418" w:left="1701" w:header="454" w:footer="737" w:gutter="0"/>
          <w:cols w:space="708"/>
          <w:docGrid w:linePitch="360"/>
        </w:sectPr>
      </w:pPr>
    </w:p>
    <w:p w14:paraId="2EDDCB7F" w14:textId="77777777" w:rsidR="007F3806" w:rsidRDefault="00784CD0"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F72DC8A"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DD4955E" w14:textId="0EB66D1A" w:rsidR="00890E2F" w:rsidRPr="001E2092" w:rsidRDefault="00784CD0" w:rsidP="00890E2F">
            <w:pPr>
              <w:pStyle w:val="Tabellenkopf"/>
              <w:rPr>
                <w:szCs w:val="20"/>
              </w:rPr>
            </w:pPr>
            <w:r>
              <w:t>Referenzwahrscheinlichkeit</w:t>
            </w:r>
            <w:r w:rsidRPr="00B8324E">
              <w:t xml:space="preserve">: </w:t>
            </w:r>
            <w:del w:id="210" w:author="IQTIG" w:date="2020-04-28T19:39:00Z">
              <w:r w:rsidR="00F41129">
                <w:rPr>
                  <w:szCs w:val="20"/>
                </w:rPr>
                <w:delText>5,468</w:delText>
              </w:r>
            </w:del>
            <w:ins w:id="211" w:author="IQTIG" w:date="2020-04-28T19:39:00Z">
              <w:r>
                <w:rPr>
                  <w:szCs w:val="20"/>
                </w:rPr>
                <w:t>4,830</w:t>
              </w:r>
            </w:ins>
            <w:r>
              <w:rPr>
                <w:szCs w:val="20"/>
              </w:rPr>
              <w:t xml:space="preserve"> % (Odds: 0,</w:t>
            </w:r>
            <w:del w:id="212" w:author="IQTIG" w:date="2020-04-28T19:39:00Z">
              <w:r w:rsidR="00F41129">
                <w:rPr>
                  <w:szCs w:val="20"/>
                </w:rPr>
                <w:delText>057</w:delText>
              </w:r>
            </w:del>
            <w:ins w:id="213" w:author="IQTIG" w:date="2020-04-28T19:39:00Z">
              <w:r>
                <w:rPr>
                  <w:szCs w:val="20"/>
                </w:rPr>
                <w:t>050</w:t>
              </w:r>
            </w:ins>
            <w:r>
              <w:rPr>
                <w:szCs w:val="20"/>
              </w:rPr>
              <w:t>)</w:t>
            </w:r>
          </w:p>
        </w:tc>
      </w:tr>
      <w:tr w:rsidR="00BA23B7" w:rsidRPr="009E2B0C" w14:paraId="06F99B34"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483661C" w14:textId="77777777" w:rsidR="00BA23B7" w:rsidRPr="001E2092" w:rsidRDefault="00784CD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FF1210E" w14:textId="77777777" w:rsidR="00BA23B7" w:rsidRPr="001E2092" w:rsidRDefault="00784CD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08DEA9C" w14:textId="77777777" w:rsidR="00BA23B7" w:rsidRPr="001E2092" w:rsidRDefault="00784CD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F6E11F3" w14:textId="77777777" w:rsidR="00BA23B7" w:rsidRPr="001E2092" w:rsidRDefault="00784CD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CB388B9" w14:textId="77777777" w:rsidR="00BA23B7" w:rsidRPr="001E2092" w:rsidRDefault="00784CD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E90E04C" w14:textId="77777777" w:rsidR="00BA23B7" w:rsidRPr="001E2092" w:rsidRDefault="00784CD0" w:rsidP="00AD6C60">
            <w:pPr>
              <w:pStyle w:val="Tabellenkopf"/>
              <w:ind w:left="0"/>
              <w:jc w:val="right"/>
              <w:rPr>
                <w:szCs w:val="18"/>
              </w:rPr>
            </w:pPr>
            <w:r>
              <w:rPr>
                <w:szCs w:val="18"/>
              </w:rPr>
              <w:t>95 %-Vertrauensbereich</w:t>
            </w:r>
          </w:p>
        </w:tc>
      </w:tr>
      <w:tr w:rsidR="00BA23B7" w:rsidRPr="00743DF3" w14:paraId="4CAA512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0C3DA55" w14:textId="77777777" w:rsidR="00BA23B7" w:rsidRPr="001E2092" w:rsidRDefault="00784CD0" w:rsidP="00C25810">
            <w:pPr>
              <w:pStyle w:val="Tabellentext"/>
              <w:rPr>
                <w:szCs w:val="18"/>
              </w:rPr>
            </w:pPr>
            <w:r>
              <w:rPr>
                <w:szCs w:val="18"/>
              </w:rPr>
              <w:t>Konstante</w:t>
            </w:r>
          </w:p>
        </w:tc>
        <w:tc>
          <w:tcPr>
            <w:tcW w:w="1013" w:type="pct"/>
          </w:tcPr>
          <w:p w14:paraId="649BAA72" w14:textId="07842663" w:rsidR="00BA23B7" w:rsidRPr="001E2092" w:rsidRDefault="00784CD0" w:rsidP="009E6F3B">
            <w:pPr>
              <w:pStyle w:val="Tabellentext"/>
              <w:jc w:val="right"/>
              <w:rPr>
                <w:szCs w:val="18"/>
              </w:rPr>
            </w:pPr>
            <w:r>
              <w:rPr>
                <w:szCs w:val="18"/>
              </w:rPr>
              <w:t>-2,</w:t>
            </w:r>
            <w:del w:id="214" w:author="IQTIG" w:date="2020-04-28T19:39:00Z">
              <w:r w:rsidR="00F41129">
                <w:rPr>
                  <w:szCs w:val="18"/>
                </w:rPr>
                <w:delText>850013737780395</w:delText>
              </w:r>
            </w:del>
            <w:ins w:id="215" w:author="IQTIG" w:date="2020-04-28T19:39:00Z">
              <w:r>
                <w:rPr>
                  <w:szCs w:val="18"/>
                </w:rPr>
                <w:t>980776087449458</w:t>
              </w:r>
            </w:ins>
          </w:p>
        </w:tc>
        <w:tc>
          <w:tcPr>
            <w:tcW w:w="390" w:type="pct"/>
          </w:tcPr>
          <w:p w14:paraId="42E6C0C3" w14:textId="73C15052" w:rsidR="00BA23B7" w:rsidRPr="001E2092" w:rsidRDefault="00784CD0" w:rsidP="004D14B9">
            <w:pPr>
              <w:pStyle w:val="Tabellentext"/>
              <w:ind w:left="0"/>
              <w:jc w:val="right"/>
              <w:rPr>
                <w:szCs w:val="18"/>
              </w:rPr>
            </w:pPr>
            <w:r>
              <w:rPr>
                <w:szCs w:val="18"/>
              </w:rPr>
              <w:t>0,</w:t>
            </w:r>
            <w:del w:id="216" w:author="IQTIG" w:date="2020-04-28T19:39:00Z">
              <w:r w:rsidR="00F41129">
                <w:rPr>
                  <w:szCs w:val="18"/>
                </w:rPr>
                <w:delText>042</w:delText>
              </w:r>
            </w:del>
            <w:ins w:id="217" w:author="IQTIG" w:date="2020-04-28T19:39:00Z">
              <w:r>
                <w:rPr>
                  <w:szCs w:val="18"/>
                </w:rPr>
                <w:t>043</w:t>
              </w:r>
            </w:ins>
          </w:p>
        </w:tc>
        <w:tc>
          <w:tcPr>
            <w:tcW w:w="548" w:type="pct"/>
          </w:tcPr>
          <w:p w14:paraId="297DE184" w14:textId="5A334802" w:rsidR="00BA23B7" w:rsidRPr="001E2092" w:rsidRDefault="00784CD0" w:rsidP="009E6F3B">
            <w:pPr>
              <w:pStyle w:val="Tabellentext"/>
              <w:jc w:val="right"/>
              <w:rPr>
                <w:szCs w:val="18"/>
              </w:rPr>
            </w:pPr>
            <w:r>
              <w:rPr>
                <w:szCs w:val="18"/>
              </w:rPr>
              <w:t>-</w:t>
            </w:r>
            <w:del w:id="218" w:author="IQTIG" w:date="2020-04-28T19:39:00Z">
              <w:r w:rsidR="00F41129">
                <w:rPr>
                  <w:szCs w:val="18"/>
                </w:rPr>
                <w:delText>67,132</w:delText>
              </w:r>
            </w:del>
            <w:ins w:id="219" w:author="IQTIG" w:date="2020-04-28T19:39:00Z">
              <w:r>
                <w:rPr>
                  <w:szCs w:val="18"/>
                </w:rPr>
                <w:t>68,783</w:t>
              </w:r>
            </w:ins>
          </w:p>
        </w:tc>
        <w:tc>
          <w:tcPr>
            <w:tcW w:w="468" w:type="pct"/>
          </w:tcPr>
          <w:p w14:paraId="5D415546" w14:textId="77777777" w:rsidR="00BA23B7" w:rsidRPr="001E2092" w:rsidRDefault="00784CD0" w:rsidP="004D14B9">
            <w:pPr>
              <w:pStyle w:val="Tabellentext"/>
              <w:ind w:left="6"/>
              <w:jc w:val="right"/>
              <w:rPr>
                <w:szCs w:val="18"/>
              </w:rPr>
            </w:pPr>
            <w:r>
              <w:rPr>
                <w:szCs w:val="18"/>
              </w:rPr>
              <w:t>-</w:t>
            </w:r>
          </w:p>
        </w:tc>
        <w:tc>
          <w:tcPr>
            <w:tcW w:w="1172" w:type="pct"/>
          </w:tcPr>
          <w:p w14:paraId="2E7153D8" w14:textId="77777777" w:rsidR="00BA23B7" w:rsidRPr="001E2092" w:rsidRDefault="00784CD0" w:rsidP="005521DD">
            <w:pPr>
              <w:pStyle w:val="Tabellentext"/>
              <w:ind w:left="-6"/>
              <w:jc w:val="right"/>
              <w:rPr>
                <w:szCs w:val="18"/>
              </w:rPr>
            </w:pPr>
            <w:r>
              <w:rPr>
                <w:szCs w:val="18"/>
              </w:rPr>
              <w:t>-</w:t>
            </w:r>
          </w:p>
        </w:tc>
      </w:tr>
      <w:tr w:rsidR="00BA23B7" w:rsidRPr="00743DF3" w14:paraId="1B40B56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CF7E3D0" w14:textId="77777777" w:rsidR="00BA23B7" w:rsidRPr="001E2092" w:rsidRDefault="00784CD0" w:rsidP="00C25810">
            <w:pPr>
              <w:pStyle w:val="Tabellentext"/>
              <w:rPr>
                <w:szCs w:val="18"/>
              </w:rPr>
            </w:pPr>
            <w:r>
              <w:rPr>
                <w:szCs w:val="18"/>
              </w:rPr>
              <w:t xml:space="preserve">Altersrisiko pro Jahr Abweichung vom Durchschnittsalter (78 Jahre) -  </w:t>
            </w:r>
            <w:r>
              <w:rPr>
                <w:szCs w:val="18"/>
              </w:rPr>
              <w:br/>
              <w:t xml:space="preserve"> linear zwischen 50 und 95 Jahren</w:t>
            </w:r>
          </w:p>
        </w:tc>
        <w:tc>
          <w:tcPr>
            <w:tcW w:w="1013" w:type="pct"/>
          </w:tcPr>
          <w:p w14:paraId="0CEB8792" w14:textId="7C5E560E" w:rsidR="00BA23B7" w:rsidRPr="001E2092" w:rsidRDefault="00784CD0" w:rsidP="009E6F3B">
            <w:pPr>
              <w:pStyle w:val="Tabellentext"/>
              <w:jc w:val="right"/>
              <w:rPr>
                <w:szCs w:val="18"/>
              </w:rPr>
            </w:pPr>
            <w:r>
              <w:rPr>
                <w:szCs w:val="18"/>
              </w:rPr>
              <w:t>0,</w:t>
            </w:r>
            <w:del w:id="220" w:author="IQTIG" w:date="2020-04-28T19:39:00Z">
              <w:r w:rsidR="00F41129">
                <w:rPr>
                  <w:szCs w:val="18"/>
                </w:rPr>
                <w:delText>047612047188765</w:delText>
              </w:r>
            </w:del>
            <w:ins w:id="221" w:author="IQTIG" w:date="2020-04-28T19:39:00Z">
              <w:r>
                <w:rPr>
                  <w:szCs w:val="18"/>
                </w:rPr>
                <w:t>041436497005183</w:t>
              </w:r>
            </w:ins>
          </w:p>
        </w:tc>
        <w:tc>
          <w:tcPr>
            <w:tcW w:w="390" w:type="pct"/>
          </w:tcPr>
          <w:p w14:paraId="42BC99D2" w14:textId="77777777" w:rsidR="00BA23B7" w:rsidRPr="001E2092" w:rsidRDefault="00784CD0" w:rsidP="004D14B9">
            <w:pPr>
              <w:pStyle w:val="Tabellentext"/>
              <w:ind w:left="0"/>
              <w:jc w:val="right"/>
              <w:rPr>
                <w:szCs w:val="18"/>
              </w:rPr>
            </w:pPr>
            <w:r>
              <w:rPr>
                <w:szCs w:val="18"/>
              </w:rPr>
              <w:t>0,003</w:t>
            </w:r>
          </w:p>
        </w:tc>
        <w:tc>
          <w:tcPr>
            <w:tcW w:w="548" w:type="pct"/>
          </w:tcPr>
          <w:p w14:paraId="5865E674" w14:textId="4A18556A" w:rsidR="00BA23B7" w:rsidRPr="001E2092" w:rsidRDefault="00F41129" w:rsidP="009E6F3B">
            <w:pPr>
              <w:pStyle w:val="Tabellentext"/>
              <w:jc w:val="right"/>
              <w:rPr>
                <w:szCs w:val="18"/>
              </w:rPr>
            </w:pPr>
            <w:del w:id="222" w:author="IQTIG" w:date="2020-04-28T19:39:00Z">
              <w:r>
                <w:rPr>
                  <w:szCs w:val="18"/>
                </w:rPr>
                <w:delText>14,792</w:delText>
              </w:r>
            </w:del>
            <w:ins w:id="223" w:author="IQTIG" w:date="2020-04-28T19:39:00Z">
              <w:r w:rsidR="00784CD0">
                <w:rPr>
                  <w:szCs w:val="18"/>
                </w:rPr>
                <w:t>13,161</w:t>
              </w:r>
            </w:ins>
          </w:p>
        </w:tc>
        <w:tc>
          <w:tcPr>
            <w:tcW w:w="468" w:type="pct"/>
          </w:tcPr>
          <w:p w14:paraId="5846CFD3" w14:textId="2291A6F1" w:rsidR="00BA23B7" w:rsidRPr="001E2092" w:rsidRDefault="00784CD0" w:rsidP="004D14B9">
            <w:pPr>
              <w:pStyle w:val="Tabellentext"/>
              <w:ind w:left="6"/>
              <w:jc w:val="right"/>
              <w:rPr>
                <w:szCs w:val="18"/>
              </w:rPr>
            </w:pPr>
            <w:r>
              <w:rPr>
                <w:szCs w:val="18"/>
              </w:rPr>
              <w:t>1,</w:t>
            </w:r>
            <w:del w:id="224" w:author="IQTIG" w:date="2020-04-28T19:39:00Z">
              <w:r w:rsidR="00F41129">
                <w:rPr>
                  <w:szCs w:val="18"/>
                </w:rPr>
                <w:delText>049</w:delText>
              </w:r>
            </w:del>
            <w:ins w:id="225" w:author="IQTIG" w:date="2020-04-28T19:39:00Z">
              <w:r>
                <w:rPr>
                  <w:szCs w:val="18"/>
                </w:rPr>
                <w:t>042</w:t>
              </w:r>
            </w:ins>
          </w:p>
        </w:tc>
        <w:tc>
          <w:tcPr>
            <w:tcW w:w="1172" w:type="pct"/>
          </w:tcPr>
          <w:p w14:paraId="2F9FA9C5" w14:textId="40EFBEC2" w:rsidR="00BA23B7" w:rsidRPr="001E2092" w:rsidRDefault="00784CD0" w:rsidP="005521DD">
            <w:pPr>
              <w:pStyle w:val="Tabellentext"/>
              <w:ind w:left="-6"/>
              <w:jc w:val="right"/>
              <w:rPr>
                <w:szCs w:val="18"/>
              </w:rPr>
            </w:pPr>
            <w:r>
              <w:rPr>
                <w:szCs w:val="18"/>
              </w:rPr>
              <w:t>1,</w:t>
            </w:r>
            <w:del w:id="226" w:author="IQTIG" w:date="2020-04-28T19:39:00Z">
              <w:r w:rsidR="00F41129">
                <w:rPr>
                  <w:szCs w:val="18"/>
                </w:rPr>
                <w:delText>042</w:delText>
              </w:r>
            </w:del>
            <w:ins w:id="227" w:author="IQTIG" w:date="2020-04-28T19:39:00Z">
              <w:r>
                <w:rPr>
                  <w:szCs w:val="18"/>
                </w:rPr>
                <w:t>036</w:t>
              </w:r>
            </w:ins>
            <w:r>
              <w:rPr>
                <w:szCs w:val="18"/>
              </w:rPr>
              <w:t xml:space="preserve"> - 1,</w:t>
            </w:r>
            <w:del w:id="228" w:author="IQTIG" w:date="2020-04-28T19:39:00Z">
              <w:r w:rsidR="00F41129">
                <w:rPr>
                  <w:szCs w:val="18"/>
                </w:rPr>
                <w:delText>055</w:delText>
              </w:r>
            </w:del>
            <w:ins w:id="229" w:author="IQTIG" w:date="2020-04-28T19:39:00Z">
              <w:r>
                <w:rPr>
                  <w:szCs w:val="18"/>
                </w:rPr>
                <w:t>049</w:t>
              </w:r>
            </w:ins>
          </w:p>
        </w:tc>
      </w:tr>
      <w:tr w:rsidR="00BA23B7" w:rsidRPr="00743DF3" w14:paraId="4A9D496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C7CB552" w14:textId="77777777" w:rsidR="00BA23B7" w:rsidRPr="001E2092" w:rsidRDefault="00784CD0" w:rsidP="00C25810">
            <w:pPr>
              <w:pStyle w:val="Tabellentext"/>
              <w:rPr>
                <w:szCs w:val="18"/>
              </w:rPr>
            </w:pPr>
            <w:r>
              <w:rPr>
                <w:szCs w:val="18"/>
              </w:rPr>
              <w:t>Geschlecht - männlich</w:t>
            </w:r>
          </w:p>
        </w:tc>
        <w:tc>
          <w:tcPr>
            <w:tcW w:w="1013" w:type="pct"/>
          </w:tcPr>
          <w:p w14:paraId="7744D065" w14:textId="4875F04B" w:rsidR="00BA23B7" w:rsidRPr="001E2092" w:rsidRDefault="00784CD0" w:rsidP="009E6F3B">
            <w:pPr>
              <w:pStyle w:val="Tabellentext"/>
              <w:jc w:val="right"/>
              <w:rPr>
                <w:szCs w:val="18"/>
              </w:rPr>
            </w:pPr>
            <w:r>
              <w:rPr>
                <w:szCs w:val="18"/>
              </w:rPr>
              <w:t>0,</w:t>
            </w:r>
            <w:del w:id="230" w:author="IQTIG" w:date="2020-04-28T19:39:00Z">
              <w:r w:rsidR="00F41129">
                <w:rPr>
                  <w:szCs w:val="18"/>
                </w:rPr>
                <w:delText>069682108975017</w:delText>
              </w:r>
            </w:del>
            <w:ins w:id="231" w:author="IQTIG" w:date="2020-04-28T19:39:00Z">
              <w:r>
                <w:rPr>
                  <w:szCs w:val="18"/>
                </w:rPr>
                <w:t>106841479988241</w:t>
              </w:r>
            </w:ins>
          </w:p>
        </w:tc>
        <w:tc>
          <w:tcPr>
            <w:tcW w:w="390" w:type="pct"/>
          </w:tcPr>
          <w:p w14:paraId="25FBA914" w14:textId="77777777" w:rsidR="00BA23B7" w:rsidRPr="001E2092" w:rsidRDefault="00784CD0" w:rsidP="004D14B9">
            <w:pPr>
              <w:pStyle w:val="Tabellentext"/>
              <w:ind w:left="0"/>
              <w:jc w:val="right"/>
              <w:rPr>
                <w:szCs w:val="18"/>
              </w:rPr>
            </w:pPr>
            <w:r>
              <w:rPr>
                <w:szCs w:val="18"/>
              </w:rPr>
              <w:t>0,029</w:t>
            </w:r>
          </w:p>
        </w:tc>
        <w:tc>
          <w:tcPr>
            <w:tcW w:w="548" w:type="pct"/>
          </w:tcPr>
          <w:p w14:paraId="42923DCE" w14:textId="6F904296" w:rsidR="00BA23B7" w:rsidRPr="001E2092" w:rsidRDefault="00F41129" w:rsidP="009E6F3B">
            <w:pPr>
              <w:pStyle w:val="Tabellentext"/>
              <w:jc w:val="right"/>
              <w:rPr>
                <w:szCs w:val="18"/>
              </w:rPr>
            </w:pPr>
            <w:del w:id="232" w:author="IQTIG" w:date="2020-04-28T19:39:00Z">
              <w:r>
                <w:rPr>
                  <w:szCs w:val="18"/>
                </w:rPr>
                <w:delText>2,375</w:delText>
              </w:r>
            </w:del>
            <w:ins w:id="233" w:author="IQTIG" w:date="2020-04-28T19:39:00Z">
              <w:r w:rsidR="00784CD0">
                <w:rPr>
                  <w:szCs w:val="18"/>
                </w:rPr>
                <w:t>3,631</w:t>
              </w:r>
            </w:ins>
          </w:p>
        </w:tc>
        <w:tc>
          <w:tcPr>
            <w:tcW w:w="468" w:type="pct"/>
          </w:tcPr>
          <w:p w14:paraId="7F59E3FF" w14:textId="0C57706D" w:rsidR="00BA23B7" w:rsidRPr="001E2092" w:rsidRDefault="00784CD0" w:rsidP="004D14B9">
            <w:pPr>
              <w:pStyle w:val="Tabellentext"/>
              <w:ind w:left="6"/>
              <w:jc w:val="right"/>
              <w:rPr>
                <w:szCs w:val="18"/>
              </w:rPr>
            </w:pPr>
            <w:r>
              <w:rPr>
                <w:szCs w:val="18"/>
              </w:rPr>
              <w:t>1,</w:t>
            </w:r>
            <w:del w:id="234" w:author="IQTIG" w:date="2020-04-28T19:39:00Z">
              <w:r w:rsidR="00F41129">
                <w:rPr>
                  <w:szCs w:val="18"/>
                </w:rPr>
                <w:delText>072</w:delText>
              </w:r>
            </w:del>
            <w:ins w:id="235" w:author="IQTIG" w:date="2020-04-28T19:39:00Z">
              <w:r>
                <w:rPr>
                  <w:szCs w:val="18"/>
                </w:rPr>
                <w:t>113</w:t>
              </w:r>
            </w:ins>
          </w:p>
        </w:tc>
        <w:tc>
          <w:tcPr>
            <w:tcW w:w="1172" w:type="pct"/>
          </w:tcPr>
          <w:p w14:paraId="368C9783" w14:textId="14CCC29C" w:rsidR="00BA23B7" w:rsidRPr="001E2092" w:rsidRDefault="00784CD0" w:rsidP="005521DD">
            <w:pPr>
              <w:pStyle w:val="Tabellentext"/>
              <w:ind w:left="-6"/>
              <w:jc w:val="right"/>
              <w:rPr>
                <w:szCs w:val="18"/>
              </w:rPr>
            </w:pPr>
            <w:r>
              <w:rPr>
                <w:szCs w:val="18"/>
              </w:rPr>
              <w:t>1,</w:t>
            </w:r>
            <w:del w:id="236" w:author="IQTIG" w:date="2020-04-28T19:39:00Z">
              <w:r w:rsidR="00F41129">
                <w:rPr>
                  <w:szCs w:val="18"/>
                </w:rPr>
                <w:delText>012</w:delText>
              </w:r>
            </w:del>
            <w:ins w:id="237" w:author="IQTIG" w:date="2020-04-28T19:39:00Z">
              <w:r>
                <w:rPr>
                  <w:szCs w:val="18"/>
                </w:rPr>
                <w:t>050</w:t>
              </w:r>
            </w:ins>
            <w:r>
              <w:rPr>
                <w:szCs w:val="18"/>
              </w:rPr>
              <w:t xml:space="preserve"> - 1,</w:t>
            </w:r>
            <w:del w:id="238" w:author="IQTIG" w:date="2020-04-28T19:39:00Z">
              <w:r w:rsidR="00F41129">
                <w:rPr>
                  <w:szCs w:val="18"/>
                </w:rPr>
                <w:delText>136</w:delText>
              </w:r>
            </w:del>
            <w:ins w:id="239" w:author="IQTIG" w:date="2020-04-28T19:39:00Z">
              <w:r>
                <w:rPr>
                  <w:szCs w:val="18"/>
                </w:rPr>
                <w:t>179</w:t>
              </w:r>
            </w:ins>
          </w:p>
        </w:tc>
      </w:tr>
      <w:tr w:rsidR="00BA23B7" w:rsidRPr="00743DF3" w14:paraId="56DCADE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F156224" w14:textId="77777777" w:rsidR="00BA23B7" w:rsidRPr="001E2092" w:rsidRDefault="00784CD0" w:rsidP="00C25810">
            <w:pPr>
              <w:pStyle w:val="Tabellentext"/>
              <w:rPr>
                <w:szCs w:val="18"/>
              </w:rPr>
            </w:pPr>
            <w:r>
              <w:rPr>
                <w:szCs w:val="18"/>
              </w:rPr>
              <w:t>ASA-Klassifikation 3</w:t>
            </w:r>
          </w:p>
        </w:tc>
        <w:tc>
          <w:tcPr>
            <w:tcW w:w="1013" w:type="pct"/>
          </w:tcPr>
          <w:p w14:paraId="4262A644" w14:textId="0E528B4E" w:rsidR="00BA23B7" w:rsidRPr="001E2092" w:rsidRDefault="00784CD0" w:rsidP="009E6F3B">
            <w:pPr>
              <w:pStyle w:val="Tabellentext"/>
              <w:jc w:val="right"/>
              <w:rPr>
                <w:szCs w:val="18"/>
              </w:rPr>
            </w:pPr>
            <w:r>
              <w:rPr>
                <w:szCs w:val="18"/>
              </w:rPr>
              <w:t>0,</w:t>
            </w:r>
            <w:del w:id="240" w:author="IQTIG" w:date="2020-04-28T19:39:00Z">
              <w:r w:rsidR="00F41129">
                <w:rPr>
                  <w:szCs w:val="18"/>
                </w:rPr>
                <w:delText>390557178420911</w:delText>
              </w:r>
            </w:del>
            <w:ins w:id="241" w:author="IQTIG" w:date="2020-04-28T19:39:00Z">
              <w:r>
                <w:rPr>
                  <w:szCs w:val="18"/>
                </w:rPr>
                <w:t>437526431349946</w:t>
              </w:r>
            </w:ins>
          </w:p>
        </w:tc>
        <w:tc>
          <w:tcPr>
            <w:tcW w:w="390" w:type="pct"/>
          </w:tcPr>
          <w:p w14:paraId="5D915877" w14:textId="77777777" w:rsidR="00BA23B7" w:rsidRPr="001E2092" w:rsidRDefault="00784CD0" w:rsidP="004D14B9">
            <w:pPr>
              <w:pStyle w:val="Tabellentext"/>
              <w:ind w:left="0"/>
              <w:jc w:val="right"/>
              <w:rPr>
                <w:szCs w:val="18"/>
              </w:rPr>
            </w:pPr>
            <w:r>
              <w:rPr>
                <w:szCs w:val="18"/>
              </w:rPr>
              <w:t>0,034</w:t>
            </w:r>
          </w:p>
        </w:tc>
        <w:tc>
          <w:tcPr>
            <w:tcW w:w="548" w:type="pct"/>
          </w:tcPr>
          <w:p w14:paraId="2BFBBE4C" w14:textId="0FB6DE65" w:rsidR="00BA23B7" w:rsidRPr="001E2092" w:rsidRDefault="00F41129" w:rsidP="009E6F3B">
            <w:pPr>
              <w:pStyle w:val="Tabellentext"/>
              <w:jc w:val="right"/>
              <w:rPr>
                <w:szCs w:val="18"/>
              </w:rPr>
            </w:pPr>
            <w:del w:id="242" w:author="IQTIG" w:date="2020-04-28T19:39:00Z">
              <w:r>
                <w:rPr>
                  <w:szCs w:val="18"/>
                </w:rPr>
                <w:delText>11,555</w:delText>
              </w:r>
            </w:del>
            <w:ins w:id="243" w:author="IQTIG" w:date="2020-04-28T19:39:00Z">
              <w:r w:rsidR="00784CD0">
                <w:rPr>
                  <w:szCs w:val="18"/>
                </w:rPr>
                <w:t>12,762</w:t>
              </w:r>
            </w:ins>
          </w:p>
        </w:tc>
        <w:tc>
          <w:tcPr>
            <w:tcW w:w="468" w:type="pct"/>
          </w:tcPr>
          <w:p w14:paraId="73C0471E" w14:textId="757E7EDD" w:rsidR="00BA23B7" w:rsidRPr="001E2092" w:rsidRDefault="00784CD0" w:rsidP="004D14B9">
            <w:pPr>
              <w:pStyle w:val="Tabellentext"/>
              <w:ind w:left="6"/>
              <w:jc w:val="right"/>
              <w:rPr>
                <w:szCs w:val="18"/>
              </w:rPr>
            </w:pPr>
            <w:r>
              <w:rPr>
                <w:szCs w:val="18"/>
              </w:rPr>
              <w:t>1,</w:t>
            </w:r>
            <w:del w:id="244" w:author="IQTIG" w:date="2020-04-28T19:39:00Z">
              <w:r w:rsidR="00F41129">
                <w:rPr>
                  <w:szCs w:val="18"/>
                </w:rPr>
                <w:delText>478</w:delText>
              </w:r>
            </w:del>
            <w:ins w:id="245" w:author="IQTIG" w:date="2020-04-28T19:39:00Z">
              <w:r>
                <w:rPr>
                  <w:szCs w:val="18"/>
                </w:rPr>
                <w:t>549</w:t>
              </w:r>
            </w:ins>
          </w:p>
        </w:tc>
        <w:tc>
          <w:tcPr>
            <w:tcW w:w="1172" w:type="pct"/>
          </w:tcPr>
          <w:p w14:paraId="32753E1D" w14:textId="74CBADD9" w:rsidR="00BA23B7" w:rsidRPr="001E2092" w:rsidRDefault="00784CD0" w:rsidP="005521DD">
            <w:pPr>
              <w:pStyle w:val="Tabellentext"/>
              <w:ind w:left="-6"/>
              <w:jc w:val="right"/>
              <w:rPr>
                <w:szCs w:val="18"/>
              </w:rPr>
            </w:pPr>
            <w:r>
              <w:rPr>
                <w:szCs w:val="18"/>
              </w:rPr>
              <w:t>1,</w:t>
            </w:r>
            <w:del w:id="246" w:author="IQTIG" w:date="2020-04-28T19:39:00Z">
              <w:r w:rsidR="00F41129">
                <w:rPr>
                  <w:szCs w:val="18"/>
                </w:rPr>
                <w:delText>383</w:delText>
              </w:r>
            </w:del>
            <w:ins w:id="247" w:author="IQTIG" w:date="2020-04-28T19:39:00Z">
              <w:r>
                <w:rPr>
                  <w:szCs w:val="18"/>
                </w:rPr>
                <w:t>449</w:t>
              </w:r>
            </w:ins>
            <w:r>
              <w:rPr>
                <w:szCs w:val="18"/>
              </w:rPr>
              <w:t xml:space="preserve"> - 1,</w:t>
            </w:r>
            <w:del w:id="248" w:author="IQTIG" w:date="2020-04-28T19:39:00Z">
              <w:r w:rsidR="00F41129">
                <w:rPr>
                  <w:szCs w:val="18"/>
                </w:rPr>
                <w:delText>579</w:delText>
              </w:r>
            </w:del>
            <w:ins w:id="249" w:author="IQTIG" w:date="2020-04-28T19:39:00Z">
              <w:r>
                <w:rPr>
                  <w:szCs w:val="18"/>
                </w:rPr>
                <w:t>657</w:t>
              </w:r>
            </w:ins>
          </w:p>
        </w:tc>
      </w:tr>
      <w:tr w:rsidR="00BA23B7" w:rsidRPr="00743DF3" w14:paraId="2102134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B079EA6" w14:textId="77777777" w:rsidR="00BA23B7" w:rsidRPr="001E2092" w:rsidRDefault="00784CD0" w:rsidP="00C25810">
            <w:pPr>
              <w:pStyle w:val="Tabellentext"/>
              <w:rPr>
                <w:szCs w:val="18"/>
              </w:rPr>
            </w:pPr>
            <w:r>
              <w:rPr>
                <w:szCs w:val="18"/>
              </w:rPr>
              <w:t>ASA-Klassifikation 4 oder 5</w:t>
            </w:r>
          </w:p>
        </w:tc>
        <w:tc>
          <w:tcPr>
            <w:tcW w:w="1013" w:type="pct"/>
          </w:tcPr>
          <w:p w14:paraId="1E5E478F" w14:textId="44D9477B" w:rsidR="00BA23B7" w:rsidRPr="001E2092" w:rsidRDefault="00784CD0" w:rsidP="009E6F3B">
            <w:pPr>
              <w:pStyle w:val="Tabellentext"/>
              <w:jc w:val="right"/>
              <w:rPr>
                <w:szCs w:val="18"/>
              </w:rPr>
            </w:pPr>
            <w:r>
              <w:rPr>
                <w:szCs w:val="18"/>
              </w:rPr>
              <w:t>0,</w:t>
            </w:r>
            <w:del w:id="250" w:author="IQTIG" w:date="2020-04-28T19:39:00Z">
              <w:r w:rsidR="00F41129">
                <w:rPr>
                  <w:szCs w:val="18"/>
                </w:rPr>
                <w:delText>728317783527913</w:delText>
              </w:r>
            </w:del>
            <w:ins w:id="251" w:author="IQTIG" w:date="2020-04-28T19:39:00Z">
              <w:r>
                <w:rPr>
                  <w:szCs w:val="18"/>
                </w:rPr>
                <w:t>823254755670140</w:t>
              </w:r>
            </w:ins>
          </w:p>
        </w:tc>
        <w:tc>
          <w:tcPr>
            <w:tcW w:w="390" w:type="pct"/>
          </w:tcPr>
          <w:p w14:paraId="21EBF92A" w14:textId="5E981804" w:rsidR="00BA23B7" w:rsidRPr="001E2092" w:rsidRDefault="00784CD0" w:rsidP="004D14B9">
            <w:pPr>
              <w:pStyle w:val="Tabellentext"/>
              <w:ind w:left="0"/>
              <w:jc w:val="right"/>
              <w:rPr>
                <w:szCs w:val="18"/>
              </w:rPr>
            </w:pPr>
            <w:r>
              <w:rPr>
                <w:szCs w:val="18"/>
              </w:rPr>
              <w:t>0,</w:t>
            </w:r>
            <w:del w:id="252" w:author="IQTIG" w:date="2020-04-28T19:39:00Z">
              <w:r w:rsidR="00F41129">
                <w:rPr>
                  <w:szCs w:val="18"/>
                </w:rPr>
                <w:delText>057</w:delText>
              </w:r>
            </w:del>
            <w:ins w:id="253" w:author="IQTIG" w:date="2020-04-28T19:39:00Z">
              <w:r>
                <w:rPr>
                  <w:szCs w:val="18"/>
                </w:rPr>
                <w:t>058</w:t>
              </w:r>
            </w:ins>
          </w:p>
        </w:tc>
        <w:tc>
          <w:tcPr>
            <w:tcW w:w="548" w:type="pct"/>
          </w:tcPr>
          <w:p w14:paraId="74C28D48" w14:textId="0BDE4598" w:rsidR="00BA23B7" w:rsidRPr="001E2092" w:rsidRDefault="00F41129" w:rsidP="009E6F3B">
            <w:pPr>
              <w:pStyle w:val="Tabellentext"/>
              <w:jc w:val="right"/>
              <w:rPr>
                <w:szCs w:val="18"/>
              </w:rPr>
            </w:pPr>
            <w:del w:id="254" w:author="IQTIG" w:date="2020-04-28T19:39:00Z">
              <w:r>
                <w:rPr>
                  <w:szCs w:val="18"/>
                </w:rPr>
                <w:delText>12,842</w:delText>
              </w:r>
            </w:del>
            <w:ins w:id="255" w:author="IQTIG" w:date="2020-04-28T19:39:00Z">
              <w:r w:rsidR="00784CD0">
                <w:rPr>
                  <w:szCs w:val="18"/>
                </w:rPr>
                <w:t>14,232</w:t>
              </w:r>
            </w:ins>
          </w:p>
        </w:tc>
        <w:tc>
          <w:tcPr>
            <w:tcW w:w="468" w:type="pct"/>
          </w:tcPr>
          <w:p w14:paraId="66B2F8DE" w14:textId="6920A086" w:rsidR="00BA23B7" w:rsidRPr="001E2092" w:rsidRDefault="00784CD0" w:rsidP="004D14B9">
            <w:pPr>
              <w:pStyle w:val="Tabellentext"/>
              <w:ind w:left="6"/>
              <w:jc w:val="right"/>
              <w:rPr>
                <w:szCs w:val="18"/>
              </w:rPr>
            </w:pPr>
            <w:r>
              <w:rPr>
                <w:szCs w:val="18"/>
              </w:rPr>
              <w:t>2,</w:t>
            </w:r>
            <w:del w:id="256" w:author="IQTIG" w:date="2020-04-28T19:39:00Z">
              <w:r w:rsidR="00F41129">
                <w:rPr>
                  <w:szCs w:val="18"/>
                </w:rPr>
                <w:delText>072</w:delText>
              </w:r>
            </w:del>
            <w:ins w:id="257" w:author="IQTIG" w:date="2020-04-28T19:39:00Z">
              <w:r>
                <w:rPr>
                  <w:szCs w:val="18"/>
                </w:rPr>
                <w:t>278</w:t>
              </w:r>
            </w:ins>
          </w:p>
        </w:tc>
        <w:tc>
          <w:tcPr>
            <w:tcW w:w="1172" w:type="pct"/>
          </w:tcPr>
          <w:p w14:paraId="7B024445" w14:textId="5BC9A33C" w:rsidR="00BA23B7" w:rsidRPr="001E2092" w:rsidRDefault="00F41129" w:rsidP="005521DD">
            <w:pPr>
              <w:pStyle w:val="Tabellentext"/>
              <w:ind w:left="-6"/>
              <w:jc w:val="right"/>
              <w:rPr>
                <w:szCs w:val="18"/>
              </w:rPr>
            </w:pPr>
            <w:del w:id="258" w:author="IQTIG" w:date="2020-04-28T19:39:00Z">
              <w:r>
                <w:rPr>
                  <w:szCs w:val="18"/>
                </w:rPr>
                <w:delText xml:space="preserve">1,853 - </w:delText>
              </w:r>
            </w:del>
            <w:r w:rsidR="00784CD0">
              <w:rPr>
                <w:szCs w:val="18"/>
              </w:rPr>
              <w:t>2,</w:t>
            </w:r>
            <w:del w:id="259" w:author="IQTIG" w:date="2020-04-28T19:39:00Z">
              <w:r>
                <w:rPr>
                  <w:szCs w:val="18"/>
                </w:rPr>
                <w:delText>315</w:delText>
              </w:r>
            </w:del>
            <w:ins w:id="260" w:author="IQTIG" w:date="2020-04-28T19:39:00Z">
              <w:r w:rsidR="00784CD0">
                <w:rPr>
                  <w:szCs w:val="18"/>
                </w:rPr>
                <w:t>033 - 2,551</w:t>
              </w:r>
            </w:ins>
          </w:p>
        </w:tc>
      </w:tr>
      <w:tr w:rsidR="00BA23B7" w:rsidRPr="00743DF3" w14:paraId="35CC2C2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7AABA0C" w14:textId="77777777" w:rsidR="00BA23B7" w:rsidRPr="001E2092" w:rsidRDefault="00784CD0" w:rsidP="00C25810">
            <w:pPr>
              <w:pStyle w:val="Tabellentext"/>
              <w:rPr>
                <w:szCs w:val="18"/>
              </w:rPr>
            </w:pPr>
            <w:r>
              <w:rPr>
                <w:szCs w:val="18"/>
              </w:rPr>
              <w:t>Präoperative Wundkontaminationsklassifikation nach CDC 3 oder 4</w:t>
            </w:r>
          </w:p>
        </w:tc>
        <w:tc>
          <w:tcPr>
            <w:tcW w:w="1013" w:type="pct"/>
          </w:tcPr>
          <w:p w14:paraId="1BB05918" w14:textId="61881E72" w:rsidR="00BA23B7" w:rsidRPr="001E2092" w:rsidRDefault="00784CD0" w:rsidP="009E6F3B">
            <w:pPr>
              <w:pStyle w:val="Tabellentext"/>
              <w:jc w:val="right"/>
              <w:rPr>
                <w:szCs w:val="18"/>
              </w:rPr>
            </w:pPr>
            <w:r>
              <w:rPr>
                <w:szCs w:val="18"/>
              </w:rPr>
              <w:t>0,</w:t>
            </w:r>
            <w:del w:id="261" w:author="IQTIG" w:date="2020-04-28T19:39:00Z">
              <w:r w:rsidR="00F41129">
                <w:rPr>
                  <w:szCs w:val="18"/>
                </w:rPr>
                <w:delText>775634182988702</w:delText>
              </w:r>
            </w:del>
            <w:ins w:id="262" w:author="IQTIG" w:date="2020-04-28T19:39:00Z">
              <w:r>
                <w:rPr>
                  <w:szCs w:val="18"/>
                </w:rPr>
                <w:t>467734669994274</w:t>
              </w:r>
            </w:ins>
          </w:p>
        </w:tc>
        <w:tc>
          <w:tcPr>
            <w:tcW w:w="390" w:type="pct"/>
          </w:tcPr>
          <w:p w14:paraId="5756B56D" w14:textId="3E04D999" w:rsidR="00BA23B7" w:rsidRPr="001E2092" w:rsidRDefault="00784CD0" w:rsidP="004D14B9">
            <w:pPr>
              <w:pStyle w:val="Tabellentext"/>
              <w:ind w:left="0"/>
              <w:jc w:val="right"/>
              <w:rPr>
                <w:szCs w:val="18"/>
              </w:rPr>
            </w:pPr>
            <w:r>
              <w:rPr>
                <w:szCs w:val="18"/>
              </w:rPr>
              <w:t>0,</w:t>
            </w:r>
            <w:del w:id="263" w:author="IQTIG" w:date="2020-04-28T19:39:00Z">
              <w:r w:rsidR="00F41129">
                <w:rPr>
                  <w:szCs w:val="18"/>
                </w:rPr>
                <w:delText>267</w:delText>
              </w:r>
            </w:del>
            <w:ins w:id="264" w:author="IQTIG" w:date="2020-04-28T19:39:00Z">
              <w:r>
                <w:rPr>
                  <w:szCs w:val="18"/>
                </w:rPr>
                <w:t>313</w:t>
              </w:r>
            </w:ins>
          </w:p>
        </w:tc>
        <w:tc>
          <w:tcPr>
            <w:tcW w:w="548" w:type="pct"/>
          </w:tcPr>
          <w:p w14:paraId="347AE9EB" w14:textId="5B1CA8C8" w:rsidR="00BA23B7" w:rsidRPr="001E2092" w:rsidRDefault="00F41129" w:rsidP="009E6F3B">
            <w:pPr>
              <w:pStyle w:val="Tabellentext"/>
              <w:jc w:val="right"/>
              <w:rPr>
                <w:szCs w:val="18"/>
              </w:rPr>
            </w:pPr>
            <w:del w:id="265" w:author="IQTIG" w:date="2020-04-28T19:39:00Z">
              <w:r>
                <w:rPr>
                  <w:szCs w:val="18"/>
                </w:rPr>
                <w:delText>2,910</w:delText>
              </w:r>
            </w:del>
            <w:ins w:id="266" w:author="IQTIG" w:date="2020-04-28T19:39:00Z">
              <w:r w:rsidR="00784CD0">
                <w:rPr>
                  <w:szCs w:val="18"/>
                </w:rPr>
                <w:t>1,492</w:t>
              </w:r>
            </w:ins>
          </w:p>
        </w:tc>
        <w:tc>
          <w:tcPr>
            <w:tcW w:w="468" w:type="pct"/>
          </w:tcPr>
          <w:p w14:paraId="6A6CB59C" w14:textId="7583F791" w:rsidR="00BA23B7" w:rsidRPr="001E2092" w:rsidRDefault="00F41129" w:rsidP="004D14B9">
            <w:pPr>
              <w:pStyle w:val="Tabellentext"/>
              <w:ind w:left="6"/>
              <w:jc w:val="right"/>
              <w:rPr>
                <w:szCs w:val="18"/>
              </w:rPr>
            </w:pPr>
            <w:del w:id="267" w:author="IQTIG" w:date="2020-04-28T19:39:00Z">
              <w:r>
                <w:rPr>
                  <w:szCs w:val="18"/>
                </w:rPr>
                <w:delText>2,172</w:delText>
              </w:r>
            </w:del>
            <w:ins w:id="268" w:author="IQTIG" w:date="2020-04-28T19:39:00Z">
              <w:r w:rsidR="00784CD0">
                <w:rPr>
                  <w:szCs w:val="18"/>
                </w:rPr>
                <w:t>1,596</w:t>
              </w:r>
            </w:ins>
          </w:p>
        </w:tc>
        <w:tc>
          <w:tcPr>
            <w:tcW w:w="1172" w:type="pct"/>
          </w:tcPr>
          <w:p w14:paraId="67800852" w14:textId="62BD59A1" w:rsidR="00BA23B7" w:rsidRPr="001E2092" w:rsidRDefault="00F41129" w:rsidP="005521DD">
            <w:pPr>
              <w:pStyle w:val="Tabellentext"/>
              <w:ind w:left="-6"/>
              <w:jc w:val="right"/>
              <w:rPr>
                <w:szCs w:val="18"/>
              </w:rPr>
            </w:pPr>
            <w:del w:id="269" w:author="IQTIG" w:date="2020-04-28T19:39:00Z">
              <w:r>
                <w:rPr>
                  <w:szCs w:val="18"/>
                </w:rPr>
                <w:delText>1,271 - 3,628</w:delText>
              </w:r>
            </w:del>
            <w:ins w:id="270" w:author="IQTIG" w:date="2020-04-28T19:39:00Z">
              <w:r w:rsidR="00784CD0">
                <w:rPr>
                  <w:szCs w:val="18"/>
                </w:rPr>
                <w:t>0,842 - 2,901</w:t>
              </w:r>
            </w:ins>
          </w:p>
        </w:tc>
      </w:tr>
      <w:tr w:rsidR="00BA23B7" w:rsidRPr="00743DF3" w14:paraId="1F4420E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4C67908" w14:textId="77777777" w:rsidR="00BA23B7" w:rsidRPr="001E2092" w:rsidRDefault="00784CD0" w:rsidP="00C25810">
            <w:pPr>
              <w:pStyle w:val="Tabellentext"/>
              <w:rPr>
                <w:szCs w:val="18"/>
              </w:rPr>
            </w:pPr>
            <w:r>
              <w:rPr>
                <w:szCs w:val="18"/>
              </w:rPr>
              <w:t>Frakturlokalisation - medial</w:t>
            </w:r>
          </w:p>
        </w:tc>
        <w:tc>
          <w:tcPr>
            <w:tcW w:w="1013" w:type="pct"/>
          </w:tcPr>
          <w:p w14:paraId="7D1E0FD4" w14:textId="15245B52" w:rsidR="00BA23B7" w:rsidRPr="001E2092" w:rsidRDefault="00784CD0" w:rsidP="009E6F3B">
            <w:pPr>
              <w:pStyle w:val="Tabellentext"/>
              <w:jc w:val="right"/>
              <w:rPr>
                <w:szCs w:val="18"/>
              </w:rPr>
            </w:pPr>
            <w:r>
              <w:rPr>
                <w:szCs w:val="18"/>
              </w:rPr>
              <w:t>-0,</w:t>
            </w:r>
            <w:del w:id="271" w:author="IQTIG" w:date="2020-04-28T19:39:00Z">
              <w:r w:rsidR="00F41129">
                <w:rPr>
                  <w:szCs w:val="18"/>
                </w:rPr>
                <w:delText>294311126687498</w:delText>
              </w:r>
            </w:del>
            <w:ins w:id="272" w:author="IQTIG" w:date="2020-04-28T19:39:00Z">
              <w:r>
                <w:rPr>
                  <w:szCs w:val="18"/>
                </w:rPr>
                <w:t>260302658257066</w:t>
              </w:r>
            </w:ins>
          </w:p>
        </w:tc>
        <w:tc>
          <w:tcPr>
            <w:tcW w:w="390" w:type="pct"/>
          </w:tcPr>
          <w:p w14:paraId="055235D3" w14:textId="2ED0067F" w:rsidR="00BA23B7" w:rsidRPr="001E2092" w:rsidRDefault="00784CD0" w:rsidP="004D14B9">
            <w:pPr>
              <w:pStyle w:val="Tabellentext"/>
              <w:ind w:left="0"/>
              <w:jc w:val="right"/>
              <w:rPr>
                <w:szCs w:val="18"/>
              </w:rPr>
            </w:pPr>
            <w:r>
              <w:rPr>
                <w:szCs w:val="18"/>
              </w:rPr>
              <w:t>0,</w:t>
            </w:r>
            <w:del w:id="273" w:author="IQTIG" w:date="2020-04-28T19:39:00Z">
              <w:r w:rsidR="00F41129">
                <w:rPr>
                  <w:szCs w:val="18"/>
                </w:rPr>
                <w:delText>053</w:delText>
              </w:r>
            </w:del>
            <w:ins w:id="274" w:author="IQTIG" w:date="2020-04-28T19:39:00Z">
              <w:r>
                <w:rPr>
                  <w:szCs w:val="18"/>
                </w:rPr>
                <w:t>055</w:t>
              </w:r>
            </w:ins>
          </w:p>
        </w:tc>
        <w:tc>
          <w:tcPr>
            <w:tcW w:w="548" w:type="pct"/>
          </w:tcPr>
          <w:p w14:paraId="3DE7923B" w14:textId="7D960854" w:rsidR="00BA23B7" w:rsidRPr="001E2092" w:rsidRDefault="00784CD0" w:rsidP="009E6F3B">
            <w:pPr>
              <w:pStyle w:val="Tabellentext"/>
              <w:jc w:val="right"/>
              <w:rPr>
                <w:szCs w:val="18"/>
              </w:rPr>
            </w:pPr>
            <w:r>
              <w:rPr>
                <w:szCs w:val="18"/>
              </w:rPr>
              <w:t>-</w:t>
            </w:r>
            <w:del w:id="275" w:author="IQTIG" w:date="2020-04-28T19:39:00Z">
              <w:r w:rsidR="00F41129">
                <w:rPr>
                  <w:szCs w:val="18"/>
                </w:rPr>
                <w:delText>5,576</w:delText>
              </w:r>
            </w:del>
            <w:ins w:id="276" w:author="IQTIG" w:date="2020-04-28T19:39:00Z">
              <w:r>
                <w:rPr>
                  <w:szCs w:val="18"/>
                </w:rPr>
                <w:t>4,768</w:t>
              </w:r>
            </w:ins>
          </w:p>
        </w:tc>
        <w:tc>
          <w:tcPr>
            <w:tcW w:w="468" w:type="pct"/>
          </w:tcPr>
          <w:p w14:paraId="77E1AC35" w14:textId="7FCA88AE" w:rsidR="00BA23B7" w:rsidRPr="001E2092" w:rsidRDefault="00784CD0" w:rsidP="004D14B9">
            <w:pPr>
              <w:pStyle w:val="Tabellentext"/>
              <w:ind w:left="6"/>
              <w:jc w:val="right"/>
              <w:rPr>
                <w:szCs w:val="18"/>
              </w:rPr>
            </w:pPr>
            <w:r>
              <w:rPr>
                <w:szCs w:val="18"/>
              </w:rPr>
              <w:t>0,</w:t>
            </w:r>
            <w:del w:id="277" w:author="IQTIG" w:date="2020-04-28T19:39:00Z">
              <w:r w:rsidR="00F41129">
                <w:rPr>
                  <w:szCs w:val="18"/>
                </w:rPr>
                <w:delText>745</w:delText>
              </w:r>
            </w:del>
            <w:ins w:id="278" w:author="IQTIG" w:date="2020-04-28T19:39:00Z">
              <w:r>
                <w:rPr>
                  <w:szCs w:val="18"/>
                </w:rPr>
                <w:t>771</w:t>
              </w:r>
            </w:ins>
          </w:p>
        </w:tc>
        <w:tc>
          <w:tcPr>
            <w:tcW w:w="1172" w:type="pct"/>
          </w:tcPr>
          <w:p w14:paraId="27987819" w14:textId="193CE6E1" w:rsidR="00BA23B7" w:rsidRPr="001E2092" w:rsidRDefault="00784CD0" w:rsidP="005521DD">
            <w:pPr>
              <w:pStyle w:val="Tabellentext"/>
              <w:ind w:left="-6"/>
              <w:jc w:val="right"/>
              <w:rPr>
                <w:szCs w:val="18"/>
              </w:rPr>
            </w:pPr>
            <w:r>
              <w:rPr>
                <w:szCs w:val="18"/>
              </w:rPr>
              <w:t>0,</w:t>
            </w:r>
            <w:del w:id="279" w:author="IQTIG" w:date="2020-04-28T19:39:00Z">
              <w:r w:rsidR="00F41129">
                <w:rPr>
                  <w:szCs w:val="18"/>
                </w:rPr>
                <w:delText>671</w:delText>
              </w:r>
            </w:del>
            <w:ins w:id="280" w:author="IQTIG" w:date="2020-04-28T19:39:00Z">
              <w:r>
                <w:rPr>
                  <w:szCs w:val="18"/>
                </w:rPr>
                <w:t>692</w:t>
              </w:r>
            </w:ins>
            <w:r>
              <w:rPr>
                <w:szCs w:val="18"/>
              </w:rPr>
              <w:t xml:space="preserve"> - 0,</w:t>
            </w:r>
            <w:del w:id="281" w:author="IQTIG" w:date="2020-04-28T19:39:00Z">
              <w:r w:rsidR="00F41129">
                <w:rPr>
                  <w:szCs w:val="18"/>
                </w:rPr>
                <w:delText>826</w:delText>
              </w:r>
            </w:del>
            <w:ins w:id="282" w:author="IQTIG" w:date="2020-04-28T19:39:00Z">
              <w:r>
                <w:rPr>
                  <w:szCs w:val="18"/>
                </w:rPr>
                <w:t>857</w:t>
              </w:r>
            </w:ins>
          </w:p>
        </w:tc>
      </w:tr>
      <w:tr w:rsidR="00BA23B7" w:rsidRPr="00743DF3" w14:paraId="7886773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3AE7B16" w14:textId="77777777" w:rsidR="00BA23B7" w:rsidRPr="001E2092" w:rsidRDefault="00784CD0" w:rsidP="00C25810">
            <w:pPr>
              <w:pStyle w:val="Tabellentext"/>
              <w:rPr>
                <w:szCs w:val="18"/>
              </w:rPr>
            </w:pPr>
            <w:r>
              <w:rPr>
                <w:szCs w:val="18"/>
              </w:rPr>
              <w:t>vorbestehende Koxarthrose</w:t>
            </w:r>
          </w:p>
        </w:tc>
        <w:tc>
          <w:tcPr>
            <w:tcW w:w="1013" w:type="pct"/>
          </w:tcPr>
          <w:p w14:paraId="27B4AD92" w14:textId="50720008" w:rsidR="00BA23B7" w:rsidRPr="001E2092" w:rsidRDefault="00784CD0" w:rsidP="009E6F3B">
            <w:pPr>
              <w:pStyle w:val="Tabellentext"/>
              <w:jc w:val="right"/>
              <w:rPr>
                <w:szCs w:val="18"/>
              </w:rPr>
            </w:pPr>
            <w:r>
              <w:rPr>
                <w:szCs w:val="18"/>
              </w:rPr>
              <w:t>0,</w:t>
            </w:r>
            <w:del w:id="283" w:author="IQTIG" w:date="2020-04-28T19:39:00Z">
              <w:r w:rsidR="00F41129">
                <w:rPr>
                  <w:szCs w:val="18"/>
                </w:rPr>
                <w:delText>150163122914091</w:delText>
              </w:r>
            </w:del>
            <w:ins w:id="284" w:author="IQTIG" w:date="2020-04-28T19:39:00Z">
              <w:r>
                <w:rPr>
                  <w:szCs w:val="18"/>
                </w:rPr>
                <w:t>168028671814089</w:t>
              </w:r>
            </w:ins>
          </w:p>
        </w:tc>
        <w:tc>
          <w:tcPr>
            <w:tcW w:w="390" w:type="pct"/>
          </w:tcPr>
          <w:p w14:paraId="597384D1" w14:textId="77777777" w:rsidR="00BA23B7" w:rsidRPr="001E2092" w:rsidRDefault="00784CD0" w:rsidP="004D14B9">
            <w:pPr>
              <w:pStyle w:val="Tabellentext"/>
              <w:ind w:left="0"/>
              <w:jc w:val="right"/>
              <w:rPr>
                <w:szCs w:val="18"/>
              </w:rPr>
            </w:pPr>
            <w:r>
              <w:rPr>
                <w:szCs w:val="18"/>
              </w:rPr>
              <w:t>0,026</w:t>
            </w:r>
          </w:p>
        </w:tc>
        <w:tc>
          <w:tcPr>
            <w:tcW w:w="548" w:type="pct"/>
          </w:tcPr>
          <w:p w14:paraId="3FBB2A68" w14:textId="407818E2" w:rsidR="00BA23B7" w:rsidRPr="001E2092" w:rsidRDefault="00F41129" w:rsidP="009E6F3B">
            <w:pPr>
              <w:pStyle w:val="Tabellentext"/>
              <w:jc w:val="right"/>
              <w:rPr>
                <w:szCs w:val="18"/>
              </w:rPr>
            </w:pPr>
            <w:del w:id="285" w:author="IQTIG" w:date="2020-04-28T19:39:00Z">
              <w:r>
                <w:rPr>
                  <w:szCs w:val="18"/>
                </w:rPr>
                <w:delText>5,724</w:delText>
              </w:r>
            </w:del>
            <w:ins w:id="286" w:author="IQTIG" w:date="2020-04-28T19:39:00Z">
              <w:r w:rsidR="00784CD0">
                <w:rPr>
                  <w:szCs w:val="18"/>
                </w:rPr>
                <w:t>6,348</w:t>
              </w:r>
            </w:ins>
          </w:p>
        </w:tc>
        <w:tc>
          <w:tcPr>
            <w:tcW w:w="468" w:type="pct"/>
          </w:tcPr>
          <w:p w14:paraId="0A56A184" w14:textId="5A5F781B" w:rsidR="00BA23B7" w:rsidRPr="001E2092" w:rsidRDefault="00784CD0" w:rsidP="004D14B9">
            <w:pPr>
              <w:pStyle w:val="Tabellentext"/>
              <w:ind w:left="6"/>
              <w:jc w:val="right"/>
              <w:rPr>
                <w:szCs w:val="18"/>
              </w:rPr>
            </w:pPr>
            <w:r>
              <w:rPr>
                <w:szCs w:val="18"/>
              </w:rPr>
              <w:t>1,</w:t>
            </w:r>
            <w:del w:id="287" w:author="IQTIG" w:date="2020-04-28T19:39:00Z">
              <w:r w:rsidR="00F41129">
                <w:rPr>
                  <w:szCs w:val="18"/>
                </w:rPr>
                <w:delText>162</w:delText>
              </w:r>
            </w:del>
            <w:ins w:id="288" w:author="IQTIG" w:date="2020-04-28T19:39:00Z">
              <w:r>
                <w:rPr>
                  <w:szCs w:val="18"/>
                </w:rPr>
                <w:t>183</w:t>
              </w:r>
            </w:ins>
          </w:p>
        </w:tc>
        <w:tc>
          <w:tcPr>
            <w:tcW w:w="1172" w:type="pct"/>
          </w:tcPr>
          <w:p w14:paraId="387EEE3D" w14:textId="6E32742D" w:rsidR="00BA23B7" w:rsidRPr="001E2092" w:rsidRDefault="00784CD0" w:rsidP="005521DD">
            <w:pPr>
              <w:pStyle w:val="Tabellentext"/>
              <w:ind w:left="-6"/>
              <w:jc w:val="right"/>
              <w:rPr>
                <w:szCs w:val="18"/>
              </w:rPr>
            </w:pPr>
            <w:r>
              <w:rPr>
                <w:szCs w:val="18"/>
              </w:rPr>
              <w:t>1,</w:t>
            </w:r>
            <w:del w:id="289" w:author="IQTIG" w:date="2020-04-28T19:39:00Z">
              <w:r w:rsidR="00F41129">
                <w:rPr>
                  <w:szCs w:val="18"/>
                </w:rPr>
                <w:delText>104</w:delText>
              </w:r>
            </w:del>
            <w:ins w:id="290" w:author="IQTIG" w:date="2020-04-28T19:39:00Z">
              <w:r>
                <w:rPr>
                  <w:szCs w:val="18"/>
                </w:rPr>
                <w:t>123</w:t>
              </w:r>
            </w:ins>
            <w:r>
              <w:rPr>
                <w:szCs w:val="18"/>
              </w:rPr>
              <w:t xml:space="preserve"> - 1,</w:t>
            </w:r>
            <w:del w:id="291" w:author="IQTIG" w:date="2020-04-28T19:39:00Z">
              <w:r w:rsidR="00F41129">
                <w:rPr>
                  <w:szCs w:val="18"/>
                </w:rPr>
                <w:delText>223</w:delText>
              </w:r>
            </w:del>
            <w:ins w:id="292" w:author="IQTIG" w:date="2020-04-28T19:39:00Z">
              <w:r>
                <w:rPr>
                  <w:szCs w:val="18"/>
                </w:rPr>
                <w:t>246</w:t>
              </w:r>
            </w:ins>
          </w:p>
        </w:tc>
      </w:tr>
      <w:tr w:rsidR="00BA23B7" w:rsidRPr="00743DF3" w14:paraId="1ECC000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998901C" w14:textId="77777777" w:rsidR="00BA23B7" w:rsidRPr="001E2092" w:rsidRDefault="00784CD0" w:rsidP="00C25810">
            <w:pPr>
              <w:pStyle w:val="Tabellentext"/>
              <w:rPr>
                <w:szCs w:val="18"/>
              </w:rPr>
            </w:pPr>
            <w:r>
              <w:rPr>
                <w:szCs w:val="18"/>
              </w:rPr>
              <w:t>Pflegegrad 1</w:t>
            </w:r>
          </w:p>
        </w:tc>
        <w:tc>
          <w:tcPr>
            <w:tcW w:w="1013" w:type="pct"/>
          </w:tcPr>
          <w:p w14:paraId="4CDD6A3F" w14:textId="209FD969" w:rsidR="00BA23B7" w:rsidRPr="001E2092" w:rsidRDefault="00784CD0" w:rsidP="009E6F3B">
            <w:pPr>
              <w:pStyle w:val="Tabellentext"/>
              <w:jc w:val="right"/>
              <w:rPr>
                <w:szCs w:val="18"/>
              </w:rPr>
            </w:pPr>
            <w:r>
              <w:rPr>
                <w:szCs w:val="18"/>
              </w:rPr>
              <w:t>0,</w:t>
            </w:r>
            <w:del w:id="293" w:author="IQTIG" w:date="2020-04-28T19:39:00Z">
              <w:r w:rsidR="00F41129">
                <w:rPr>
                  <w:szCs w:val="18"/>
                </w:rPr>
                <w:delText>380485330701444</w:delText>
              </w:r>
            </w:del>
            <w:ins w:id="294" w:author="IQTIG" w:date="2020-04-28T19:39:00Z">
              <w:r>
                <w:rPr>
                  <w:szCs w:val="18"/>
                </w:rPr>
                <w:t>333331103540429</w:t>
              </w:r>
            </w:ins>
          </w:p>
        </w:tc>
        <w:tc>
          <w:tcPr>
            <w:tcW w:w="390" w:type="pct"/>
          </w:tcPr>
          <w:p w14:paraId="6541D830" w14:textId="2F645CC0" w:rsidR="00BA23B7" w:rsidRPr="001E2092" w:rsidRDefault="00784CD0" w:rsidP="004D14B9">
            <w:pPr>
              <w:pStyle w:val="Tabellentext"/>
              <w:ind w:left="0"/>
              <w:jc w:val="right"/>
              <w:rPr>
                <w:szCs w:val="18"/>
              </w:rPr>
            </w:pPr>
            <w:r>
              <w:rPr>
                <w:szCs w:val="18"/>
              </w:rPr>
              <w:t>0,</w:t>
            </w:r>
            <w:del w:id="295" w:author="IQTIG" w:date="2020-04-28T19:39:00Z">
              <w:r w:rsidR="00F41129">
                <w:rPr>
                  <w:szCs w:val="18"/>
                </w:rPr>
                <w:delText>056</w:delText>
              </w:r>
            </w:del>
            <w:ins w:id="296" w:author="IQTIG" w:date="2020-04-28T19:39:00Z">
              <w:r>
                <w:rPr>
                  <w:szCs w:val="18"/>
                </w:rPr>
                <w:t>065</w:t>
              </w:r>
            </w:ins>
          </w:p>
        </w:tc>
        <w:tc>
          <w:tcPr>
            <w:tcW w:w="548" w:type="pct"/>
          </w:tcPr>
          <w:p w14:paraId="2A0F9975" w14:textId="3846EFCB" w:rsidR="00BA23B7" w:rsidRPr="001E2092" w:rsidRDefault="00F41129" w:rsidP="009E6F3B">
            <w:pPr>
              <w:pStyle w:val="Tabellentext"/>
              <w:jc w:val="right"/>
              <w:rPr>
                <w:szCs w:val="18"/>
              </w:rPr>
            </w:pPr>
            <w:del w:id="297" w:author="IQTIG" w:date="2020-04-28T19:39:00Z">
              <w:r>
                <w:rPr>
                  <w:szCs w:val="18"/>
                </w:rPr>
                <w:delText>6,793</w:delText>
              </w:r>
            </w:del>
            <w:ins w:id="298" w:author="IQTIG" w:date="2020-04-28T19:39:00Z">
              <w:r w:rsidR="00784CD0">
                <w:rPr>
                  <w:szCs w:val="18"/>
                </w:rPr>
                <w:t>5,134</w:t>
              </w:r>
            </w:ins>
          </w:p>
        </w:tc>
        <w:tc>
          <w:tcPr>
            <w:tcW w:w="468" w:type="pct"/>
          </w:tcPr>
          <w:p w14:paraId="337EE62F" w14:textId="146A0183" w:rsidR="00BA23B7" w:rsidRPr="001E2092" w:rsidRDefault="00784CD0" w:rsidP="004D14B9">
            <w:pPr>
              <w:pStyle w:val="Tabellentext"/>
              <w:ind w:left="6"/>
              <w:jc w:val="right"/>
              <w:rPr>
                <w:szCs w:val="18"/>
              </w:rPr>
            </w:pPr>
            <w:r>
              <w:rPr>
                <w:szCs w:val="18"/>
              </w:rPr>
              <w:t>1,</w:t>
            </w:r>
            <w:del w:id="299" w:author="IQTIG" w:date="2020-04-28T19:39:00Z">
              <w:r w:rsidR="00F41129">
                <w:rPr>
                  <w:szCs w:val="18"/>
                </w:rPr>
                <w:delText>463</w:delText>
              </w:r>
            </w:del>
            <w:ins w:id="300" w:author="IQTIG" w:date="2020-04-28T19:39:00Z">
              <w:r>
                <w:rPr>
                  <w:szCs w:val="18"/>
                </w:rPr>
                <w:t>396</w:t>
              </w:r>
            </w:ins>
          </w:p>
        </w:tc>
        <w:tc>
          <w:tcPr>
            <w:tcW w:w="1172" w:type="pct"/>
          </w:tcPr>
          <w:p w14:paraId="26517A42" w14:textId="4A7B3253" w:rsidR="00BA23B7" w:rsidRPr="001E2092" w:rsidRDefault="00784CD0" w:rsidP="005521DD">
            <w:pPr>
              <w:pStyle w:val="Tabellentext"/>
              <w:ind w:left="-6"/>
              <w:jc w:val="right"/>
              <w:rPr>
                <w:szCs w:val="18"/>
              </w:rPr>
            </w:pPr>
            <w:r>
              <w:rPr>
                <w:szCs w:val="18"/>
              </w:rPr>
              <w:t>1,</w:t>
            </w:r>
            <w:del w:id="301" w:author="IQTIG" w:date="2020-04-28T19:39:00Z">
              <w:r w:rsidR="00F41129">
                <w:rPr>
                  <w:szCs w:val="18"/>
                </w:rPr>
                <w:delText>310</w:delText>
              </w:r>
            </w:del>
            <w:ins w:id="302" w:author="IQTIG" w:date="2020-04-28T19:39:00Z">
              <w:r>
                <w:rPr>
                  <w:szCs w:val="18"/>
                </w:rPr>
                <w:t>228</w:t>
              </w:r>
            </w:ins>
            <w:r>
              <w:rPr>
                <w:szCs w:val="18"/>
              </w:rPr>
              <w:t xml:space="preserve"> - 1,</w:t>
            </w:r>
            <w:del w:id="303" w:author="IQTIG" w:date="2020-04-28T19:39:00Z">
              <w:r w:rsidR="00F41129">
                <w:rPr>
                  <w:szCs w:val="18"/>
                </w:rPr>
                <w:delText>632</w:delText>
              </w:r>
            </w:del>
            <w:ins w:id="304" w:author="IQTIG" w:date="2020-04-28T19:39:00Z">
              <w:r>
                <w:rPr>
                  <w:szCs w:val="18"/>
                </w:rPr>
                <w:t>583</w:t>
              </w:r>
            </w:ins>
          </w:p>
        </w:tc>
      </w:tr>
      <w:tr w:rsidR="00BA23B7" w:rsidRPr="00743DF3" w14:paraId="5D2371C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32911E3" w14:textId="77777777" w:rsidR="00BA23B7" w:rsidRPr="001E2092" w:rsidRDefault="00784CD0" w:rsidP="00C25810">
            <w:pPr>
              <w:pStyle w:val="Tabellentext"/>
              <w:rPr>
                <w:szCs w:val="18"/>
              </w:rPr>
            </w:pPr>
            <w:r>
              <w:rPr>
                <w:szCs w:val="18"/>
              </w:rPr>
              <w:t>Pflegegrad 2</w:t>
            </w:r>
          </w:p>
        </w:tc>
        <w:tc>
          <w:tcPr>
            <w:tcW w:w="1013" w:type="pct"/>
          </w:tcPr>
          <w:p w14:paraId="299FFE0B" w14:textId="73466813" w:rsidR="00BA23B7" w:rsidRPr="001E2092" w:rsidRDefault="00784CD0" w:rsidP="009E6F3B">
            <w:pPr>
              <w:pStyle w:val="Tabellentext"/>
              <w:jc w:val="right"/>
              <w:rPr>
                <w:szCs w:val="18"/>
              </w:rPr>
            </w:pPr>
            <w:r>
              <w:rPr>
                <w:szCs w:val="18"/>
              </w:rPr>
              <w:t>0,</w:t>
            </w:r>
            <w:del w:id="305" w:author="IQTIG" w:date="2020-04-28T19:39:00Z">
              <w:r w:rsidR="00F41129">
                <w:rPr>
                  <w:szCs w:val="18"/>
                </w:rPr>
                <w:delText>452322367346580</w:delText>
              </w:r>
            </w:del>
            <w:ins w:id="306" w:author="IQTIG" w:date="2020-04-28T19:39:00Z">
              <w:r>
                <w:rPr>
                  <w:szCs w:val="18"/>
                </w:rPr>
                <w:t>500268406497728</w:t>
              </w:r>
            </w:ins>
          </w:p>
        </w:tc>
        <w:tc>
          <w:tcPr>
            <w:tcW w:w="390" w:type="pct"/>
          </w:tcPr>
          <w:p w14:paraId="79E1B7E5" w14:textId="6F139D81" w:rsidR="00BA23B7" w:rsidRPr="001E2092" w:rsidRDefault="00784CD0" w:rsidP="004D14B9">
            <w:pPr>
              <w:pStyle w:val="Tabellentext"/>
              <w:ind w:left="0"/>
              <w:jc w:val="right"/>
              <w:rPr>
                <w:szCs w:val="18"/>
              </w:rPr>
            </w:pPr>
            <w:r>
              <w:rPr>
                <w:szCs w:val="18"/>
              </w:rPr>
              <w:t>0,</w:t>
            </w:r>
            <w:del w:id="307" w:author="IQTIG" w:date="2020-04-28T19:39:00Z">
              <w:r w:rsidR="00F41129">
                <w:rPr>
                  <w:szCs w:val="18"/>
                </w:rPr>
                <w:delText>042</w:delText>
              </w:r>
            </w:del>
            <w:ins w:id="308" w:author="IQTIG" w:date="2020-04-28T19:39:00Z">
              <w:r>
                <w:rPr>
                  <w:szCs w:val="18"/>
                </w:rPr>
                <w:t>041</w:t>
              </w:r>
            </w:ins>
          </w:p>
        </w:tc>
        <w:tc>
          <w:tcPr>
            <w:tcW w:w="548" w:type="pct"/>
          </w:tcPr>
          <w:p w14:paraId="6358CC78" w14:textId="5E8E60C3" w:rsidR="00BA23B7" w:rsidRPr="001E2092" w:rsidRDefault="00F41129" w:rsidP="009E6F3B">
            <w:pPr>
              <w:pStyle w:val="Tabellentext"/>
              <w:jc w:val="right"/>
              <w:rPr>
                <w:szCs w:val="18"/>
              </w:rPr>
            </w:pPr>
            <w:del w:id="309" w:author="IQTIG" w:date="2020-04-28T19:39:00Z">
              <w:r>
                <w:rPr>
                  <w:szCs w:val="18"/>
                </w:rPr>
                <w:delText>10,647</w:delText>
              </w:r>
            </w:del>
            <w:ins w:id="310" w:author="IQTIG" w:date="2020-04-28T19:39:00Z">
              <w:r w:rsidR="00784CD0">
                <w:rPr>
                  <w:szCs w:val="18"/>
                </w:rPr>
                <w:t>12,127</w:t>
              </w:r>
            </w:ins>
          </w:p>
        </w:tc>
        <w:tc>
          <w:tcPr>
            <w:tcW w:w="468" w:type="pct"/>
          </w:tcPr>
          <w:p w14:paraId="60A8F03B" w14:textId="1722FF45" w:rsidR="00BA23B7" w:rsidRPr="001E2092" w:rsidRDefault="00784CD0" w:rsidP="004D14B9">
            <w:pPr>
              <w:pStyle w:val="Tabellentext"/>
              <w:ind w:left="6"/>
              <w:jc w:val="right"/>
              <w:rPr>
                <w:szCs w:val="18"/>
              </w:rPr>
            </w:pPr>
            <w:r>
              <w:rPr>
                <w:szCs w:val="18"/>
              </w:rPr>
              <w:t>1,</w:t>
            </w:r>
            <w:del w:id="311" w:author="IQTIG" w:date="2020-04-28T19:39:00Z">
              <w:r w:rsidR="00F41129">
                <w:rPr>
                  <w:szCs w:val="18"/>
                </w:rPr>
                <w:delText>572</w:delText>
              </w:r>
            </w:del>
            <w:ins w:id="312" w:author="IQTIG" w:date="2020-04-28T19:39:00Z">
              <w:r>
                <w:rPr>
                  <w:szCs w:val="18"/>
                </w:rPr>
                <w:t>649</w:t>
              </w:r>
            </w:ins>
          </w:p>
        </w:tc>
        <w:tc>
          <w:tcPr>
            <w:tcW w:w="1172" w:type="pct"/>
          </w:tcPr>
          <w:p w14:paraId="4C150311" w14:textId="21770B20" w:rsidR="00BA23B7" w:rsidRPr="001E2092" w:rsidRDefault="00784CD0" w:rsidP="005521DD">
            <w:pPr>
              <w:pStyle w:val="Tabellentext"/>
              <w:ind w:left="-6"/>
              <w:jc w:val="right"/>
              <w:rPr>
                <w:szCs w:val="18"/>
              </w:rPr>
            </w:pPr>
            <w:r>
              <w:rPr>
                <w:szCs w:val="18"/>
              </w:rPr>
              <w:t>1,</w:t>
            </w:r>
            <w:del w:id="313" w:author="IQTIG" w:date="2020-04-28T19:39:00Z">
              <w:r w:rsidR="00F41129">
                <w:rPr>
                  <w:szCs w:val="18"/>
                </w:rPr>
                <w:delText>446</w:delText>
              </w:r>
            </w:del>
            <w:ins w:id="314" w:author="IQTIG" w:date="2020-04-28T19:39:00Z">
              <w:r>
                <w:rPr>
                  <w:szCs w:val="18"/>
                </w:rPr>
                <w:t>521</w:t>
              </w:r>
            </w:ins>
            <w:r>
              <w:rPr>
                <w:szCs w:val="18"/>
              </w:rPr>
              <w:t xml:space="preserve"> - 1,</w:t>
            </w:r>
            <w:del w:id="315" w:author="IQTIG" w:date="2020-04-28T19:39:00Z">
              <w:r w:rsidR="00F41129">
                <w:rPr>
                  <w:szCs w:val="18"/>
                </w:rPr>
                <w:delText>708</w:delText>
              </w:r>
            </w:del>
            <w:ins w:id="316" w:author="IQTIG" w:date="2020-04-28T19:39:00Z">
              <w:r>
                <w:rPr>
                  <w:szCs w:val="18"/>
                </w:rPr>
                <w:t>788</w:t>
              </w:r>
            </w:ins>
          </w:p>
        </w:tc>
      </w:tr>
      <w:tr w:rsidR="00BA23B7" w:rsidRPr="00743DF3" w14:paraId="1C3E584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3D0A786" w14:textId="77777777" w:rsidR="00BA23B7" w:rsidRPr="001E2092" w:rsidRDefault="00784CD0" w:rsidP="00C25810">
            <w:pPr>
              <w:pStyle w:val="Tabellentext"/>
              <w:rPr>
                <w:szCs w:val="18"/>
              </w:rPr>
            </w:pPr>
            <w:r>
              <w:rPr>
                <w:szCs w:val="18"/>
              </w:rPr>
              <w:t>Pflegegrad 3</w:t>
            </w:r>
          </w:p>
        </w:tc>
        <w:tc>
          <w:tcPr>
            <w:tcW w:w="1013" w:type="pct"/>
          </w:tcPr>
          <w:p w14:paraId="66B79D6A" w14:textId="6EF28B10" w:rsidR="00BA23B7" w:rsidRPr="001E2092" w:rsidRDefault="00784CD0" w:rsidP="009E6F3B">
            <w:pPr>
              <w:pStyle w:val="Tabellentext"/>
              <w:jc w:val="right"/>
              <w:rPr>
                <w:szCs w:val="18"/>
              </w:rPr>
            </w:pPr>
            <w:r>
              <w:rPr>
                <w:szCs w:val="18"/>
              </w:rPr>
              <w:t>0,</w:t>
            </w:r>
            <w:del w:id="317" w:author="IQTIG" w:date="2020-04-28T19:39:00Z">
              <w:r w:rsidR="00F41129">
                <w:rPr>
                  <w:szCs w:val="18"/>
                </w:rPr>
                <w:delText>648302625045666</w:delText>
              </w:r>
            </w:del>
            <w:ins w:id="318" w:author="IQTIG" w:date="2020-04-28T19:39:00Z">
              <w:r>
                <w:rPr>
                  <w:szCs w:val="18"/>
                </w:rPr>
                <w:t>655921849367206</w:t>
              </w:r>
            </w:ins>
          </w:p>
        </w:tc>
        <w:tc>
          <w:tcPr>
            <w:tcW w:w="390" w:type="pct"/>
          </w:tcPr>
          <w:p w14:paraId="2D1ECE44" w14:textId="69CDC6BE" w:rsidR="00BA23B7" w:rsidRPr="001E2092" w:rsidRDefault="00784CD0" w:rsidP="004D14B9">
            <w:pPr>
              <w:pStyle w:val="Tabellentext"/>
              <w:ind w:left="0"/>
              <w:jc w:val="right"/>
              <w:rPr>
                <w:szCs w:val="18"/>
              </w:rPr>
            </w:pPr>
            <w:r>
              <w:rPr>
                <w:szCs w:val="18"/>
              </w:rPr>
              <w:t>0,</w:t>
            </w:r>
            <w:del w:id="319" w:author="IQTIG" w:date="2020-04-28T19:39:00Z">
              <w:r w:rsidR="00F41129">
                <w:rPr>
                  <w:szCs w:val="18"/>
                </w:rPr>
                <w:delText>048</w:delText>
              </w:r>
            </w:del>
            <w:ins w:id="320" w:author="IQTIG" w:date="2020-04-28T19:39:00Z">
              <w:r>
                <w:rPr>
                  <w:szCs w:val="18"/>
                </w:rPr>
                <w:t>045</w:t>
              </w:r>
            </w:ins>
          </w:p>
        </w:tc>
        <w:tc>
          <w:tcPr>
            <w:tcW w:w="548" w:type="pct"/>
          </w:tcPr>
          <w:p w14:paraId="11DBC99E" w14:textId="164E5073" w:rsidR="00BA23B7" w:rsidRPr="001E2092" w:rsidRDefault="00F41129" w:rsidP="009E6F3B">
            <w:pPr>
              <w:pStyle w:val="Tabellentext"/>
              <w:jc w:val="right"/>
              <w:rPr>
                <w:szCs w:val="18"/>
              </w:rPr>
            </w:pPr>
            <w:del w:id="321" w:author="IQTIG" w:date="2020-04-28T19:39:00Z">
              <w:r>
                <w:rPr>
                  <w:szCs w:val="18"/>
                </w:rPr>
                <w:delText>13,523</w:delText>
              </w:r>
            </w:del>
            <w:ins w:id="322" w:author="IQTIG" w:date="2020-04-28T19:39:00Z">
              <w:r w:rsidR="00784CD0">
                <w:rPr>
                  <w:szCs w:val="18"/>
                </w:rPr>
                <w:t>14,619</w:t>
              </w:r>
            </w:ins>
          </w:p>
        </w:tc>
        <w:tc>
          <w:tcPr>
            <w:tcW w:w="468" w:type="pct"/>
          </w:tcPr>
          <w:p w14:paraId="37D26DBE" w14:textId="5571150E" w:rsidR="00BA23B7" w:rsidRPr="001E2092" w:rsidRDefault="00784CD0" w:rsidP="004D14B9">
            <w:pPr>
              <w:pStyle w:val="Tabellentext"/>
              <w:ind w:left="6"/>
              <w:jc w:val="right"/>
              <w:rPr>
                <w:szCs w:val="18"/>
              </w:rPr>
            </w:pPr>
            <w:r>
              <w:rPr>
                <w:szCs w:val="18"/>
              </w:rPr>
              <w:t>1,</w:t>
            </w:r>
            <w:del w:id="323" w:author="IQTIG" w:date="2020-04-28T19:39:00Z">
              <w:r w:rsidR="00F41129">
                <w:rPr>
                  <w:szCs w:val="18"/>
                </w:rPr>
                <w:delText>912</w:delText>
              </w:r>
            </w:del>
            <w:ins w:id="324" w:author="IQTIG" w:date="2020-04-28T19:39:00Z">
              <w:r>
                <w:rPr>
                  <w:szCs w:val="18"/>
                </w:rPr>
                <w:t>927</w:t>
              </w:r>
            </w:ins>
          </w:p>
        </w:tc>
        <w:tc>
          <w:tcPr>
            <w:tcW w:w="1172" w:type="pct"/>
          </w:tcPr>
          <w:p w14:paraId="1EC8E678" w14:textId="68895217" w:rsidR="00BA23B7" w:rsidRPr="001E2092" w:rsidRDefault="00784CD0" w:rsidP="005521DD">
            <w:pPr>
              <w:pStyle w:val="Tabellentext"/>
              <w:ind w:left="-6"/>
              <w:jc w:val="right"/>
              <w:rPr>
                <w:szCs w:val="18"/>
              </w:rPr>
            </w:pPr>
            <w:r>
              <w:rPr>
                <w:szCs w:val="18"/>
              </w:rPr>
              <w:t>1,</w:t>
            </w:r>
            <w:del w:id="325" w:author="IQTIG" w:date="2020-04-28T19:39:00Z">
              <w:r w:rsidR="00F41129">
                <w:rPr>
                  <w:szCs w:val="18"/>
                </w:rPr>
                <w:delText>740</w:delText>
              </w:r>
            </w:del>
            <w:ins w:id="326" w:author="IQTIG" w:date="2020-04-28T19:39:00Z">
              <w:r>
                <w:rPr>
                  <w:szCs w:val="18"/>
                </w:rPr>
                <w:t>765</w:t>
              </w:r>
            </w:ins>
            <w:r>
              <w:rPr>
                <w:szCs w:val="18"/>
              </w:rPr>
              <w:t xml:space="preserve"> - 2,</w:t>
            </w:r>
            <w:del w:id="327" w:author="IQTIG" w:date="2020-04-28T19:39:00Z">
              <w:r w:rsidR="00F41129">
                <w:rPr>
                  <w:szCs w:val="18"/>
                </w:rPr>
                <w:delText>100</w:delText>
              </w:r>
            </w:del>
            <w:ins w:id="328" w:author="IQTIG" w:date="2020-04-28T19:39:00Z">
              <w:r>
                <w:rPr>
                  <w:szCs w:val="18"/>
                </w:rPr>
                <w:t>104</w:t>
              </w:r>
            </w:ins>
          </w:p>
        </w:tc>
      </w:tr>
      <w:tr w:rsidR="00BA23B7" w:rsidRPr="00743DF3" w14:paraId="3A20D0E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ECD1E45" w14:textId="77777777" w:rsidR="00BA23B7" w:rsidRPr="001E2092" w:rsidRDefault="00784CD0" w:rsidP="00C25810">
            <w:pPr>
              <w:pStyle w:val="Tabellentext"/>
              <w:rPr>
                <w:szCs w:val="18"/>
              </w:rPr>
            </w:pPr>
            <w:r>
              <w:rPr>
                <w:szCs w:val="18"/>
              </w:rPr>
              <w:t>Pflegegrad 4</w:t>
            </w:r>
          </w:p>
        </w:tc>
        <w:tc>
          <w:tcPr>
            <w:tcW w:w="1013" w:type="pct"/>
          </w:tcPr>
          <w:p w14:paraId="3E0EF051" w14:textId="771F2ADF" w:rsidR="00BA23B7" w:rsidRPr="001E2092" w:rsidRDefault="00784CD0" w:rsidP="009E6F3B">
            <w:pPr>
              <w:pStyle w:val="Tabellentext"/>
              <w:jc w:val="right"/>
              <w:rPr>
                <w:szCs w:val="18"/>
              </w:rPr>
            </w:pPr>
            <w:r>
              <w:rPr>
                <w:szCs w:val="18"/>
              </w:rPr>
              <w:t>0,</w:t>
            </w:r>
            <w:del w:id="329" w:author="IQTIG" w:date="2020-04-28T19:39:00Z">
              <w:r w:rsidR="00F41129">
                <w:rPr>
                  <w:szCs w:val="18"/>
                </w:rPr>
                <w:delText>928957049065932</w:delText>
              </w:r>
            </w:del>
            <w:ins w:id="330" w:author="IQTIG" w:date="2020-04-28T19:39:00Z">
              <w:r>
                <w:rPr>
                  <w:szCs w:val="18"/>
                </w:rPr>
                <w:t>993327323654855</w:t>
              </w:r>
            </w:ins>
          </w:p>
        </w:tc>
        <w:tc>
          <w:tcPr>
            <w:tcW w:w="390" w:type="pct"/>
          </w:tcPr>
          <w:p w14:paraId="5E26368E" w14:textId="01BCAA25" w:rsidR="00BA23B7" w:rsidRPr="001E2092" w:rsidRDefault="00784CD0" w:rsidP="004D14B9">
            <w:pPr>
              <w:pStyle w:val="Tabellentext"/>
              <w:ind w:left="0"/>
              <w:jc w:val="right"/>
              <w:rPr>
                <w:szCs w:val="18"/>
              </w:rPr>
            </w:pPr>
            <w:r>
              <w:rPr>
                <w:szCs w:val="18"/>
              </w:rPr>
              <w:t>0,</w:t>
            </w:r>
            <w:del w:id="331" w:author="IQTIG" w:date="2020-04-28T19:39:00Z">
              <w:r w:rsidR="00F41129">
                <w:rPr>
                  <w:szCs w:val="18"/>
                </w:rPr>
                <w:delText>070</w:delText>
              </w:r>
            </w:del>
            <w:ins w:id="332" w:author="IQTIG" w:date="2020-04-28T19:39:00Z">
              <w:r>
                <w:rPr>
                  <w:szCs w:val="18"/>
                </w:rPr>
                <w:t>063</w:t>
              </w:r>
            </w:ins>
          </w:p>
        </w:tc>
        <w:tc>
          <w:tcPr>
            <w:tcW w:w="548" w:type="pct"/>
          </w:tcPr>
          <w:p w14:paraId="7B07CB56" w14:textId="3DD80E1B" w:rsidR="00BA23B7" w:rsidRPr="001E2092" w:rsidRDefault="00F41129" w:rsidP="009E6F3B">
            <w:pPr>
              <w:pStyle w:val="Tabellentext"/>
              <w:jc w:val="right"/>
              <w:rPr>
                <w:szCs w:val="18"/>
              </w:rPr>
            </w:pPr>
            <w:del w:id="333" w:author="IQTIG" w:date="2020-04-28T19:39:00Z">
              <w:r>
                <w:rPr>
                  <w:szCs w:val="18"/>
                </w:rPr>
                <w:delText>13,215</w:delText>
              </w:r>
            </w:del>
            <w:ins w:id="334" w:author="IQTIG" w:date="2020-04-28T19:39:00Z">
              <w:r w:rsidR="00784CD0">
                <w:rPr>
                  <w:szCs w:val="18"/>
                </w:rPr>
                <w:t>15,650</w:t>
              </w:r>
            </w:ins>
          </w:p>
        </w:tc>
        <w:tc>
          <w:tcPr>
            <w:tcW w:w="468" w:type="pct"/>
          </w:tcPr>
          <w:p w14:paraId="751095B4" w14:textId="24A1F249" w:rsidR="00BA23B7" w:rsidRPr="001E2092" w:rsidRDefault="00784CD0" w:rsidP="004D14B9">
            <w:pPr>
              <w:pStyle w:val="Tabellentext"/>
              <w:ind w:left="6"/>
              <w:jc w:val="right"/>
              <w:rPr>
                <w:szCs w:val="18"/>
              </w:rPr>
            </w:pPr>
            <w:r>
              <w:rPr>
                <w:szCs w:val="18"/>
              </w:rPr>
              <w:t>2,</w:t>
            </w:r>
            <w:del w:id="335" w:author="IQTIG" w:date="2020-04-28T19:39:00Z">
              <w:r w:rsidR="00F41129">
                <w:rPr>
                  <w:szCs w:val="18"/>
                </w:rPr>
                <w:delText>532</w:delText>
              </w:r>
            </w:del>
            <w:ins w:id="336" w:author="IQTIG" w:date="2020-04-28T19:39:00Z">
              <w:r>
                <w:rPr>
                  <w:szCs w:val="18"/>
                </w:rPr>
                <w:t>700</w:t>
              </w:r>
            </w:ins>
          </w:p>
        </w:tc>
        <w:tc>
          <w:tcPr>
            <w:tcW w:w="1172" w:type="pct"/>
          </w:tcPr>
          <w:p w14:paraId="184C1726" w14:textId="73D8A824" w:rsidR="00BA23B7" w:rsidRPr="001E2092" w:rsidRDefault="00784CD0" w:rsidP="005521DD">
            <w:pPr>
              <w:pStyle w:val="Tabellentext"/>
              <w:ind w:left="-6"/>
              <w:jc w:val="right"/>
              <w:rPr>
                <w:szCs w:val="18"/>
              </w:rPr>
            </w:pPr>
            <w:r>
              <w:rPr>
                <w:szCs w:val="18"/>
              </w:rPr>
              <w:t>2,</w:t>
            </w:r>
            <w:del w:id="337" w:author="IQTIG" w:date="2020-04-28T19:39:00Z">
              <w:r w:rsidR="00F41129">
                <w:rPr>
                  <w:szCs w:val="18"/>
                </w:rPr>
                <w:delText>205 - 2,905</w:delText>
              </w:r>
            </w:del>
            <w:ins w:id="338" w:author="IQTIG" w:date="2020-04-28T19:39:00Z">
              <w:r>
                <w:rPr>
                  <w:szCs w:val="18"/>
                </w:rPr>
                <w:t>384 - 3,057</w:t>
              </w:r>
            </w:ins>
          </w:p>
        </w:tc>
      </w:tr>
      <w:tr w:rsidR="00BA23B7" w:rsidRPr="00743DF3" w14:paraId="7D8E205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7FB7F1F" w14:textId="77777777" w:rsidR="00BA23B7" w:rsidRPr="001E2092" w:rsidRDefault="00784CD0" w:rsidP="00C25810">
            <w:pPr>
              <w:pStyle w:val="Tabellentext"/>
              <w:rPr>
                <w:szCs w:val="18"/>
              </w:rPr>
            </w:pPr>
            <w:r>
              <w:rPr>
                <w:szCs w:val="18"/>
              </w:rPr>
              <w:t>Pflegegrad 5</w:t>
            </w:r>
          </w:p>
        </w:tc>
        <w:tc>
          <w:tcPr>
            <w:tcW w:w="1013" w:type="pct"/>
          </w:tcPr>
          <w:p w14:paraId="26488122" w14:textId="59B7742C" w:rsidR="00BA23B7" w:rsidRPr="001E2092" w:rsidRDefault="00784CD0" w:rsidP="009E6F3B">
            <w:pPr>
              <w:pStyle w:val="Tabellentext"/>
              <w:jc w:val="right"/>
              <w:rPr>
                <w:szCs w:val="18"/>
              </w:rPr>
            </w:pPr>
            <w:r>
              <w:rPr>
                <w:szCs w:val="18"/>
              </w:rPr>
              <w:t>1,</w:t>
            </w:r>
            <w:del w:id="339" w:author="IQTIG" w:date="2020-04-28T19:39:00Z">
              <w:r w:rsidR="00F41129">
                <w:rPr>
                  <w:szCs w:val="18"/>
                </w:rPr>
                <w:delText>381412965206515</w:delText>
              </w:r>
            </w:del>
            <w:ins w:id="340" w:author="IQTIG" w:date="2020-04-28T19:39:00Z">
              <w:r>
                <w:rPr>
                  <w:szCs w:val="18"/>
                </w:rPr>
                <w:t>017545731502560</w:t>
              </w:r>
            </w:ins>
          </w:p>
        </w:tc>
        <w:tc>
          <w:tcPr>
            <w:tcW w:w="390" w:type="pct"/>
          </w:tcPr>
          <w:p w14:paraId="468ECA05" w14:textId="6DF0A901" w:rsidR="00BA23B7" w:rsidRPr="001E2092" w:rsidRDefault="00784CD0" w:rsidP="004D14B9">
            <w:pPr>
              <w:pStyle w:val="Tabellentext"/>
              <w:ind w:left="0"/>
              <w:jc w:val="right"/>
              <w:rPr>
                <w:szCs w:val="18"/>
              </w:rPr>
            </w:pPr>
            <w:r>
              <w:rPr>
                <w:szCs w:val="18"/>
              </w:rPr>
              <w:t>0,</w:t>
            </w:r>
            <w:del w:id="341" w:author="IQTIG" w:date="2020-04-28T19:39:00Z">
              <w:r w:rsidR="00F41129">
                <w:rPr>
                  <w:szCs w:val="18"/>
                </w:rPr>
                <w:delText>174</w:delText>
              </w:r>
            </w:del>
            <w:ins w:id="342" w:author="IQTIG" w:date="2020-04-28T19:39:00Z">
              <w:r>
                <w:rPr>
                  <w:szCs w:val="18"/>
                </w:rPr>
                <w:t>179</w:t>
              </w:r>
            </w:ins>
          </w:p>
        </w:tc>
        <w:tc>
          <w:tcPr>
            <w:tcW w:w="548" w:type="pct"/>
          </w:tcPr>
          <w:p w14:paraId="6EE90565" w14:textId="44907038" w:rsidR="00BA23B7" w:rsidRPr="001E2092" w:rsidRDefault="00F41129" w:rsidP="009E6F3B">
            <w:pPr>
              <w:pStyle w:val="Tabellentext"/>
              <w:jc w:val="right"/>
              <w:rPr>
                <w:szCs w:val="18"/>
              </w:rPr>
            </w:pPr>
            <w:del w:id="343" w:author="IQTIG" w:date="2020-04-28T19:39:00Z">
              <w:r>
                <w:rPr>
                  <w:szCs w:val="18"/>
                </w:rPr>
                <w:delText>7,938</w:delText>
              </w:r>
            </w:del>
            <w:ins w:id="344" w:author="IQTIG" w:date="2020-04-28T19:39:00Z">
              <w:r w:rsidR="00784CD0">
                <w:rPr>
                  <w:szCs w:val="18"/>
                </w:rPr>
                <w:t>5,695</w:t>
              </w:r>
            </w:ins>
          </w:p>
        </w:tc>
        <w:tc>
          <w:tcPr>
            <w:tcW w:w="468" w:type="pct"/>
          </w:tcPr>
          <w:p w14:paraId="7C80DCE3" w14:textId="742DDAB3" w:rsidR="00BA23B7" w:rsidRPr="001E2092" w:rsidRDefault="00F41129" w:rsidP="004D14B9">
            <w:pPr>
              <w:pStyle w:val="Tabellentext"/>
              <w:ind w:left="6"/>
              <w:jc w:val="right"/>
              <w:rPr>
                <w:szCs w:val="18"/>
              </w:rPr>
            </w:pPr>
            <w:del w:id="345" w:author="IQTIG" w:date="2020-04-28T19:39:00Z">
              <w:r>
                <w:rPr>
                  <w:szCs w:val="18"/>
                </w:rPr>
                <w:delText>3,981</w:delText>
              </w:r>
            </w:del>
            <w:ins w:id="346" w:author="IQTIG" w:date="2020-04-28T19:39:00Z">
              <w:r w:rsidR="00784CD0">
                <w:rPr>
                  <w:szCs w:val="18"/>
                </w:rPr>
                <w:t>2,766</w:t>
              </w:r>
            </w:ins>
          </w:p>
        </w:tc>
        <w:tc>
          <w:tcPr>
            <w:tcW w:w="1172" w:type="pct"/>
          </w:tcPr>
          <w:p w14:paraId="76A6F190" w14:textId="1E2BF460" w:rsidR="00BA23B7" w:rsidRPr="001E2092" w:rsidRDefault="00F41129" w:rsidP="005521DD">
            <w:pPr>
              <w:pStyle w:val="Tabellentext"/>
              <w:ind w:left="-6"/>
              <w:jc w:val="right"/>
              <w:rPr>
                <w:szCs w:val="18"/>
              </w:rPr>
            </w:pPr>
            <w:del w:id="347" w:author="IQTIG" w:date="2020-04-28T19:39:00Z">
              <w:r>
                <w:rPr>
                  <w:szCs w:val="18"/>
                </w:rPr>
                <w:delText>2,833 - 5,612</w:delText>
              </w:r>
            </w:del>
            <w:ins w:id="348" w:author="IQTIG" w:date="2020-04-28T19:39:00Z">
              <w:r w:rsidR="00784CD0">
                <w:rPr>
                  <w:szCs w:val="18"/>
                </w:rPr>
                <w:t>1,942 - 3,918</w:t>
              </w:r>
            </w:ins>
          </w:p>
        </w:tc>
      </w:tr>
      <w:tr w:rsidR="00BA23B7" w:rsidRPr="00743DF3" w14:paraId="7B70DD8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07A98C5" w14:textId="77777777" w:rsidR="00BA23B7" w:rsidRPr="001E2092" w:rsidRDefault="00784CD0"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0A439337" w14:textId="174AB75B" w:rsidR="00BA23B7" w:rsidRPr="001E2092" w:rsidRDefault="00784CD0" w:rsidP="009E6F3B">
            <w:pPr>
              <w:pStyle w:val="Tabellentext"/>
              <w:jc w:val="right"/>
              <w:rPr>
                <w:szCs w:val="18"/>
              </w:rPr>
            </w:pPr>
            <w:r>
              <w:rPr>
                <w:szCs w:val="18"/>
              </w:rPr>
              <w:t>0,</w:t>
            </w:r>
            <w:del w:id="349" w:author="IQTIG" w:date="2020-04-28T19:39:00Z">
              <w:r w:rsidR="00F41129">
                <w:rPr>
                  <w:szCs w:val="18"/>
                </w:rPr>
                <w:delText>468693997436921</w:delText>
              </w:r>
            </w:del>
            <w:ins w:id="350" w:author="IQTIG" w:date="2020-04-28T19:39:00Z">
              <w:r>
                <w:rPr>
                  <w:szCs w:val="18"/>
                </w:rPr>
                <w:t>504983108462350</w:t>
              </w:r>
            </w:ins>
          </w:p>
        </w:tc>
        <w:tc>
          <w:tcPr>
            <w:tcW w:w="390" w:type="pct"/>
          </w:tcPr>
          <w:p w14:paraId="5D7349B2" w14:textId="2868E58B" w:rsidR="00BA23B7" w:rsidRPr="001E2092" w:rsidRDefault="00784CD0" w:rsidP="004D14B9">
            <w:pPr>
              <w:pStyle w:val="Tabellentext"/>
              <w:ind w:left="0"/>
              <w:jc w:val="right"/>
              <w:rPr>
                <w:szCs w:val="18"/>
              </w:rPr>
            </w:pPr>
            <w:r>
              <w:rPr>
                <w:szCs w:val="18"/>
              </w:rPr>
              <w:t>0,</w:t>
            </w:r>
            <w:del w:id="351" w:author="IQTIG" w:date="2020-04-28T19:39:00Z">
              <w:r w:rsidR="00F41129">
                <w:rPr>
                  <w:szCs w:val="18"/>
                </w:rPr>
                <w:delText>049</w:delText>
              </w:r>
            </w:del>
            <w:ins w:id="352" w:author="IQTIG" w:date="2020-04-28T19:39:00Z">
              <w:r>
                <w:rPr>
                  <w:szCs w:val="18"/>
                </w:rPr>
                <w:t>050</w:t>
              </w:r>
            </w:ins>
          </w:p>
        </w:tc>
        <w:tc>
          <w:tcPr>
            <w:tcW w:w="548" w:type="pct"/>
          </w:tcPr>
          <w:p w14:paraId="2ADF0BA8" w14:textId="5B3AC3E9" w:rsidR="00BA23B7" w:rsidRPr="001E2092" w:rsidRDefault="00F41129" w:rsidP="009E6F3B">
            <w:pPr>
              <w:pStyle w:val="Tabellentext"/>
              <w:jc w:val="right"/>
              <w:rPr>
                <w:szCs w:val="18"/>
              </w:rPr>
            </w:pPr>
            <w:del w:id="353" w:author="IQTIG" w:date="2020-04-28T19:39:00Z">
              <w:r>
                <w:rPr>
                  <w:szCs w:val="18"/>
                </w:rPr>
                <w:delText>9,637</w:delText>
              </w:r>
            </w:del>
            <w:ins w:id="354" w:author="IQTIG" w:date="2020-04-28T19:39:00Z">
              <w:r w:rsidR="00784CD0">
                <w:rPr>
                  <w:szCs w:val="18"/>
                </w:rPr>
                <w:t>10,065</w:t>
              </w:r>
            </w:ins>
          </w:p>
        </w:tc>
        <w:tc>
          <w:tcPr>
            <w:tcW w:w="468" w:type="pct"/>
          </w:tcPr>
          <w:p w14:paraId="49CEE547" w14:textId="787AA73F" w:rsidR="00BA23B7" w:rsidRPr="001E2092" w:rsidRDefault="00784CD0" w:rsidP="004D14B9">
            <w:pPr>
              <w:pStyle w:val="Tabellentext"/>
              <w:ind w:left="6"/>
              <w:jc w:val="right"/>
              <w:rPr>
                <w:szCs w:val="18"/>
              </w:rPr>
            </w:pPr>
            <w:r>
              <w:rPr>
                <w:szCs w:val="18"/>
              </w:rPr>
              <w:t>1,</w:t>
            </w:r>
            <w:del w:id="355" w:author="IQTIG" w:date="2020-04-28T19:39:00Z">
              <w:r w:rsidR="00F41129">
                <w:rPr>
                  <w:szCs w:val="18"/>
                </w:rPr>
                <w:delText>598</w:delText>
              </w:r>
            </w:del>
            <w:ins w:id="356" w:author="IQTIG" w:date="2020-04-28T19:39:00Z">
              <w:r>
                <w:rPr>
                  <w:szCs w:val="18"/>
                </w:rPr>
                <w:t>657</w:t>
              </w:r>
            </w:ins>
          </w:p>
        </w:tc>
        <w:tc>
          <w:tcPr>
            <w:tcW w:w="1172" w:type="pct"/>
          </w:tcPr>
          <w:p w14:paraId="213EA5F1" w14:textId="01961E25" w:rsidR="00BA23B7" w:rsidRPr="001E2092" w:rsidRDefault="00784CD0" w:rsidP="005521DD">
            <w:pPr>
              <w:pStyle w:val="Tabellentext"/>
              <w:ind w:left="-6"/>
              <w:jc w:val="right"/>
              <w:rPr>
                <w:szCs w:val="18"/>
              </w:rPr>
            </w:pPr>
            <w:r>
              <w:rPr>
                <w:szCs w:val="18"/>
              </w:rPr>
              <w:t>1,</w:t>
            </w:r>
            <w:del w:id="357" w:author="IQTIG" w:date="2020-04-28T19:39:00Z">
              <w:r w:rsidR="00F41129">
                <w:rPr>
                  <w:szCs w:val="18"/>
                </w:rPr>
                <w:delText>453</w:delText>
              </w:r>
            </w:del>
            <w:ins w:id="358" w:author="IQTIG" w:date="2020-04-28T19:39:00Z">
              <w:r>
                <w:rPr>
                  <w:szCs w:val="18"/>
                </w:rPr>
                <w:t>502</w:t>
              </w:r>
            </w:ins>
            <w:r>
              <w:rPr>
                <w:szCs w:val="18"/>
              </w:rPr>
              <w:t xml:space="preserve"> - 1,</w:t>
            </w:r>
            <w:del w:id="359" w:author="IQTIG" w:date="2020-04-28T19:39:00Z">
              <w:r w:rsidR="00F41129">
                <w:rPr>
                  <w:szCs w:val="18"/>
                </w:rPr>
                <w:delText>758</w:delText>
              </w:r>
            </w:del>
            <w:ins w:id="360" w:author="IQTIG" w:date="2020-04-28T19:39:00Z">
              <w:r>
                <w:rPr>
                  <w:szCs w:val="18"/>
                </w:rPr>
                <w:t>828</w:t>
              </w:r>
            </w:ins>
          </w:p>
        </w:tc>
      </w:tr>
      <w:tr w:rsidR="00BA23B7" w:rsidRPr="00743DF3" w14:paraId="4C6F6AA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3EF48C1" w14:textId="77777777" w:rsidR="00BA23B7" w:rsidRPr="001E2092" w:rsidRDefault="00784CD0" w:rsidP="00C25810">
            <w:pPr>
              <w:pStyle w:val="Tabellentext"/>
              <w:rPr>
                <w:szCs w:val="18"/>
              </w:rPr>
            </w:pPr>
            <w:r>
              <w:rPr>
                <w:szCs w:val="18"/>
              </w:rPr>
              <w:t xml:space="preserve">Gehstrecke (bei Aufnahme oder vor der Fraktur) -  </w:t>
            </w:r>
            <w:r>
              <w:rPr>
                <w:szCs w:val="18"/>
              </w:rPr>
              <w:br/>
              <w:t xml:space="preserve"> auf der Stationsebene mobil (Gehstrecke: 50m)</w:t>
            </w:r>
          </w:p>
        </w:tc>
        <w:tc>
          <w:tcPr>
            <w:tcW w:w="1013" w:type="pct"/>
          </w:tcPr>
          <w:p w14:paraId="7DC6DD51" w14:textId="770F34B9" w:rsidR="00BA23B7" w:rsidRPr="001E2092" w:rsidRDefault="00784CD0" w:rsidP="009E6F3B">
            <w:pPr>
              <w:pStyle w:val="Tabellentext"/>
              <w:jc w:val="right"/>
              <w:rPr>
                <w:szCs w:val="18"/>
              </w:rPr>
            </w:pPr>
            <w:r>
              <w:rPr>
                <w:szCs w:val="18"/>
              </w:rPr>
              <w:t>1,</w:t>
            </w:r>
            <w:del w:id="361" w:author="IQTIG" w:date="2020-04-28T19:39:00Z">
              <w:r w:rsidR="00F41129">
                <w:rPr>
                  <w:szCs w:val="18"/>
                </w:rPr>
                <w:delText>474677374158209</w:delText>
              </w:r>
            </w:del>
            <w:ins w:id="362" w:author="IQTIG" w:date="2020-04-28T19:39:00Z">
              <w:r>
                <w:rPr>
                  <w:szCs w:val="18"/>
                </w:rPr>
                <w:t>518844909064873</w:t>
              </w:r>
            </w:ins>
          </w:p>
        </w:tc>
        <w:tc>
          <w:tcPr>
            <w:tcW w:w="390" w:type="pct"/>
          </w:tcPr>
          <w:p w14:paraId="51255806" w14:textId="77777777" w:rsidR="00BA23B7" w:rsidRPr="001E2092" w:rsidRDefault="00784CD0" w:rsidP="004D14B9">
            <w:pPr>
              <w:pStyle w:val="Tabellentext"/>
              <w:ind w:left="0"/>
              <w:jc w:val="right"/>
              <w:rPr>
                <w:szCs w:val="18"/>
              </w:rPr>
            </w:pPr>
            <w:r>
              <w:rPr>
                <w:szCs w:val="18"/>
              </w:rPr>
              <w:t>0,059</w:t>
            </w:r>
          </w:p>
        </w:tc>
        <w:tc>
          <w:tcPr>
            <w:tcW w:w="548" w:type="pct"/>
          </w:tcPr>
          <w:p w14:paraId="20AEB1BA" w14:textId="1D66A1C2" w:rsidR="00BA23B7" w:rsidRPr="001E2092" w:rsidRDefault="00F41129" w:rsidP="009E6F3B">
            <w:pPr>
              <w:pStyle w:val="Tabellentext"/>
              <w:jc w:val="right"/>
              <w:rPr>
                <w:szCs w:val="18"/>
              </w:rPr>
            </w:pPr>
            <w:del w:id="363" w:author="IQTIG" w:date="2020-04-28T19:39:00Z">
              <w:r>
                <w:rPr>
                  <w:szCs w:val="18"/>
                </w:rPr>
                <w:delText>24,860</w:delText>
              </w:r>
            </w:del>
            <w:ins w:id="364" w:author="IQTIG" w:date="2020-04-28T19:39:00Z">
              <w:r w:rsidR="00784CD0">
                <w:rPr>
                  <w:szCs w:val="18"/>
                </w:rPr>
                <w:t>25,755</w:t>
              </w:r>
            </w:ins>
          </w:p>
        </w:tc>
        <w:tc>
          <w:tcPr>
            <w:tcW w:w="468" w:type="pct"/>
          </w:tcPr>
          <w:p w14:paraId="68E4F459" w14:textId="05585AEF" w:rsidR="00BA23B7" w:rsidRPr="001E2092" w:rsidRDefault="00784CD0" w:rsidP="004D14B9">
            <w:pPr>
              <w:pStyle w:val="Tabellentext"/>
              <w:ind w:left="6"/>
              <w:jc w:val="right"/>
              <w:rPr>
                <w:szCs w:val="18"/>
              </w:rPr>
            </w:pPr>
            <w:r>
              <w:rPr>
                <w:szCs w:val="18"/>
              </w:rPr>
              <w:t>4,</w:t>
            </w:r>
            <w:del w:id="365" w:author="IQTIG" w:date="2020-04-28T19:39:00Z">
              <w:r w:rsidR="00F41129">
                <w:rPr>
                  <w:szCs w:val="18"/>
                </w:rPr>
                <w:delText>370</w:delText>
              </w:r>
            </w:del>
            <w:ins w:id="366" w:author="IQTIG" w:date="2020-04-28T19:39:00Z">
              <w:r>
                <w:rPr>
                  <w:szCs w:val="18"/>
                </w:rPr>
                <w:t>567</w:t>
              </w:r>
            </w:ins>
          </w:p>
        </w:tc>
        <w:tc>
          <w:tcPr>
            <w:tcW w:w="1172" w:type="pct"/>
          </w:tcPr>
          <w:p w14:paraId="327EFAFC" w14:textId="419F9F77" w:rsidR="00BA23B7" w:rsidRPr="001E2092" w:rsidRDefault="00F41129" w:rsidP="005521DD">
            <w:pPr>
              <w:pStyle w:val="Tabellentext"/>
              <w:ind w:left="-6"/>
              <w:jc w:val="right"/>
              <w:rPr>
                <w:szCs w:val="18"/>
              </w:rPr>
            </w:pPr>
            <w:del w:id="367" w:author="IQTIG" w:date="2020-04-28T19:39:00Z">
              <w:r>
                <w:rPr>
                  <w:szCs w:val="18"/>
                </w:rPr>
                <w:delText xml:space="preserve">3,890 - </w:delText>
              </w:r>
            </w:del>
            <w:r w:rsidR="00784CD0">
              <w:rPr>
                <w:szCs w:val="18"/>
              </w:rPr>
              <w:t>4,</w:t>
            </w:r>
            <w:del w:id="368" w:author="IQTIG" w:date="2020-04-28T19:39:00Z">
              <w:r>
                <w:rPr>
                  <w:szCs w:val="18"/>
                </w:rPr>
                <w:delText>908</w:delText>
              </w:r>
            </w:del>
            <w:ins w:id="369" w:author="IQTIG" w:date="2020-04-28T19:39:00Z">
              <w:r w:rsidR="00784CD0">
                <w:rPr>
                  <w:szCs w:val="18"/>
                </w:rPr>
                <w:t>068 - 5,126</w:t>
              </w:r>
            </w:ins>
          </w:p>
        </w:tc>
      </w:tr>
      <w:tr w:rsidR="00BA23B7" w:rsidRPr="00743DF3" w14:paraId="16184F8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95BE2C8" w14:textId="77777777" w:rsidR="00BA23B7" w:rsidRPr="001E2092" w:rsidRDefault="00784CD0" w:rsidP="00C25810">
            <w:pPr>
              <w:pStyle w:val="Tabellentext"/>
              <w:rPr>
                <w:szCs w:val="18"/>
              </w:rPr>
            </w:pPr>
            <w:r>
              <w:rPr>
                <w:szCs w:val="18"/>
              </w:rPr>
              <w:t xml:space="preserve">Gehhilfen (bei Aufnahme oder vor der Fraktur) -  </w:t>
            </w:r>
            <w:r>
              <w:rPr>
                <w:szCs w:val="18"/>
              </w:rPr>
              <w:br/>
              <w:t xml:space="preserve"> Unterarmgehstützen/Gehstock</w:t>
            </w:r>
          </w:p>
        </w:tc>
        <w:tc>
          <w:tcPr>
            <w:tcW w:w="1013" w:type="pct"/>
          </w:tcPr>
          <w:p w14:paraId="0518097F" w14:textId="23B56B41" w:rsidR="00BA23B7" w:rsidRPr="001E2092" w:rsidRDefault="00784CD0" w:rsidP="009E6F3B">
            <w:pPr>
              <w:pStyle w:val="Tabellentext"/>
              <w:jc w:val="right"/>
              <w:rPr>
                <w:szCs w:val="18"/>
              </w:rPr>
            </w:pPr>
            <w:r>
              <w:rPr>
                <w:szCs w:val="18"/>
              </w:rPr>
              <w:t>0,</w:t>
            </w:r>
            <w:del w:id="370" w:author="IQTIG" w:date="2020-04-28T19:39:00Z">
              <w:r w:rsidR="00F41129">
                <w:rPr>
                  <w:szCs w:val="18"/>
                </w:rPr>
                <w:delText>136893597141251</w:delText>
              </w:r>
            </w:del>
            <w:ins w:id="371" w:author="IQTIG" w:date="2020-04-28T19:39:00Z">
              <w:r>
                <w:rPr>
                  <w:szCs w:val="18"/>
                </w:rPr>
                <w:t>112135437892731</w:t>
              </w:r>
            </w:ins>
          </w:p>
        </w:tc>
        <w:tc>
          <w:tcPr>
            <w:tcW w:w="390" w:type="pct"/>
          </w:tcPr>
          <w:p w14:paraId="063103C3" w14:textId="01E059FC" w:rsidR="00BA23B7" w:rsidRPr="001E2092" w:rsidRDefault="00784CD0" w:rsidP="004D14B9">
            <w:pPr>
              <w:pStyle w:val="Tabellentext"/>
              <w:ind w:left="0"/>
              <w:jc w:val="right"/>
              <w:rPr>
                <w:szCs w:val="18"/>
              </w:rPr>
            </w:pPr>
            <w:r>
              <w:rPr>
                <w:szCs w:val="18"/>
              </w:rPr>
              <w:t>0,</w:t>
            </w:r>
            <w:del w:id="372" w:author="IQTIG" w:date="2020-04-28T19:39:00Z">
              <w:r w:rsidR="00F41129">
                <w:rPr>
                  <w:szCs w:val="18"/>
                </w:rPr>
                <w:delText>151</w:delText>
              </w:r>
            </w:del>
            <w:ins w:id="373" w:author="IQTIG" w:date="2020-04-28T19:39:00Z">
              <w:r>
                <w:rPr>
                  <w:szCs w:val="18"/>
                </w:rPr>
                <w:t>139</w:t>
              </w:r>
            </w:ins>
          </w:p>
        </w:tc>
        <w:tc>
          <w:tcPr>
            <w:tcW w:w="548" w:type="pct"/>
          </w:tcPr>
          <w:p w14:paraId="216A1347" w14:textId="16E8C2F6" w:rsidR="00BA23B7" w:rsidRPr="001E2092" w:rsidRDefault="00784CD0" w:rsidP="009E6F3B">
            <w:pPr>
              <w:pStyle w:val="Tabellentext"/>
              <w:jc w:val="right"/>
              <w:rPr>
                <w:szCs w:val="18"/>
              </w:rPr>
            </w:pPr>
            <w:r>
              <w:rPr>
                <w:szCs w:val="18"/>
              </w:rPr>
              <w:t>0,</w:t>
            </w:r>
            <w:del w:id="374" w:author="IQTIG" w:date="2020-04-28T19:39:00Z">
              <w:r w:rsidR="00F41129">
                <w:rPr>
                  <w:szCs w:val="18"/>
                </w:rPr>
                <w:delText>905</w:delText>
              </w:r>
            </w:del>
            <w:ins w:id="375" w:author="IQTIG" w:date="2020-04-28T19:39:00Z">
              <w:r>
                <w:rPr>
                  <w:szCs w:val="18"/>
                </w:rPr>
                <w:t>805</w:t>
              </w:r>
            </w:ins>
          </w:p>
        </w:tc>
        <w:tc>
          <w:tcPr>
            <w:tcW w:w="468" w:type="pct"/>
          </w:tcPr>
          <w:p w14:paraId="7D72508C" w14:textId="7A8C0380" w:rsidR="00BA23B7" w:rsidRPr="001E2092" w:rsidRDefault="00784CD0" w:rsidP="004D14B9">
            <w:pPr>
              <w:pStyle w:val="Tabellentext"/>
              <w:ind w:left="6"/>
              <w:jc w:val="right"/>
              <w:rPr>
                <w:szCs w:val="18"/>
              </w:rPr>
            </w:pPr>
            <w:r>
              <w:rPr>
                <w:szCs w:val="18"/>
              </w:rPr>
              <w:t>1,</w:t>
            </w:r>
            <w:del w:id="376" w:author="IQTIG" w:date="2020-04-28T19:39:00Z">
              <w:r w:rsidR="00F41129">
                <w:rPr>
                  <w:szCs w:val="18"/>
                </w:rPr>
                <w:delText>147</w:delText>
              </w:r>
            </w:del>
            <w:ins w:id="377" w:author="IQTIG" w:date="2020-04-28T19:39:00Z">
              <w:r>
                <w:rPr>
                  <w:szCs w:val="18"/>
                </w:rPr>
                <w:t>119</w:t>
              </w:r>
            </w:ins>
          </w:p>
        </w:tc>
        <w:tc>
          <w:tcPr>
            <w:tcW w:w="1172" w:type="pct"/>
          </w:tcPr>
          <w:p w14:paraId="25890F2F" w14:textId="0D70778F" w:rsidR="00BA23B7" w:rsidRPr="001E2092" w:rsidRDefault="00784CD0" w:rsidP="005521DD">
            <w:pPr>
              <w:pStyle w:val="Tabellentext"/>
              <w:ind w:left="-6"/>
              <w:jc w:val="right"/>
              <w:rPr>
                <w:szCs w:val="18"/>
              </w:rPr>
            </w:pPr>
            <w:r>
              <w:rPr>
                <w:szCs w:val="18"/>
              </w:rPr>
              <w:t>0,</w:t>
            </w:r>
            <w:del w:id="378" w:author="IQTIG" w:date="2020-04-28T19:39:00Z">
              <w:r w:rsidR="00F41129">
                <w:rPr>
                  <w:szCs w:val="18"/>
                </w:rPr>
                <w:delText>844</w:delText>
              </w:r>
            </w:del>
            <w:ins w:id="379" w:author="IQTIG" w:date="2020-04-28T19:39:00Z">
              <w:r>
                <w:rPr>
                  <w:szCs w:val="18"/>
                </w:rPr>
                <w:t>845</w:t>
              </w:r>
            </w:ins>
            <w:r>
              <w:rPr>
                <w:szCs w:val="18"/>
              </w:rPr>
              <w:t xml:space="preserve"> - 1,</w:t>
            </w:r>
            <w:del w:id="380" w:author="IQTIG" w:date="2020-04-28T19:39:00Z">
              <w:r w:rsidR="00F41129">
                <w:rPr>
                  <w:szCs w:val="18"/>
                </w:rPr>
                <w:delText>529</w:delText>
              </w:r>
            </w:del>
            <w:ins w:id="381" w:author="IQTIG" w:date="2020-04-28T19:39:00Z">
              <w:r>
                <w:rPr>
                  <w:szCs w:val="18"/>
                </w:rPr>
                <w:t>459</w:t>
              </w:r>
            </w:ins>
          </w:p>
        </w:tc>
      </w:tr>
      <w:tr w:rsidR="00BA23B7" w:rsidRPr="00743DF3" w14:paraId="453AB1F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DAF8C2A" w14:textId="77777777" w:rsidR="00BA23B7" w:rsidRPr="001E2092" w:rsidRDefault="00784CD0" w:rsidP="00C25810">
            <w:pPr>
              <w:pStyle w:val="Tabellentext"/>
              <w:rPr>
                <w:szCs w:val="18"/>
              </w:rPr>
            </w:pPr>
            <w:r>
              <w:rPr>
                <w:szCs w:val="18"/>
              </w:rPr>
              <w:t xml:space="preserve">Gehhilfen (bei Aufnahme oder vor der Fraktur) -  </w:t>
            </w:r>
            <w:r>
              <w:rPr>
                <w:szCs w:val="18"/>
              </w:rPr>
              <w:br/>
              <w:t xml:space="preserve"> Rollator/Gehbock</w:t>
            </w:r>
          </w:p>
        </w:tc>
        <w:tc>
          <w:tcPr>
            <w:tcW w:w="1013" w:type="pct"/>
          </w:tcPr>
          <w:p w14:paraId="12A101D9" w14:textId="2EA75A41" w:rsidR="00BA23B7" w:rsidRPr="001E2092" w:rsidRDefault="00784CD0" w:rsidP="009E6F3B">
            <w:pPr>
              <w:pStyle w:val="Tabellentext"/>
              <w:jc w:val="right"/>
              <w:rPr>
                <w:szCs w:val="18"/>
              </w:rPr>
            </w:pPr>
            <w:r>
              <w:rPr>
                <w:szCs w:val="18"/>
              </w:rPr>
              <w:t>0,</w:t>
            </w:r>
            <w:del w:id="382" w:author="IQTIG" w:date="2020-04-28T19:39:00Z">
              <w:r w:rsidR="00F41129">
                <w:rPr>
                  <w:szCs w:val="18"/>
                </w:rPr>
                <w:delText>456677970821493</w:delText>
              </w:r>
            </w:del>
            <w:ins w:id="383" w:author="IQTIG" w:date="2020-04-28T19:39:00Z">
              <w:r>
                <w:rPr>
                  <w:szCs w:val="18"/>
                </w:rPr>
                <w:t>665226643960811</w:t>
              </w:r>
            </w:ins>
          </w:p>
        </w:tc>
        <w:tc>
          <w:tcPr>
            <w:tcW w:w="390" w:type="pct"/>
          </w:tcPr>
          <w:p w14:paraId="45D0AC76" w14:textId="653E3705" w:rsidR="00BA23B7" w:rsidRPr="001E2092" w:rsidRDefault="00784CD0" w:rsidP="004D14B9">
            <w:pPr>
              <w:pStyle w:val="Tabellentext"/>
              <w:ind w:left="0"/>
              <w:jc w:val="right"/>
              <w:rPr>
                <w:szCs w:val="18"/>
              </w:rPr>
            </w:pPr>
            <w:r>
              <w:rPr>
                <w:szCs w:val="18"/>
              </w:rPr>
              <w:t>0,</w:t>
            </w:r>
            <w:del w:id="384" w:author="IQTIG" w:date="2020-04-28T19:39:00Z">
              <w:r w:rsidR="00F41129">
                <w:rPr>
                  <w:szCs w:val="18"/>
                </w:rPr>
                <w:delText>139</w:delText>
              </w:r>
            </w:del>
            <w:ins w:id="385" w:author="IQTIG" w:date="2020-04-28T19:39:00Z">
              <w:r>
                <w:rPr>
                  <w:szCs w:val="18"/>
                </w:rPr>
                <w:t>103</w:t>
              </w:r>
            </w:ins>
          </w:p>
        </w:tc>
        <w:tc>
          <w:tcPr>
            <w:tcW w:w="548" w:type="pct"/>
          </w:tcPr>
          <w:p w14:paraId="71750168" w14:textId="1ED198A1" w:rsidR="00BA23B7" w:rsidRPr="001E2092" w:rsidRDefault="00F41129" w:rsidP="009E6F3B">
            <w:pPr>
              <w:pStyle w:val="Tabellentext"/>
              <w:jc w:val="right"/>
              <w:rPr>
                <w:szCs w:val="18"/>
              </w:rPr>
            </w:pPr>
            <w:del w:id="386" w:author="IQTIG" w:date="2020-04-28T19:39:00Z">
              <w:r>
                <w:rPr>
                  <w:szCs w:val="18"/>
                </w:rPr>
                <w:delText>3,290</w:delText>
              </w:r>
            </w:del>
            <w:ins w:id="387" w:author="IQTIG" w:date="2020-04-28T19:39:00Z">
              <w:r w:rsidR="00784CD0">
                <w:rPr>
                  <w:szCs w:val="18"/>
                </w:rPr>
                <w:t>6,427</w:t>
              </w:r>
            </w:ins>
          </w:p>
        </w:tc>
        <w:tc>
          <w:tcPr>
            <w:tcW w:w="468" w:type="pct"/>
          </w:tcPr>
          <w:p w14:paraId="30C3EB1E" w14:textId="69D91BD9" w:rsidR="00BA23B7" w:rsidRPr="001E2092" w:rsidRDefault="00784CD0" w:rsidP="004D14B9">
            <w:pPr>
              <w:pStyle w:val="Tabellentext"/>
              <w:ind w:left="6"/>
              <w:jc w:val="right"/>
              <w:rPr>
                <w:szCs w:val="18"/>
              </w:rPr>
            </w:pPr>
            <w:r>
              <w:rPr>
                <w:szCs w:val="18"/>
              </w:rPr>
              <w:t>1,</w:t>
            </w:r>
            <w:del w:id="388" w:author="IQTIG" w:date="2020-04-28T19:39:00Z">
              <w:r w:rsidR="00F41129">
                <w:rPr>
                  <w:szCs w:val="18"/>
                </w:rPr>
                <w:delText>579</w:delText>
              </w:r>
            </w:del>
            <w:ins w:id="389" w:author="IQTIG" w:date="2020-04-28T19:39:00Z">
              <w:r>
                <w:rPr>
                  <w:szCs w:val="18"/>
                </w:rPr>
                <w:t>945</w:t>
              </w:r>
            </w:ins>
          </w:p>
        </w:tc>
        <w:tc>
          <w:tcPr>
            <w:tcW w:w="1172" w:type="pct"/>
          </w:tcPr>
          <w:p w14:paraId="671FACF2" w14:textId="41ACFDA1" w:rsidR="00BA23B7" w:rsidRPr="001E2092" w:rsidRDefault="00784CD0" w:rsidP="005521DD">
            <w:pPr>
              <w:pStyle w:val="Tabellentext"/>
              <w:ind w:left="-6"/>
              <w:jc w:val="right"/>
              <w:rPr>
                <w:szCs w:val="18"/>
              </w:rPr>
            </w:pPr>
            <w:r>
              <w:rPr>
                <w:szCs w:val="18"/>
              </w:rPr>
              <w:t>1,</w:t>
            </w:r>
            <w:del w:id="390" w:author="IQTIG" w:date="2020-04-28T19:39:00Z">
              <w:r w:rsidR="00F41129">
                <w:rPr>
                  <w:szCs w:val="18"/>
                </w:rPr>
                <w:delText>196</w:delText>
              </w:r>
            </w:del>
            <w:ins w:id="391" w:author="IQTIG" w:date="2020-04-28T19:39:00Z">
              <w:r>
                <w:rPr>
                  <w:szCs w:val="18"/>
                </w:rPr>
                <w:t>584</w:t>
              </w:r>
            </w:ins>
            <w:r>
              <w:rPr>
                <w:szCs w:val="18"/>
              </w:rPr>
              <w:t xml:space="preserve"> - 2,</w:t>
            </w:r>
            <w:del w:id="392" w:author="IQTIG" w:date="2020-04-28T19:39:00Z">
              <w:r w:rsidR="00F41129">
                <w:rPr>
                  <w:szCs w:val="18"/>
                </w:rPr>
                <w:delText>061</w:delText>
              </w:r>
            </w:del>
            <w:ins w:id="393" w:author="IQTIG" w:date="2020-04-28T19:39:00Z">
              <w:r>
                <w:rPr>
                  <w:szCs w:val="18"/>
                </w:rPr>
                <w:t>377</w:t>
              </w:r>
            </w:ins>
          </w:p>
        </w:tc>
      </w:tr>
      <w:tr w:rsidR="00BA23B7" w:rsidRPr="00743DF3" w14:paraId="1B78876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7C9C903" w14:textId="77777777" w:rsidR="00BA23B7" w:rsidRPr="001E2092" w:rsidRDefault="00784CD0" w:rsidP="00C25810">
            <w:pPr>
              <w:pStyle w:val="Tabellentext"/>
              <w:rPr>
                <w:szCs w:val="18"/>
              </w:rPr>
            </w:pPr>
            <w:r>
              <w:rPr>
                <w:szCs w:val="18"/>
              </w:rPr>
              <w:t xml:space="preserve">Interaktion: Gehstrecke und Gehhilfen -  </w:t>
            </w:r>
            <w:r>
              <w:rPr>
                <w:szCs w:val="18"/>
              </w:rPr>
              <w:br/>
              <w:t xml:space="preserve"> Gehen am Stück bis 500m möglich mit Unterarmgehstützen/Gehstock</w:t>
            </w:r>
          </w:p>
        </w:tc>
        <w:tc>
          <w:tcPr>
            <w:tcW w:w="1013" w:type="pct"/>
          </w:tcPr>
          <w:p w14:paraId="13315D19" w14:textId="248ADA6A" w:rsidR="00BA23B7" w:rsidRPr="001E2092" w:rsidRDefault="00784CD0" w:rsidP="009E6F3B">
            <w:pPr>
              <w:pStyle w:val="Tabellentext"/>
              <w:jc w:val="right"/>
              <w:rPr>
                <w:szCs w:val="18"/>
              </w:rPr>
            </w:pPr>
            <w:r>
              <w:rPr>
                <w:szCs w:val="18"/>
              </w:rPr>
              <w:t>-0,</w:t>
            </w:r>
            <w:del w:id="394" w:author="IQTIG" w:date="2020-04-28T19:39:00Z">
              <w:r w:rsidR="00F41129">
                <w:rPr>
                  <w:szCs w:val="18"/>
                </w:rPr>
                <w:delText>254321005270618</w:delText>
              </w:r>
            </w:del>
            <w:ins w:id="395" w:author="IQTIG" w:date="2020-04-28T19:39:00Z">
              <w:r>
                <w:rPr>
                  <w:szCs w:val="18"/>
                </w:rPr>
                <w:t>320840121742766</w:t>
              </w:r>
            </w:ins>
          </w:p>
        </w:tc>
        <w:tc>
          <w:tcPr>
            <w:tcW w:w="390" w:type="pct"/>
          </w:tcPr>
          <w:p w14:paraId="67CD35DC" w14:textId="7DE9CE93" w:rsidR="00BA23B7" w:rsidRPr="001E2092" w:rsidRDefault="00784CD0" w:rsidP="004D14B9">
            <w:pPr>
              <w:pStyle w:val="Tabellentext"/>
              <w:ind w:left="0"/>
              <w:jc w:val="right"/>
              <w:rPr>
                <w:szCs w:val="18"/>
              </w:rPr>
            </w:pPr>
            <w:r>
              <w:rPr>
                <w:szCs w:val="18"/>
              </w:rPr>
              <w:t>0,</w:t>
            </w:r>
            <w:del w:id="396" w:author="IQTIG" w:date="2020-04-28T19:39:00Z">
              <w:r w:rsidR="00F41129">
                <w:rPr>
                  <w:szCs w:val="18"/>
                </w:rPr>
                <w:delText>162</w:delText>
              </w:r>
            </w:del>
            <w:ins w:id="397" w:author="IQTIG" w:date="2020-04-28T19:39:00Z">
              <w:r>
                <w:rPr>
                  <w:szCs w:val="18"/>
                </w:rPr>
                <w:t>151</w:t>
              </w:r>
            </w:ins>
          </w:p>
        </w:tc>
        <w:tc>
          <w:tcPr>
            <w:tcW w:w="548" w:type="pct"/>
          </w:tcPr>
          <w:p w14:paraId="46983873" w14:textId="0DA6D4D7" w:rsidR="00BA23B7" w:rsidRPr="001E2092" w:rsidRDefault="00784CD0" w:rsidP="009E6F3B">
            <w:pPr>
              <w:pStyle w:val="Tabellentext"/>
              <w:jc w:val="right"/>
              <w:rPr>
                <w:szCs w:val="18"/>
              </w:rPr>
            </w:pPr>
            <w:r>
              <w:rPr>
                <w:szCs w:val="18"/>
              </w:rPr>
              <w:t>-</w:t>
            </w:r>
            <w:del w:id="398" w:author="IQTIG" w:date="2020-04-28T19:39:00Z">
              <w:r w:rsidR="00F41129">
                <w:rPr>
                  <w:szCs w:val="18"/>
                </w:rPr>
                <w:delText>1,573</w:delText>
              </w:r>
            </w:del>
            <w:ins w:id="399" w:author="IQTIG" w:date="2020-04-28T19:39:00Z">
              <w:r>
                <w:rPr>
                  <w:szCs w:val="18"/>
                </w:rPr>
                <w:t>2,119</w:t>
              </w:r>
            </w:ins>
          </w:p>
        </w:tc>
        <w:tc>
          <w:tcPr>
            <w:tcW w:w="468" w:type="pct"/>
          </w:tcPr>
          <w:p w14:paraId="58BA7376" w14:textId="54400443" w:rsidR="00BA23B7" w:rsidRPr="001E2092" w:rsidRDefault="00784CD0" w:rsidP="004D14B9">
            <w:pPr>
              <w:pStyle w:val="Tabellentext"/>
              <w:ind w:left="6"/>
              <w:jc w:val="right"/>
              <w:rPr>
                <w:szCs w:val="18"/>
              </w:rPr>
            </w:pPr>
            <w:r>
              <w:rPr>
                <w:szCs w:val="18"/>
              </w:rPr>
              <w:t>0,</w:t>
            </w:r>
            <w:del w:id="400" w:author="IQTIG" w:date="2020-04-28T19:39:00Z">
              <w:r w:rsidR="00F41129">
                <w:rPr>
                  <w:szCs w:val="18"/>
                </w:rPr>
                <w:delText>775</w:delText>
              </w:r>
            </w:del>
            <w:ins w:id="401" w:author="IQTIG" w:date="2020-04-28T19:39:00Z">
              <w:r>
                <w:rPr>
                  <w:szCs w:val="18"/>
                </w:rPr>
                <w:t>726</w:t>
              </w:r>
            </w:ins>
          </w:p>
        </w:tc>
        <w:tc>
          <w:tcPr>
            <w:tcW w:w="1172" w:type="pct"/>
          </w:tcPr>
          <w:p w14:paraId="03EC4DFD" w14:textId="36F0551C" w:rsidR="00BA23B7" w:rsidRPr="001E2092" w:rsidRDefault="00784CD0" w:rsidP="005521DD">
            <w:pPr>
              <w:pStyle w:val="Tabellentext"/>
              <w:ind w:left="-6"/>
              <w:jc w:val="right"/>
              <w:rPr>
                <w:szCs w:val="18"/>
              </w:rPr>
            </w:pPr>
            <w:r>
              <w:rPr>
                <w:szCs w:val="18"/>
              </w:rPr>
              <w:t>0,</w:t>
            </w:r>
            <w:del w:id="402" w:author="IQTIG" w:date="2020-04-28T19:39:00Z">
              <w:r w:rsidR="00F41129">
                <w:rPr>
                  <w:szCs w:val="18"/>
                </w:rPr>
                <w:delText>569 - 1,074</w:delText>
              </w:r>
            </w:del>
            <w:ins w:id="403" w:author="IQTIG" w:date="2020-04-28T19:39:00Z">
              <w:r>
                <w:rPr>
                  <w:szCs w:val="18"/>
                </w:rPr>
                <w:t>543 - 0,983</w:t>
              </w:r>
            </w:ins>
          </w:p>
        </w:tc>
      </w:tr>
      <w:tr w:rsidR="00BA23B7" w:rsidRPr="00743DF3" w14:paraId="401ECF4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9EF3F80" w14:textId="77777777" w:rsidR="00BA23B7" w:rsidRPr="001E2092" w:rsidRDefault="00784CD0" w:rsidP="00C25810">
            <w:pPr>
              <w:pStyle w:val="Tabellentext"/>
              <w:rPr>
                <w:szCs w:val="18"/>
              </w:rPr>
            </w:pPr>
            <w:r>
              <w:rPr>
                <w:szCs w:val="18"/>
              </w:rPr>
              <w:t xml:space="preserve">Interaktion: Gehstrecke und Gehhilfen -  </w:t>
            </w:r>
            <w:r>
              <w:rPr>
                <w:szCs w:val="18"/>
              </w:rPr>
              <w:br/>
            </w:r>
            <w:r>
              <w:rPr>
                <w:szCs w:val="18"/>
              </w:rPr>
              <w:lastRenderedPageBreak/>
              <w:t xml:space="preserve"> Gehstrecke 50m mit Unterarmgehstützen/Gehstock</w:t>
            </w:r>
          </w:p>
        </w:tc>
        <w:tc>
          <w:tcPr>
            <w:tcW w:w="1013" w:type="pct"/>
          </w:tcPr>
          <w:p w14:paraId="6A63FD78" w14:textId="3CFDD3B0" w:rsidR="00BA23B7" w:rsidRPr="001E2092" w:rsidRDefault="00784CD0" w:rsidP="009E6F3B">
            <w:pPr>
              <w:pStyle w:val="Tabellentext"/>
              <w:jc w:val="right"/>
              <w:rPr>
                <w:szCs w:val="18"/>
              </w:rPr>
            </w:pPr>
            <w:r>
              <w:rPr>
                <w:szCs w:val="18"/>
              </w:rPr>
              <w:lastRenderedPageBreak/>
              <w:t>-0,</w:t>
            </w:r>
            <w:del w:id="404" w:author="IQTIG" w:date="2020-04-28T19:39:00Z">
              <w:r w:rsidR="00F41129">
                <w:rPr>
                  <w:szCs w:val="18"/>
                </w:rPr>
                <w:delText>521680228248706</w:delText>
              </w:r>
            </w:del>
            <w:ins w:id="405" w:author="IQTIG" w:date="2020-04-28T19:39:00Z">
              <w:r>
                <w:rPr>
                  <w:szCs w:val="18"/>
                </w:rPr>
                <w:t>562825144286216</w:t>
              </w:r>
            </w:ins>
          </w:p>
        </w:tc>
        <w:tc>
          <w:tcPr>
            <w:tcW w:w="390" w:type="pct"/>
          </w:tcPr>
          <w:p w14:paraId="18FFDB0F" w14:textId="70AEC979" w:rsidR="00BA23B7" w:rsidRPr="001E2092" w:rsidRDefault="00784CD0" w:rsidP="004D14B9">
            <w:pPr>
              <w:pStyle w:val="Tabellentext"/>
              <w:ind w:left="0"/>
              <w:jc w:val="right"/>
              <w:rPr>
                <w:szCs w:val="18"/>
              </w:rPr>
            </w:pPr>
            <w:r>
              <w:rPr>
                <w:szCs w:val="18"/>
              </w:rPr>
              <w:t>0,</w:t>
            </w:r>
            <w:del w:id="406" w:author="IQTIG" w:date="2020-04-28T19:39:00Z">
              <w:r w:rsidR="00F41129">
                <w:rPr>
                  <w:szCs w:val="18"/>
                </w:rPr>
                <w:delText>165</w:delText>
              </w:r>
            </w:del>
            <w:ins w:id="407" w:author="IQTIG" w:date="2020-04-28T19:39:00Z">
              <w:r>
                <w:rPr>
                  <w:szCs w:val="18"/>
                </w:rPr>
                <w:t>153</w:t>
              </w:r>
            </w:ins>
          </w:p>
        </w:tc>
        <w:tc>
          <w:tcPr>
            <w:tcW w:w="548" w:type="pct"/>
          </w:tcPr>
          <w:p w14:paraId="2A838898" w14:textId="7C740C2F" w:rsidR="00BA23B7" w:rsidRPr="001E2092" w:rsidRDefault="00784CD0" w:rsidP="009E6F3B">
            <w:pPr>
              <w:pStyle w:val="Tabellentext"/>
              <w:jc w:val="right"/>
              <w:rPr>
                <w:szCs w:val="18"/>
              </w:rPr>
            </w:pPr>
            <w:r>
              <w:rPr>
                <w:szCs w:val="18"/>
              </w:rPr>
              <w:t>-3,</w:t>
            </w:r>
            <w:del w:id="408" w:author="IQTIG" w:date="2020-04-28T19:39:00Z">
              <w:r w:rsidR="00F41129">
                <w:rPr>
                  <w:szCs w:val="18"/>
                </w:rPr>
                <w:delText>161</w:delText>
              </w:r>
            </w:del>
            <w:ins w:id="409" w:author="IQTIG" w:date="2020-04-28T19:39:00Z">
              <w:r>
                <w:rPr>
                  <w:szCs w:val="18"/>
                </w:rPr>
                <w:t>668</w:t>
              </w:r>
            </w:ins>
          </w:p>
        </w:tc>
        <w:tc>
          <w:tcPr>
            <w:tcW w:w="468" w:type="pct"/>
          </w:tcPr>
          <w:p w14:paraId="131C0743" w14:textId="0B045034" w:rsidR="00BA23B7" w:rsidRPr="001E2092" w:rsidRDefault="00784CD0" w:rsidP="004D14B9">
            <w:pPr>
              <w:pStyle w:val="Tabellentext"/>
              <w:ind w:left="6"/>
              <w:jc w:val="right"/>
              <w:rPr>
                <w:szCs w:val="18"/>
              </w:rPr>
            </w:pPr>
            <w:r>
              <w:rPr>
                <w:szCs w:val="18"/>
              </w:rPr>
              <w:t>0,</w:t>
            </w:r>
            <w:del w:id="410" w:author="IQTIG" w:date="2020-04-28T19:39:00Z">
              <w:r w:rsidR="00F41129">
                <w:rPr>
                  <w:szCs w:val="18"/>
                </w:rPr>
                <w:delText>594</w:delText>
              </w:r>
            </w:del>
            <w:ins w:id="411" w:author="IQTIG" w:date="2020-04-28T19:39:00Z">
              <w:r>
                <w:rPr>
                  <w:szCs w:val="18"/>
                </w:rPr>
                <w:t>570</w:t>
              </w:r>
            </w:ins>
          </w:p>
        </w:tc>
        <w:tc>
          <w:tcPr>
            <w:tcW w:w="1172" w:type="pct"/>
          </w:tcPr>
          <w:p w14:paraId="354F593A" w14:textId="00CD882C" w:rsidR="00BA23B7" w:rsidRPr="001E2092" w:rsidRDefault="00784CD0" w:rsidP="005521DD">
            <w:pPr>
              <w:pStyle w:val="Tabellentext"/>
              <w:ind w:left="-6"/>
              <w:jc w:val="right"/>
              <w:rPr>
                <w:szCs w:val="18"/>
              </w:rPr>
            </w:pPr>
            <w:r>
              <w:rPr>
                <w:szCs w:val="18"/>
              </w:rPr>
              <w:t>0,</w:t>
            </w:r>
            <w:del w:id="412" w:author="IQTIG" w:date="2020-04-28T19:39:00Z">
              <w:r w:rsidR="00F41129">
                <w:rPr>
                  <w:szCs w:val="18"/>
                </w:rPr>
                <w:delText>433</w:delText>
              </w:r>
            </w:del>
            <w:ins w:id="413" w:author="IQTIG" w:date="2020-04-28T19:39:00Z">
              <w:r>
                <w:rPr>
                  <w:szCs w:val="18"/>
                </w:rPr>
                <w:t>424</w:t>
              </w:r>
            </w:ins>
            <w:r>
              <w:rPr>
                <w:szCs w:val="18"/>
              </w:rPr>
              <w:t xml:space="preserve"> - 0,</w:t>
            </w:r>
            <w:del w:id="414" w:author="IQTIG" w:date="2020-04-28T19:39:00Z">
              <w:r w:rsidR="00F41129">
                <w:rPr>
                  <w:szCs w:val="18"/>
                </w:rPr>
                <w:delText>827</w:delText>
              </w:r>
            </w:del>
            <w:ins w:id="415" w:author="IQTIG" w:date="2020-04-28T19:39:00Z">
              <w:r>
                <w:rPr>
                  <w:szCs w:val="18"/>
                </w:rPr>
                <w:t>775</w:t>
              </w:r>
            </w:ins>
          </w:p>
        </w:tc>
      </w:tr>
      <w:tr w:rsidR="00BA23B7" w:rsidRPr="00743DF3" w14:paraId="5B6C64E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9029C06" w14:textId="77777777" w:rsidR="00BA23B7" w:rsidRPr="001E2092" w:rsidRDefault="00784CD0" w:rsidP="00C25810">
            <w:pPr>
              <w:pStyle w:val="Tabellentext"/>
              <w:rPr>
                <w:szCs w:val="18"/>
              </w:rPr>
            </w:pPr>
            <w:r>
              <w:rPr>
                <w:szCs w:val="18"/>
              </w:rPr>
              <w:t xml:space="preserve">Interaktion: Gehstrecke und Gehhilfen -  </w:t>
            </w:r>
            <w:r>
              <w:rPr>
                <w:szCs w:val="18"/>
              </w:rPr>
              <w:br/>
              <w:t xml:space="preserve"> Gehen am Stück bis 500m möglich mit Rollator/Gehbock</w:t>
            </w:r>
          </w:p>
        </w:tc>
        <w:tc>
          <w:tcPr>
            <w:tcW w:w="1013" w:type="pct"/>
          </w:tcPr>
          <w:p w14:paraId="74288C16" w14:textId="67EDA36C" w:rsidR="00BA23B7" w:rsidRPr="001E2092" w:rsidRDefault="00784CD0" w:rsidP="009E6F3B">
            <w:pPr>
              <w:pStyle w:val="Tabellentext"/>
              <w:jc w:val="right"/>
              <w:rPr>
                <w:szCs w:val="18"/>
              </w:rPr>
            </w:pPr>
            <w:r>
              <w:rPr>
                <w:szCs w:val="18"/>
              </w:rPr>
              <w:t>-0,</w:t>
            </w:r>
            <w:del w:id="416" w:author="IQTIG" w:date="2020-04-28T19:39:00Z">
              <w:r w:rsidR="00F41129">
                <w:rPr>
                  <w:szCs w:val="18"/>
                </w:rPr>
                <w:delText>352642691729766</w:delText>
              </w:r>
            </w:del>
            <w:ins w:id="417" w:author="IQTIG" w:date="2020-04-28T19:39:00Z">
              <w:r>
                <w:rPr>
                  <w:szCs w:val="18"/>
                </w:rPr>
                <w:t>625369951044424</w:t>
              </w:r>
            </w:ins>
          </w:p>
        </w:tc>
        <w:tc>
          <w:tcPr>
            <w:tcW w:w="390" w:type="pct"/>
          </w:tcPr>
          <w:p w14:paraId="52931636" w14:textId="22A36338" w:rsidR="00BA23B7" w:rsidRPr="001E2092" w:rsidRDefault="00784CD0" w:rsidP="004D14B9">
            <w:pPr>
              <w:pStyle w:val="Tabellentext"/>
              <w:ind w:left="0"/>
              <w:jc w:val="right"/>
              <w:rPr>
                <w:szCs w:val="18"/>
              </w:rPr>
            </w:pPr>
            <w:r>
              <w:rPr>
                <w:szCs w:val="18"/>
              </w:rPr>
              <w:t>0,</w:t>
            </w:r>
            <w:del w:id="418" w:author="IQTIG" w:date="2020-04-28T19:39:00Z">
              <w:r w:rsidR="00F41129">
                <w:rPr>
                  <w:szCs w:val="18"/>
                </w:rPr>
                <w:delText>147</w:delText>
              </w:r>
            </w:del>
            <w:ins w:id="419" w:author="IQTIG" w:date="2020-04-28T19:39:00Z">
              <w:r>
                <w:rPr>
                  <w:szCs w:val="18"/>
                </w:rPr>
                <w:t>115</w:t>
              </w:r>
            </w:ins>
          </w:p>
        </w:tc>
        <w:tc>
          <w:tcPr>
            <w:tcW w:w="548" w:type="pct"/>
          </w:tcPr>
          <w:p w14:paraId="6FC7F6F2" w14:textId="71221962" w:rsidR="00BA23B7" w:rsidRPr="001E2092" w:rsidRDefault="00784CD0" w:rsidP="009E6F3B">
            <w:pPr>
              <w:pStyle w:val="Tabellentext"/>
              <w:jc w:val="right"/>
              <w:rPr>
                <w:szCs w:val="18"/>
              </w:rPr>
            </w:pPr>
            <w:r>
              <w:rPr>
                <w:szCs w:val="18"/>
              </w:rPr>
              <w:t>-</w:t>
            </w:r>
            <w:del w:id="420" w:author="IQTIG" w:date="2020-04-28T19:39:00Z">
              <w:r w:rsidR="00F41129">
                <w:rPr>
                  <w:szCs w:val="18"/>
                </w:rPr>
                <w:delText>2,403</w:delText>
              </w:r>
            </w:del>
            <w:ins w:id="421" w:author="IQTIG" w:date="2020-04-28T19:39:00Z">
              <w:r>
                <w:rPr>
                  <w:szCs w:val="18"/>
                </w:rPr>
                <w:t>5,439</w:t>
              </w:r>
            </w:ins>
          </w:p>
        </w:tc>
        <w:tc>
          <w:tcPr>
            <w:tcW w:w="468" w:type="pct"/>
          </w:tcPr>
          <w:p w14:paraId="6559A03E" w14:textId="4434ADBA" w:rsidR="00BA23B7" w:rsidRPr="001E2092" w:rsidRDefault="00784CD0" w:rsidP="004D14B9">
            <w:pPr>
              <w:pStyle w:val="Tabellentext"/>
              <w:ind w:left="6"/>
              <w:jc w:val="right"/>
              <w:rPr>
                <w:szCs w:val="18"/>
              </w:rPr>
            </w:pPr>
            <w:r>
              <w:rPr>
                <w:szCs w:val="18"/>
              </w:rPr>
              <w:t>0,</w:t>
            </w:r>
            <w:del w:id="422" w:author="IQTIG" w:date="2020-04-28T19:39:00Z">
              <w:r w:rsidR="00F41129">
                <w:rPr>
                  <w:szCs w:val="18"/>
                </w:rPr>
                <w:delText>703</w:delText>
              </w:r>
            </w:del>
            <w:ins w:id="423" w:author="IQTIG" w:date="2020-04-28T19:39:00Z">
              <w:r>
                <w:rPr>
                  <w:szCs w:val="18"/>
                </w:rPr>
                <w:t>535</w:t>
              </w:r>
            </w:ins>
          </w:p>
        </w:tc>
        <w:tc>
          <w:tcPr>
            <w:tcW w:w="1172" w:type="pct"/>
          </w:tcPr>
          <w:p w14:paraId="3A654DF4" w14:textId="078CA22B" w:rsidR="00BA23B7" w:rsidRPr="001E2092" w:rsidRDefault="00784CD0" w:rsidP="005521DD">
            <w:pPr>
              <w:pStyle w:val="Tabellentext"/>
              <w:ind w:left="-6"/>
              <w:jc w:val="right"/>
              <w:rPr>
                <w:szCs w:val="18"/>
              </w:rPr>
            </w:pPr>
            <w:r>
              <w:rPr>
                <w:szCs w:val="18"/>
              </w:rPr>
              <w:t>0,</w:t>
            </w:r>
            <w:del w:id="424" w:author="IQTIG" w:date="2020-04-28T19:39:00Z">
              <w:r w:rsidR="00F41129">
                <w:rPr>
                  <w:szCs w:val="18"/>
                </w:rPr>
                <w:delText>530</w:delText>
              </w:r>
            </w:del>
            <w:ins w:id="425" w:author="IQTIG" w:date="2020-04-28T19:39:00Z">
              <w:r>
                <w:rPr>
                  <w:szCs w:val="18"/>
                </w:rPr>
                <w:t>428</w:t>
              </w:r>
            </w:ins>
            <w:r>
              <w:rPr>
                <w:szCs w:val="18"/>
              </w:rPr>
              <w:t xml:space="preserve"> - 0,</w:t>
            </w:r>
            <w:del w:id="426" w:author="IQTIG" w:date="2020-04-28T19:39:00Z">
              <w:r w:rsidR="00F41129">
                <w:rPr>
                  <w:szCs w:val="18"/>
                </w:rPr>
                <w:delText>942</w:delText>
              </w:r>
            </w:del>
            <w:ins w:id="427" w:author="IQTIG" w:date="2020-04-28T19:39:00Z">
              <w:r>
                <w:rPr>
                  <w:szCs w:val="18"/>
                </w:rPr>
                <w:t>672</w:t>
              </w:r>
            </w:ins>
          </w:p>
        </w:tc>
      </w:tr>
      <w:tr w:rsidR="00BA23B7" w:rsidRPr="00743DF3" w14:paraId="527D713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867D4E5" w14:textId="77777777" w:rsidR="00BA23B7" w:rsidRPr="001E2092" w:rsidRDefault="00784CD0" w:rsidP="00C25810">
            <w:pPr>
              <w:pStyle w:val="Tabellentext"/>
              <w:rPr>
                <w:szCs w:val="18"/>
              </w:rPr>
            </w:pPr>
            <w:r>
              <w:rPr>
                <w:szCs w:val="18"/>
              </w:rPr>
              <w:t xml:space="preserve">Interaktion: Gehstrecke und Gehhilfen -  </w:t>
            </w:r>
            <w:r>
              <w:rPr>
                <w:szCs w:val="18"/>
              </w:rPr>
              <w:br/>
              <w:t xml:space="preserve"> Gehstrecke 50m mit Rollator/Gehbock</w:t>
            </w:r>
          </w:p>
        </w:tc>
        <w:tc>
          <w:tcPr>
            <w:tcW w:w="1013" w:type="pct"/>
          </w:tcPr>
          <w:p w14:paraId="725F535E" w14:textId="3935EF10" w:rsidR="00BA23B7" w:rsidRPr="001E2092" w:rsidRDefault="00784CD0" w:rsidP="009E6F3B">
            <w:pPr>
              <w:pStyle w:val="Tabellentext"/>
              <w:jc w:val="right"/>
              <w:rPr>
                <w:szCs w:val="18"/>
              </w:rPr>
            </w:pPr>
            <w:r>
              <w:rPr>
                <w:szCs w:val="18"/>
              </w:rPr>
              <w:t>-0,</w:t>
            </w:r>
            <w:del w:id="428" w:author="IQTIG" w:date="2020-04-28T19:39:00Z">
              <w:r w:rsidR="00F41129">
                <w:rPr>
                  <w:szCs w:val="18"/>
                </w:rPr>
                <w:delText>573418296853566</w:delText>
              </w:r>
            </w:del>
            <w:ins w:id="429" w:author="IQTIG" w:date="2020-04-28T19:39:00Z">
              <w:r>
                <w:rPr>
                  <w:szCs w:val="18"/>
                </w:rPr>
                <w:t>872421466502938</w:t>
              </w:r>
            </w:ins>
          </w:p>
        </w:tc>
        <w:tc>
          <w:tcPr>
            <w:tcW w:w="390" w:type="pct"/>
          </w:tcPr>
          <w:p w14:paraId="4E0E38DB" w14:textId="65210F6D" w:rsidR="00BA23B7" w:rsidRPr="001E2092" w:rsidRDefault="00784CD0" w:rsidP="004D14B9">
            <w:pPr>
              <w:pStyle w:val="Tabellentext"/>
              <w:ind w:left="0"/>
              <w:jc w:val="right"/>
              <w:rPr>
                <w:szCs w:val="18"/>
              </w:rPr>
            </w:pPr>
            <w:r>
              <w:rPr>
                <w:szCs w:val="18"/>
              </w:rPr>
              <w:t>0,</w:t>
            </w:r>
            <w:del w:id="430" w:author="IQTIG" w:date="2020-04-28T19:39:00Z">
              <w:r w:rsidR="00F41129">
                <w:rPr>
                  <w:szCs w:val="18"/>
                </w:rPr>
                <w:delText>147</w:delText>
              </w:r>
            </w:del>
            <w:ins w:id="431" w:author="IQTIG" w:date="2020-04-28T19:39:00Z">
              <w:r>
                <w:rPr>
                  <w:szCs w:val="18"/>
                </w:rPr>
                <w:t>114</w:t>
              </w:r>
            </w:ins>
          </w:p>
        </w:tc>
        <w:tc>
          <w:tcPr>
            <w:tcW w:w="548" w:type="pct"/>
          </w:tcPr>
          <w:p w14:paraId="12A7FF34" w14:textId="4059C7E7" w:rsidR="00BA23B7" w:rsidRPr="001E2092" w:rsidRDefault="00784CD0" w:rsidP="009E6F3B">
            <w:pPr>
              <w:pStyle w:val="Tabellentext"/>
              <w:jc w:val="right"/>
              <w:rPr>
                <w:szCs w:val="18"/>
              </w:rPr>
            </w:pPr>
            <w:r>
              <w:rPr>
                <w:szCs w:val="18"/>
              </w:rPr>
              <w:t>-</w:t>
            </w:r>
            <w:del w:id="432" w:author="IQTIG" w:date="2020-04-28T19:39:00Z">
              <w:r w:rsidR="00F41129">
                <w:rPr>
                  <w:szCs w:val="18"/>
                </w:rPr>
                <w:delText>3,896</w:delText>
              </w:r>
            </w:del>
            <w:ins w:id="433" w:author="IQTIG" w:date="2020-04-28T19:39:00Z">
              <w:r>
                <w:rPr>
                  <w:szCs w:val="18"/>
                </w:rPr>
                <w:t>7,633</w:t>
              </w:r>
            </w:ins>
          </w:p>
        </w:tc>
        <w:tc>
          <w:tcPr>
            <w:tcW w:w="468" w:type="pct"/>
          </w:tcPr>
          <w:p w14:paraId="51F638F8" w14:textId="4F56B3B2" w:rsidR="00BA23B7" w:rsidRPr="001E2092" w:rsidRDefault="00784CD0" w:rsidP="004D14B9">
            <w:pPr>
              <w:pStyle w:val="Tabellentext"/>
              <w:ind w:left="6"/>
              <w:jc w:val="right"/>
              <w:rPr>
                <w:szCs w:val="18"/>
              </w:rPr>
            </w:pPr>
            <w:r>
              <w:rPr>
                <w:szCs w:val="18"/>
              </w:rPr>
              <w:t>0,</w:t>
            </w:r>
            <w:del w:id="434" w:author="IQTIG" w:date="2020-04-28T19:39:00Z">
              <w:r w:rsidR="00F41129">
                <w:rPr>
                  <w:szCs w:val="18"/>
                </w:rPr>
                <w:delText>564</w:delText>
              </w:r>
            </w:del>
            <w:ins w:id="435" w:author="IQTIG" w:date="2020-04-28T19:39:00Z">
              <w:r>
                <w:rPr>
                  <w:szCs w:val="18"/>
                </w:rPr>
                <w:t>418</w:t>
              </w:r>
            </w:ins>
          </w:p>
        </w:tc>
        <w:tc>
          <w:tcPr>
            <w:tcW w:w="1172" w:type="pct"/>
          </w:tcPr>
          <w:p w14:paraId="6DF45C15" w14:textId="32318D2C" w:rsidR="00BA23B7" w:rsidRPr="001E2092" w:rsidRDefault="00784CD0" w:rsidP="005521DD">
            <w:pPr>
              <w:pStyle w:val="Tabellentext"/>
              <w:ind w:left="-6"/>
              <w:jc w:val="right"/>
              <w:rPr>
                <w:szCs w:val="18"/>
              </w:rPr>
            </w:pPr>
            <w:r>
              <w:rPr>
                <w:szCs w:val="18"/>
              </w:rPr>
              <w:t>0,</w:t>
            </w:r>
            <w:del w:id="436" w:author="IQTIG" w:date="2020-04-28T19:39:00Z">
              <w:r w:rsidR="00F41129">
                <w:rPr>
                  <w:szCs w:val="18"/>
                </w:rPr>
                <w:delText>424</w:delText>
              </w:r>
            </w:del>
            <w:ins w:id="437" w:author="IQTIG" w:date="2020-04-28T19:39:00Z">
              <w:r>
                <w:rPr>
                  <w:szCs w:val="18"/>
                </w:rPr>
                <w:t>335</w:t>
              </w:r>
            </w:ins>
            <w:r>
              <w:rPr>
                <w:szCs w:val="18"/>
              </w:rPr>
              <w:t xml:space="preserve"> - 0,</w:t>
            </w:r>
            <w:del w:id="438" w:author="IQTIG" w:date="2020-04-28T19:39:00Z">
              <w:r w:rsidR="00F41129">
                <w:rPr>
                  <w:szCs w:val="18"/>
                </w:rPr>
                <w:delText>756</w:delText>
              </w:r>
            </w:del>
            <w:ins w:id="439" w:author="IQTIG" w:date="2020-04-28T19:39:00Z">
              <w:r>
                <w:rPr>
                  <w:szCs w:val="18"/>
                </w:rPr>
                <w:t>524</w:t>
              </w:r>
            </w:ins>
          </w:p>
        </w:tc>
      </w:tr>
      <w:tr w:rsidR="00BA23B7" w:rsidRPr="00743DF3" w14:paraId="5A1B095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16E024F" w14:textId="77777777" w:rsidR="00BA23B7" w:rsidRPr="001E2092" w:rsidRDefault="00784CD0" w:rsidP="00C25810">
            <w:pPr>
              <w:pStyle w:val="Tabellentext"/>
              <w:rPr>
                <w:szCs w:val="18"/>
              </w:rPr>
            </w:pPr>
            <w:r>
              <w:rPr>
                <w:szCs w:val="18"/>
              </w:rPr>
              <w:t xml:space="preserve">Interaktion: Alter und Gehstrecke -  </w:t>
            </w:r>
            <w:r>
              <w:rPr>
                <w:szCs w:val="18"/>
              </w:rPr>
              <w:br/>
              <w:t xml:space="preserve"> Altersrisiko pro Jahr Abweichung vom Durchschnittsalter (78 Jahre) wenn Gehen am Stück bis 500m möglich -  </w:t>
            </w:r>
            <w:r>
              <w:rPr>
                <w:szCs w:val="18"/>
              </w:rPr>
              <w:br/>
              <w:t xml:space="preserve"> linear zwischen 50 und 95 Jahren</w:t>
            </w:r>
          </w:p>
        </w:tc>
        <w:tc>
          <w:tcPr>
            <w:tcW w:w="1013" w:type="pct"/>
          </w:tcPr>
          <w:p w14:paraId="645B5FAC" w14:textId="3201A0A2" w:rsidR="00BA23B7" w:rsidRPr="001E2092" w:rsidRDefault="00784CD0" w:rsidP="009E6F3B">
            <w:pPr>
              <w:pStyle w:val="Tabellentext"/>
              <w:jc w:val="right"/>
              <w:rPr>
                <w:szCs w:val="18"/>
              </w:rPr>
            </w:pPr>
            <w:r>
              <w:rPr>
                <w:szCs w:val="18"/>
              </w:rPr>
              <w:t>-0,</w:t>
            </w:r>
            <w:del w:id="440" w:author="IQTIG" w:date="2020-04-28T19:39:00Z">
              <w:r w:rsidR="00F41129">
                <w:rPr>
                  <w:szCs w:val="18"/>
                </w:rPr>
                <w:delText>025300277581951</w:delText>
              </w:r>
            </w:del>
            <w:ins w:id="441" w:author="IQTIG" w:date="2020-04-28T19:39:00Z">
              <w:r>
                <w:rPr>
                  <w:szCs w:val="18"/>
                </w:rPr>
                <w:t>021771375034298</w:t>
              </w:r>
            </w:ins>
          </w:p>
        </w:tc>
        <w:tc>
          <w:tcPr>
            <w:tcW w:w="390" w:type="pct"/>
          </w:tcPr>
          <w:p w14:paraId="2072348F" w14:textId="77777777" w:rsidR="00BA23B7" w:rsidRPr="001E2092" w:rsidRDefault="00784CD0" w:rsidP="004D14B9">
            <w:pPr>
              <w:pStyle w:val="Tabellentext"/>
              <w:ind w:left="0"/>
              <w:jc w:val="right"/>
              <w:rPr>
                <w:szCs w:val="18"/>
              </w:rPr>
            </w:pPr>
            <w:r>
              <w:rPr>
                <w:szCs w:val="18"/>
              </w:rPr>
              <w:t>0,004</w:t>
            </w:r>
          </w:p>
        </w:tc>
        <w:tc>
          <w:tcPr>
            <w:tcW w:w="548" w:type="pct"/>
          </w:tcPr>
          <w:p w14:paraId="58571B14" w14:textId="037C43EB" w:rsidR="00BA23B7" w:rsidRPr="001E2092" w:rsidRDefault="00784CD0" w:rsidP="009E6F3B">
            <w:pPr>
              <w:pStyle w:val="Tabellentext"/>
              <w:jc w:val="right"/>
              <w:rPr>
                <w:szCs w:val="18"/>
              </w:rPr>
            </w:pPr>
            <w:r>
              <w:rPr>
                <w:szCs w:val="18"/>
              </w:rPr>
              <w:t>-</w:t>
            </w:r>
            <w:del w:id="442" w:author="IQTIG" w:date="2020-04-28T19:39:00Z">
              <w:r w:rsidR="00F41129">
                <w:rPr>
                  <w:szCs w:val="18"/>
                </w:rPr>
                <w:delText>6,154</w:delText>
              </w:r>
            </w:del>
            <w:ins w:id="443" w:author="IQTIG" w:date="2020-04-28T19:39:00Z">
              <w:r>
                <w:rPr>
                  <w:szCs w:val="18"/>
                </w:rPr>
                <w:t>5,297</w:t>
              </w:r>
            </w:ins>
          </w:p>
        </w:tc>
        <w:tc>
          <w:tcPr>
            <w:tcW w:w="468" w:type="pct"/>
          </w:tcPr>
          <w:p w14:paraId="20B6B2E6" w14:textId="51463269" w:rsidR="00BA23B7" w:rsidRPr="001E2092" w:rsidRDefault="00784CD0" w:rsidP="004D14B9">
            <w:pPr>
              <w:pStyle w:val="Tabellentext"/>
              <w:ind w:left="6"/>
              <w:jc w:val="right"/>
              <w:rPr>
                <w:szCs w:val="18"/>
              </w:rPr>
            </w:pPr>
            <w:r>
              <w:rPr>
                <w:szCs w:val="18"/>
              </w:rPr>
              <w:t>0,</w:t>
            </w:r>
            <w:del w:id="444" w:author="IQTIG" w:date="2020-04-28T19:39:00Z">
              <w:r w:rsidR="00F41129">
                <w:rPr>
                  <w:szCs w:val="18"/>
                </w:rPr>
                <w:delText>975</w:delText>
              </w:r>
            </w:del>
            <w:ins w:id="445" w:author="IQTIG" w:date="2020-04-28T19:39:00Z">
              <w:r>
                <w:rPr>
                  <w:szCs w:val="18"/>
                </w:rPr>
                <w:t>978</w:t>
              </w:r>
            </w:ins>
          </w:p>
        </w:tc>
        <w:tc>
          <w:tcPr>
            <w:tcW w:w="1172" w:type="pct"/>
          </w:tcPr>
          <w:p w14:paraId="1BF9D2DC" w14:textId="25D93FC7" w:rsidR="00BA23B7" w:rsidRPr="001E2092" w:rsidRDefault="00784CD0" w:rsidP="005521DD">
            <w:pPr>
              <w:pStyle w:val="Tabellentext"/>
              <w:ind w:left="-6"/>
              <w:jc w:val="right"/>
              <w:rPr>
                <w:szCs w:val="18"/>
              </w:rPr>
            </w:pPr>
            <w:r>
              <w:rPr>
                <w:szCs w:val="18"/>
              </w:rPr>
              <w:t>0,</w:t>
            </w:r>
            <w:del w:id="446" w:author="IQTIG" w:date="2020-04-28T19:39:00Z">
              <w:r w:rsidR="00F41129">
                <w:rPr>
                  <w:szCs w:val="18"/>
                </w:rPr>
                <w:delText>967</w:delText>
              </w:r>
            </w:del>
            <w:ins w:id="447" w:author="IQTIG" w:date="2020-04-28T19:39:00Z">
              <w:r>
                <w:rPr>
                  <w:szCs w:val="18"/>
                </w:rPr>
                <w:t>971</w:t>
              </w:r>
            </w:ins>
            <w:r>
              <w:rPr>
                <w:szCs w:val="18"/>
              </w:rPr>
              <w:t xml:space="preserve"> - 0,</w:t>
            </w:r>
            <w:del w:id="448" w:author="IQTIG" w:date="2020-04-28T19:39:00Z">
              <w:r w:rsidR="00F41129">
                <w:rPr>
                  <w:szCs w:val="18"/>
                </w:rPr>
                <w:delText>983</w:delText>
              </w:r>
            </w:del>
            <w:ins w:id="449" w:author="IQTIG" w:date="2020-04-28T19:39:00Z">
              <w:r>
                <w:rPr>
                  <w:szCs w:val="18"/>
                </w:rPr>
                <w:t>986</w:t>
              </w:r>
            </w:ins>
          </w:p>
        </w:tc>
      </w:tr>
      <w:tr w:rsidR="00BA23B7" w:rsidRPr="00743DF3" w14:paraId="172A765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A41B953" w14:textId="77777777" w:rsidR="00BA23B7" w:rsidRPr="001E2092" w:rsidRDefault="00784CD0" w:rsidP="00C25810">
            <w:pPr>
              <w:pStyle w:val="Tabellentext"/>
              <w:rPr>
                <w:szCs w:val="18"/>
              </w:rPr>
            </w:pPr>
            <w:r>
              <w:rPr>
                <w:szCs w:val="18"/>
              </w:rPr>
              <w:t xml:space="preserve">Interaktion: Alter und Gehstrecke -  </w:t>
            </w:r>
            <w:r>
              <w:rPr>
                <w:szCs w:val="18"/>
              </w:rPr>
              <w:br/>
              <w:t xml:space="preserve"> Altersrisiko pro Jahr Abweichung vom Durchschnittsalter (78 Jahre) wenn Gehstrecke 50m -  </w:t>
            </w:r>
            <w:r>
              <w:rPr>
                <w:szCs w:val="18"/>
              </w:rPr>
              <w:br/>
              <w:t xml:space="preserve"> linear zwischen 50 und 95 Jahren</w:t>
            </w:r>
          </w:p>
        </w:tc>
        <w:tc>
          <w:tcPr>
            <w:tcW w:w="1013" w:type="pct"/>
          </w:tcPr>
          <w:p w14:paraId="266F8EE1" w14:textId="1A708312" w:rsidR="00BA23B7" w:rsidRPr="001E2092" w:rsidRDefault="00784CD0" w:rsidP="009E6F3B">
            <w:pPr>
              <w:pStyle w:val="Tabellentext"/>
              <w:jc w:val="right"/>
              <w:rPr>
                <w:szCs w:val="18"/>
              </w:rPr>
            </w:pPr>
            <w:r>
              <w:rPr>
                <w:szCs w:val="18"/>
              </w:rPr>
              <w:t>-0,</w:t>
            </w:r>
            <w:del w:id="450" w:author="IQTIG" w:date="2020-04-28T19:39:00Z">
              <w:r w:rsidR="00F41129">
                <w:rPr>
                  <w:szCs w:val="18"/>
                </w:rPr>
                <w:delText>038083620913789</w:delText>
              </w:r>
            </w:del>
            <w:ins w:id="451" w:author="IQTIG" w:date="2020-04-28T19:39:00Z">
              <w:r>
                <w:rPr>
                  <w:szCs w:val="18"/>
                </w:rPr>
                <w:t>029168819099442</w:t>
              </w:r>
            </w:ins>
          </w:p>
        </w:tc>
        <w:tc>
          <w:tcPr>
            <w:tcW w:w="390" w:type="pct"/>
          </w:tcPr>
          <w:p w14:paraId="20C90C88" w14:textId="77777777" w:rsidR="00BA23B7" w:rsidRPr="001E2092" w:rsidRDefault="00784CD0" w:rsidP="004D14B9">
            <w:pPr>
              <w:pStyle w:val="Tabellentext"/>
              <w:ind w:left="0"/>
              <w:jc w:val="right"/>
              <w:rPr>
                <w:szCs w:val="18"/>
              </w:rPr>
            </w:pPr>
            <w:r>
              <w:rPr>
                <w:szCs w:val="18"/>
              </w:rPr>
              <w:t>0,004</w:t>
            </w:r>
          </w:p>
        </w:tc>
        <w:tc>
          <w:tcPr>
            <w:tcW w:w="548" w:type="pct"/>
          </w:tcPr>
          <w:p w14:paraId="5BF2791F" w14:textId="696111D8" w:rsidR="00BA23B7" w:rsidRPr="001E2092" w:rsidRDefault="00784CD0" w:rsidP="009E6F3B">
            <w:pPr>
              <w:pStyle w:val="Tabellentext"/>
              <w:jc w:val="right"/>
              <w:rPr>
                <w:szCs w:val="18"/>
              </w:rPr>
            </w:pPr>
            <w:r>
              <w:rPr>
                <w:szCs w:val="18"/>
              </w:rPr>
              <w:t>-</w:t>
            </w:r>
            <w:del w:id="452" w:author="IQTIG" w:date="2020-04-28T19:39:00Z">
              <w:r w:rsidR="00F41129">
                <w:rPr>
                  <w:szCs w:val="18"/>
                </w:rPr>
                <w:delText>9,672</w:delText>
              </w:r>
            </w:del>
            <w:ins w:id="453" w:author="IQTIG" w:date="2020-04-28T19:39:00Z">
              <w:r>
                <w:rPr>
                  <w:szCs w:val="18"/>
                </w:rPr>
                <w:t>7,521</w:t>
              </w:r>
            </w:ins>
          </w:p>
        </w:tc>
        <w:tc>
          <w:tcPr>
            <w:tcW w:w="468" w:type="pct"/>
          </w:tcPr>
          <w:p w14:paraId="001D918D" w14:textId="4BF6702C" w:rsidR="00BA23B7" w:rsidRPr="001E2092" w:rsidRDefault="00784CD0" w:rsidP="004D14B9">
            <w:pPr>
              <w:pStyle w:val="Tabellentext"/>
              <w:ind w:left="6"/>
              <w:jc w:val="right"/>
              <w:rPr>
                <w:szCs w:val="18"/>
              </w:rPr>
            </w:pPr>
            <w:r>
              <w:rPr>
                <w:szCs w:val="18"/>
              </w:rPr>
              <w:t>0,</w:t>
            </w:r>
            <w:del w:id="454" w:author="IQTIG" w:date="2020-04-28T19:39:00Z">
              <w:r w:rsidR="00F41129">
                <w:rPr>
                  <w:szCs w:val="18"/>
                </w:rPr>
                <w:delText>963</w:delText>
              </w:r>
            </w:del>
            <w:ins w:id="455" w:author="IQTIG" w:date="2020-04-28T19:39:00Z">
              <w:r>
                <w:rPr>
                  <w:szCs w:val="18"/>
                </w:rPr>
                <w:t>971</w:t>
              </w:r>
            </w:ins>
          </w:p>
        </w:tc>
        <w:tc>
          <w:tcPr>
            <w:tcW w:w="1172" w:type="pct"/>
          </w:tcPr>
          <w:p w14:paraId="0965884C" w14:textId="79E8650B" w:rsidR="00BA23B7" w:rsidRPr="001E2092" w:rsidRDefault="00784CD0" w:rsidP="005521DD">
            <w:pPr>
              <w:pStyle w:val="Tabellentext"/>
              <w:ind w:left="-6"/>
              <w:jc w:val="right"/>
              <w:rPr>
                <w:szCs w:val="18"/>
              </w:rPr>
            </w:pPr>
            <w:r>
              <w:rPr>
                <w:szCs w:val="18"/>
              </w:rPr>
              <w:t>0,</w:t>
            </w:r>
            <w:del w:id="456" w:author="IQTIG" w:date="2020-04-28T19:39:00Z">
              <w:r w:rsidR="00F41129">
                <w:rPr>
                  <w:szCs w:val="18"/>
                </w:rPr>
                <w:delText>955</w:delText>
              </w:r>
            </w:del>
            <w:ins w:id="457" w:author="IQTIG" w:date="2020-04-28T19:39:00Z">
              <w:r>
                <w:rPr>
                  <w:szCs w:val="18"/>
                </w:rPr>
                <w:t>964</w:t>
              </w:r>
            </w:ins>
            <w:r>
              <w:rPr>
                <w:szCs w:val="18"/>
              </w:rPr>
              <w:t xml:space="preserve"> - 0,</w:t>
            </w:r>
            <w:del w:id="458" w:author="IQTIG" w:date="2020-04-28T19:39:00Z">
              <w:r w:rsidR="00F41129">
                <w:rPr>
                  <w:szCs w:val="18"/>
                </w:rPr>
                <w:delText>970</w:delText>
              </w:r>
            </w:del>
            <w:ins w:id="459" w:author="IQTIG" w:date="2020-04-28T19:39:00Z">
              <w:r>
                <w:rPr>
                  <w:szCs w:val="18"/>
                </w:rPr>
                <w:t>979</w:t>
              </w:r>
            </w:ins>
          </w:p>
        </w:tc>
      </w:tr>
    </w:tbl>
    <w:p w14:paraId="5309FE2C" w14:textId="77777777" w:rsidR="000F0644" w:rsidRPr="000F0644" w:rsidRDefault="00862684" w:rsidP="000F0644"/>
    <w:p w14:paraId="4168B923" w14:textId="77777777" w:rsidR="00407995" w:rsidRDefault="00407995">
      <w:pPr>
        <w:sectPr w:rsidR="00407995" w:rsidSect="00E16D71">
          <w:pgSz w:w="11906" w:h="16838"/>
          <w:pgMar w:top="1418" w:right="1134" w:bottom="1418" w:left="1701" w:header="454" w:footer="737" w:gutter="0"/>
          <w:cols w:space="708"/>
          <w:docGrid w:linePitch="360"/>
        </w:sectPr>
      </w:pPr>
    </w:p>
    <w:p w14:paraId="69933919" w14:textId="77777777" w:rsidR="00D40AF7" w:rsidRDefault="00784CD0" w:rsidP="00CC206C">
      <w:pPr>
        <w:pStyle w:val="Absatzberschriftebene2nurinNavigation"/>
      </w:pPr>
      <w:r>
        <w:lastRenderedPageBreak/>
        <w:t>Literatur</w:t>
      </w:r>
    </w:p>
    <w:p w14:paraId="50025590" w14:textId="77777777" w:rsidR="00370A14" w:rsidRPr="00370A14" w:rsidRDefault="00784CD0" w:rsidP="00B749F9">
      <w:pPr>
        <w:pStyle w:val="Literatur"/>
      </w:pPr>
      <w:r>
        <w:t>Andress, H-J; Grubwinkler, M; Forkl, H; Schinkel, C; Lob, G (2005): Veränderung der Lebenssituation des alten Patienten nach koxaler Femurfraktur. Zentralblatt für Chirurgie 130(2): 142-147. DOI: 10.1055/s-2005-836369.</w:t>
      </w:r>
    </w:p>
    <w:p w14:paraId="04995B38" w14:textId="77777777" w:rsidR="00370A14" w:rsidRPr="00370A14" w:rsidRDefault="00862684" w:rsidP="00B749F9">
      <w:pPr>
        <w:pStyle w:val="Literatur"/>
      </w:pPr>
    </w:p>
    <w:p w14:paraId="0A4D2806" w14:textId="77777777" w:rsidR="00370A14" w:rsidRPr="00370A14" w:rsidRDefault="00784CD0" w:rsidP="00B749F9">
      <w:pPr>
        <w:pStyle w:val="Literatur"/>
      </w:pPr>
      <w:r>
        <w:t>Boonen, S; Autier, P; Barette, M; Vanderschueren, D; Lips, P; Haentjens, P (2004): Functional outcome and quality of life following hip fracture in elderly women: a prospective controlled study. Osteoporosis International 15(2): 87-94. DOI: 10.1007/s00198-003-1515-z.</w:t>
      </w:r>
    </w:p>
    <w:p w14:paraId="4D0515E4" w14:textId="77777777" w:rsidR="00370A14" w:rsidRPr="00370A14" w:rsidRDefault="00862684" w:rsidP="00B749F9">
      <w:pPr>
        <w:pStyle w:val="Literatur"/>
      </w:pPr>
    </w:p>
    <w:p w14:paraId="5725B002" w14:textId="77777777" w:rsidR="00370A14" w:rsidRPr="00370A14" w:rsidRDefault="00784CD0" w:rsidP="00B749F9">
      <w:pPr>
        <w:pStyle w:val="Literatur"/>
      </w:pPr>
      <w:r>
        <w:t>Cameron, I; Crotty, M; Currie, C; Finnegan, T; Gillespie, L; Gillespie, W; et al. (2000): Geriatric rehabilitation following fractures in older people: a systematic review. Health Technol Assess 4(2). DOI: 10.3310/hta4020.</w:t>
      </w:r>
    </w:p>
    <w:p w14:paraId="5BDE10F2" w14:textId="77777777" w:rsidR="00370A14" w:rsidRPr="00370A14" w:rsidRDefault="00862684" w:rsidP="00B749F9">
      <w:pPr>
        <w:pStyle w:val="Literatur"/>
      </w:pPr>
    </w:p>
    <w:p w14:paraId="713CF40B" w14:textId="77777777" w:rsidR="00370A14" w:rsidRPr="00370A14" w:rsidRDefault="00784CD0" w:rsidP="00B749F9">
      <w:pPr>
        <w:pStyle w:val="Literatur"/>
      </w:pPr>
      <w:r>
        <w:t>Crotty, M; Whitehead, CH; Gray, S; Finucane, PM (2002): Early discharge and home rehabilitation after hip fracture achieves functional improvements: a randomized controlled trial. Clinical Rehabilitation 16(4): 406-413. DOI: 10.1191/0269215502cr518oa.</w:t>
      </w:r>
    </w:p>
    <w:p w14:paraId="4A6B4BEC" w14:textId="77777777" w:rsidR="00370A14" w:rsidRPr="00370A14" w:rsidRDefault="00862684" w:rsidP="00B749F9">
      <w:pPr>
        <w:pStyle w:val="Literatur"/>
      </w:pPr>
    </w:p>
    <w:p w14:paraId="114C7561" w14:textId="77777777" w:rsidR="00370A14" w:rsidRPr="00370A14" w:rsidRDefault="00784CD0" w:rsidP="00B749F9">
      <w:pPr>
        <w:pStyle w:val="Literatur"/>
      </w:pPr>
      <w:r>
        <w:t>Fox, KM; Hawkes, WG; Hebel, JR; Felsenthal, G; Clark, M; Zimmerman, SI; et al. (1998): Mobility After Hip Fracture Predicts Health Outcomes. Journal of the American Geriatrics Society 46(2): 169-173. DOI: 10.1111/j.1532-5415.1998.tb02534.x.</w:t>
      </w:r>
    </w:p>
    <w:p w14:paraId="3D3FB925" w14:textId="77777777" w:rsidR="00370A14" w:rsidRPr="00370A14" w:rsidRDefault="00862684" w:rsidP="00B749F9">
      <w:pPr>
        <w:pStyle w:val="Literatur"/>
      </w:pPr>
    </w:p>
    <w:p w14:paraId="50AE8F0A" w14:textId="77777777" w:rsidR="00370A14" w:rsidRPr="00370A14" w:rsidRDefault="00784CD0" w:rsidP="00B749F9">
      <w:pPr>
        <w:pStyle w:val="Literatur"/>
      </w:pPr>
      <w:r>
        <w:t>Handoll, HHG; Cameron, ID; Mak, JCS; Finnegan, TP (2009): Multidisciplinary rehabilitation for older people with hip fractures [Full PDF]. Cochrane Database of Systematic Reviews (4). Art. No.: CD007125. DOI: 10.1002/14651858.CD007125.pub2.</w:t>
      </w:r>
    </w:p>
    <w:p w14:paraId="53B2613A" w14:textId="77777777" w:rsidR="00370A14" w:rsidRPr="00370A14" w:rsidRDefault="00862684" w:rsidP="00B749F9">
      <w:pPr>
        <w:pStyle w:val="Literatur"/>
      </w:pPr>
    </w:p>
    <w:p w14:paraId="7D48CBCD" w14:textId="77777777" w:rsidR="00370A14" w:rsidRPr="00370A14" w:rsidRDefault="00784CD0" w:rsidP="00B749F9">
      <w:pPr>
        <w:pStyle w:val="Literatur"/>
      </w:pPr>
      <w:r>
        <w:t>Sherrington, C; Lord, SR; Herbert, RD (2003): A randomised trial of weight-bearing versus non-weight-bearing exercise for improving physical ability in inpatients after hip fracture. Journal of Physiotherapy 49(1): 15-22. DOI: 10.1016/S0004-9514(14)60184-7.</w:t>
      </w:r>
    </w:p>
    <w:p w14:paraId="6CBF8097" w14:textId="77777777" w:rsidR="00370A14" w:rsidRPr="00370A14" w:rsidRDefault="00862684" w:rsidP="00B749F9">
      <w:pPr>
        <w:pStyle w:val="Literatur"/>
      </w:pPr>
    </w:p>
    <w:p w14:paraId="09B50A49" w14:textId="77777777" w:rsidR="00370A14" w:rsidRPr="00370A14" w:rsidRDefault="00784CD0" w:rsidP="00B749F9">
      <w:pPr>
        <w:pStyle w:val="Literatur"/>
      </w:pPr>
      <w:r>
        <w:t>SIGN [Scottish Intercollegiate Guidelines Network] (2009): SIGN National Clinical Guideline 111. Management of hip fracture in older people [Full Guideline]. [Stand:] June 2009. Edinburgh: SIGN. ISBN: 978-1-905813-47-6. URL: http://www.sign.ac.uk/assets/sign111.pdf (abgerufen am: 09.01.2019).</w:t>
      </w:r>
    </w:p>
    <w:p w14:paraId="01583584" w14:textId="77777777" w:rsidR="00370A14" w:rsidRPr="00370A14" w:rsidRDefault="00862684" w:rsidP="00B749F9">
      <w:pPr>
        <w:pStyle w:val="Literatur"/>
      </w:pPr>
    </w:p>
    <w:p w14:paraId="3009B5C3" w14:textId="77777777" w:rsidR="00370A14" w:rsidRPr="00370A14" w:rsidRDefault="00784CD0" w:rsidP="00B749F9">
      <w:pPr>
        <w:pStyle w:val="Literatur"/>
      </w:pPr>
      <w:r>
        <w:t>Specht-Leible, N; Schultz, U; Kraus, B; Meeder, PJ; Quentmeier, A; Ewerbeck, V; et al. (2003): Case-Management und funktionelle Ergebnisse nach proximaler Femurfraktur im höheren Lebensalter. Unfallchirurg 106(3): 207-214. DOI: 10.1007/s00113-002-0545-x.</w:t>
      </w:r>
    </w:p>
    <w:p w14:paraId="7F8EC524" w14:textId="77777777" w:rsidR="00370A14" w:rsidRPr="00370A14" w:rsidRDefault="00862684" w:rsidP="00B749F9">
      <w:pPr>
        <w:pStyle w:val="Literatur"/>
      </w:pPr>
    </w:p>
    <w:p w14:paraId="232DF07A" w14:textId="77777777" w:rsidR="00370A14" w:rsidRPr="00370A14" w:rsidRDefault="00784CD0" w:rsidP="00B749F9">
      <w:pPr>
        <w:pStyle w:val="Literatur"/>
      </w:pPr>
      <w:r>
        <w:t>Tinetti, ME; Baker, DL; Gottschalk, M; Williams, CS; Pollack, D; Garrett, P; et al. (1990): Home-Based Multicomponent Rehabilitation Program for Older Persons After Hip Fracture: A Randomized trial. Archives of Physical Medicine and Rehabilitation 80(8): 916-922. DOI: 10.1016/S0003-9993(99)90083-7.</w:t>
      </w:r>
    </w:p>
    <w:p w14:paraId="346F33E4" w14:textId="77777777" w:rsidR="00370A14" w:rsidRPr="00370A14" w:rsidRDefault="00862684" w:rsidP="00B749F9">
      <w:pPr>
        <w:pStyle w:val="Literatur"/>
      </w:pPr>
    </w:p>
    <w:p w14:paraId="292674D1" w14:textId="77777777" w:rsidR="00370A14" w:rsidRPr="00370A14" w:rsidRDefault="00784CD0" w:rsidP="00B749F9">
      <w:pPr>
        <w:pStyle w:val="Literatur"/>
      </w:pPr>
      <w:r>
        <w:t>van Balen, R; Steyerberg, EW; Cools, HJ; Polder, JJ; Habbema, JD (2002): Early discharge of hip fracture patients from hospital: transfer of costs from hospital to nursing home. Acta Orthopaedica Scandinavica 73(5): 491-495. DOI: 10.1080/000164702321022749.</w:t>
      </w:r>
    </w:p>
    <w:p w14:paraId="435C383D" w14:textId="77777777" w:rsidR="00407995" w:rsidRDefault="00407995">
      <w:pPr>
        <w:sectPr w:rsidR="00407995"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43E64C7C" w14:textId="77777777" w:rsidR="006D1B0D" w:rsidRDefault="00784CD0" w:rsidP="0004540C">
      <w:pPr>
        <w:pStyle w:val="berschrift1ohneGliederung"/>
      </w:pPr>
      <w:bookmarkStart w:id="460" w:name="_Toc38995812"/>
      <w:r>
        <w:lastRenderedPageBreak/>
        <w:t>54029: Spezifische Komplikationen bei osteosynthetischer Versorgung einer hüftgelenknahen Femurfraktur</w:t>
      </w:r>
      <w:bookmarkEnd w:id="460"/>
    </w:p>
    <w:tbl>
      <w:tblPr>
        <w:tblStyle w:val="IQTIGStandard"/>
        <w:tblW w:w="5000" w:type="pct"/>
        <w:tblLook w:val="0480" w:firstRow="0" w:lastRow="0" w:firstColumn="1" w:lastColumn="0" w:noHBand="0" w:noVBand="1"/>
      </w:tblPr>
      <w:tblGrid>
        <w:gridCol w:w="1985"/>
        <w:gridCol w:w="7086"/>
      </w:tblGrid>
      <w:tr w:rsidR="00AF0AAF" w:rsidRPr="00743DF3" w14:paraId="5C011FF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5110018" w14:textId="77777777" w:rsidR="00AF0AAF" w:rsidRPr="00743DF3" w:rsidRDefault="00784CD0" w:rsidP="002E7D86">
            <w:pPr>
              <w:pStyle w:val="Tabellenkopf"/>
            </w:pPr>
            <w:r>
              <w:t>Qualitätsziel</w:t>
            </w:r>
          </w:p>
        </w:tc>
        <w:tc>
          <w:tcPr>
            <w:tcW w:w="3906" w:type="pct"/>
            <w:tcBorders>
              <w:top w:val="single" w:sz="8" w:space="0" w:color="005051"/>
              <w:left w:val="nil"/>
              <w:bottom w:val="single" w:sz="4" w:space="0" w:color="auto"/>
            </w:tcBorders>
          </w:tcPr>
          <w:p w14:paraId="283D8AC3" w14:textId="41B9C9C6" w:rsidR="00AF0AAF" w:rsidRPr="00743DF3" w:rsidRDefault="00F41129" w:rsidP="00152136">
            <w:pPr>
              <w:pStyle w:val="Tabellentext"/>
            </w:pPr>
            <w:del w:id="461" w:author="IQTIG" w:date="2020-04-28T19:39:00Z">
              <w:r>
                <w:delText>Möglichst selten</w:delText>
              </w:r>
            </w:del>
            <w:ins w:id="462" w:author="IQTIG" w:date="2020-04-28T19:39:00Z">
              <w:r w:rsidR="00784CD0">
                <w:t>Selten</w:t>
              </w:r>
            </w:ins>
            <w:r w:rsidR="00784CD0">
              <w:t xml:space="preserve"> spezifische </w:t>
            </w:r>
            <w:del w:id="463" w:author="IQTIG" w:date="2020-04-28T19:39:00Z">
              <w:r>
                <w:delText xml:space="preserve">behandlungsbedürftige </w:delText>
              </w:r>
            </w:del>
            <w:r w:rsidR="00784CD0">
              <w:t>Komplikationen</w:t>
            </w:r>
          </w:p>
        </w:tc>
      </w:tr>
    </w:tbl>
    <w:p w14:paraId="32356C94" w14:textId="77777777" w:rsidR="00AF0AAF" w:rsidRDefault="00784CD0" w:rsidP="00E40CDC">
      <w:pPr>
        <w:pStyle w:val="Absatzberschriftebene2nurinNavigation"/>
      </w:pPr>
      <w:r>
        <w:t>Hintergrund</w:t>
      </w:r>
    </w:p>
    <w:p w14:paraId="469335AB" w14:textId="0F7E8873" w:rsidR="00370A14" w:rsidRPr="00370A14" w:rsidRDefault="00784CD0" w:rsidP="00A64D53">
      <w:pPr>
        <w:pStyle w:val="Standardlinksbndig"/>
      </w:pPr>
      <w:r>
        <w:t xml:space="preserve">Bei der osteosynthetischen Versorgung von hüftgelenksnahen Frakturen des Femurs können neben den allgemeinen Operations- und Komplikationsrisiken auch spezifische Komplikationen auftreten. Für die Patientin oder den Patienten können sich daraus erhebliche Beeinträchtigungen entwickeln. Darüber hinaus kann durch diese Komplikationen ein weiterer operativer Eingriff notwendig werden. </w:t>
      </w:r>
      <w:r>
        <w:br/>
        <w:t xml:space="preserve"> </w:t>
      </w:r>
      <w:r>
        <w:br/>
      </w:r>
      <w:ins w:id="464" w:author="IQTIG" w:date="2020-04-28T19:39:00Z">
        <w:r>
          <w:t xml:space="preserve">Blutungskomplikationen nach Versorgung von Schenkelhalsfrakturen bedeuten u. </w:t>
        </w:r>
      </w:ins>
      <w:r>
        <w:t xml:space="preserve">U. für die Patientin oder den Patienten vermehrte Schmerzen durch Schwellung, erhöhte Infektionsgefahr und ggf. der Notwendigkeit eines Revisionseingriffs. In dem vorliegenden Qualitätsindikator werden diejenigen Blutungskomplikationen berücksichtigt, die zu operativen Revisionseingriffen führen. In der aktualisierten Leitlinie des Scottish Intercollegiate Network (SIGN) wird darauf hingewiesen, dass alle Formen der pharmakologischen Prophylaxe zur Antikoagulation mit einem erhöhten Risiko für Nachblutungen - besonders für Wundhämatome – einhergehen (SIGN 2014). Es wird jedoch ein Vergleich der veröffentlichten Evidenz zur Nachblutung als schwierig interpretiert, da keine einheitliche Definition der Schwere der Blutung existiert. Das SIGN verweist auf eine Metaanalyse von Muntz et al. (2004) zum Blutungsrisiko bei großen orthopädisch chirurgischen Eingriffen (Hüft-, Knieendoprothese oder chirurgische Versorgung einer Hüftfraktur). Es wurden die Risiken für eine Nachblutung bei der Gabe von Wafarin, unfraktioniertem Heparin und Pentasaccharide gegenüber der Gabe von niedermolekularem Heparin untersucht. Es lag eine signifikante Reduktion des Risikos bei Wafarin (RR=Relatives Risiko 0,59), ein höheres Risiko bei unfraktioniertem Heparin (RR 1,52) und ein höheres Risiko bei Pentasaccharide (Fondaparinux) (RR 1,52) gegenüber dem niedermolekularen Heparin vor. </w:t>
      </w:r>
      <w:r>
        <w:br/>
        <w:t xml:space="preserve"> </w:t>
      </w:r>
      <w:r>
        <w:br/>
      </w:r>
      <w:del w:id="465" w:author="IQTIG" w:date="2020-04-28T19:39:00Z">
        <w:r w:rsidR="00F41129">
          <w:delText>Gefäßläsionen als Komplikation der operativen Versorgung von Schenkelhalsfrakturen sind seltene Ereignisse, die jedoch eine erhebliche Beeinträchtigung der Patientin oder des Patienten, z.</w:delText>
        </w:r>
      </w:del>
      <w:ins w:id="466" w:author="IQTIG" w:date="2020-04-28T19:39:00Z">
        <w:r>
          <w:t>Gefäßläsionen als Komplikation der operativen Versorgung von Schenkelhalsfrakturen sind seltene Ereignisse, die jedoch eine erhebliche Beeinträchtigung der Patientin oder des Patienten, z.</w:t>
        </w:r>
      </w:ins>
      <w:r>
        <w:t xml:space="preserve"> B. durch Gefäßrekonstruktionsoperationen und ggf. dauerhafte antikoagulative Therapie, nach sich ziehen können. In der Literatur werden diese Ereignisse in der Regel als Fallberichte publiziert. 122 dieser Fallberichte wurden innerhalb eines Reviews von Lazarides et al. (1991) analysiert. Bei 27 (21 %) dieser Fälle traten Gefäßverletzungen im Rahmen der Versorgung von hüftgelenknahen Frakturen und bei sechs anderen Hüftoperationen auf. </w:t>
      </w:r>
      <w:r>
        <w:br/>
        <w:t xml:space="preserve"> </w:t>
      </w:r>
      <w:r>
        <w:br/>
        <w:t xml:space="preserve">Nervenschäden als intra- oder postoperative Komplikation können für die Patientin oder den Patienten eine erhebliche Beeinträchtigung mit Minderung oder Verlust von Kraft oder Kontrolle der betroffenen Extremität bedeuten. Sie sind dem Unfallmechanismus selbst oder dem operativen Eingriff anzulasten. Es werden komplette und inkomplette Nervenschäden unterschieden. Unmittelbar können N. femoralis und N. ischiadicus betroffen sein. Auch N. peronaeus- und N. pudendus-Schäden werden als „case reports“ im Zusammenhang mit prä- und intraoperativer Extensionsbehandlung berichtet (Vermeiren et al. 1995, Lyon et al. 1993). </w:t>
      </w:r>
      <w:r>
        <w:br/>
        <w:t xml:space="preserve"> </w:t>
      </w:r>
      <w:r>
        <w:br/>
        <w:t xml:space="preserve">Eine Implantatfehllage oder -dislokation als intra- oder postoperative Komplikation bedeutet für die Patientin oder den Patienten eine erhebliche Beeinträchtigung. Häufig wird ein Revisionseingriff notwendig. Bei primär osteosynthetischer Versorgung wird häufig ein Verfahrenswechsel zur Endoprothese vorgenommen. Revisionseingriffe verlängern den stationären Aufenthalt und erhöhen die Letalität (Lu-Yao et al. 1994, Palmer et al. </w:t>
      </w:r>
      <w:r>
        <w:lastRenderedPageBreak/>
        <w:t xml:space="preserve">2000, Keating et al. 1993). In der internationalen Literatur liegen Daten zu Implantatversagen oder Fehlimplantation (Implantatfehllage, Implantatdislokation oder Implantatbruch) – nur auf den Zeitraum des stationären Aufenthaltes bezogen – nicht vor. Evaluationsstudien liegen in unterschiedlichen Nachbeobachtungszeiträumen von drei bis vier Monaten (Rödén et al. 2003) bis zu zwei Jahren vor. </w:t>
      </w:r>
      <w:r>
        <w:br/>
        <w:t xml:space="preserve"> </w:t>
      </w:r>
      <w:r>
        <w:br/>
        <w:t xml:space="preserve">Eine anatomiegerechte Reposition und stabile Fixation von dislozierten Schenkelhalsfrakturen ist die Voraussetzung für die Knochenheilung (Garden 1974). Die Implantatdislokation beschreibt eine Änderung der Lage von primär „regelrecht implantierten“ Osteosynthesematerialien innerhalb der Knochensubstanz. Probleme mit der Vergleichbarkeit und Trennschärfe der Terminologie sind für das Problem Frakturredislokation/Repositionsverlust/Pseudarthrosenbildung nach Osteosynthese von Schenkelhalsfrakturen aus der Literatur bekannt: „early displacement“, „re-displacement“, „early dislocation of the fracture“ und „pseudo-arthrosis“ werden im Cochrane Review synonym für „non-union“ gebraucht. Die „non-union“-Rate für osteosynthetische Versorgung liegt in einer Metaanalyse bei 225/786 (28,6 %) Patientinnen und Patienten aus elf gepoolten Studien (Masson et al. 2003). Parker und Blundell (1998) gebrauchen die Termini “fracture displacement” und “failure of the fracture to unite” synonym für „non-union“. Lu-Yao et al. (1994) beschreiben in ihrer Metaanalyse Raten von 9 bis 27 % (Median 16 %) für “loss of fixation or reduction after internal fixation” als Frühkomplikation bzw. Frühversagen der ostheosynthetischen Versorgung von Schenkelhalsfrakturen. Ein exakter Zeitrahmen wird nicht benannt. </w:t>
      </w:r>
      <w:r>
        <w:br/>
        <w:t xml:space="preserve"> </w:t>
      </w:r>
      <w:r>
        <w:br/>
        <w:t xml:space="preserve">Der Terminus „Fraktur“ als behandlungsbedürftige intra- oder postoperative Komplikation beschreibt ein klar definiertes Ereignis. Eine innerhalb der Frakturversorgung zusätzlich aufgetretene Fraktur bedeutet für die Patientin oder den Patienten u. U. eine erhebliche Beeinträchtigung durch Verlängerung der Operationszeit des Primäreingriffs (bei intraoperativer Fraktur) und dadurch entstehende Risikoerhöhung für Blutverlust und Wundinfektion. Gegebenenfalls wird ein Revisionseingriff mit Verfahrenswechsel (von primär osteosynthetischer Versorgung zur Endoprothese) notwendig. Revisionseingriffe verlängern den stationären Aufenthalt und erhöhen die Sterblichkeit (Palmer et al. 2000). Palmer et al. haben bei sieben von 780 mit kanülierten Schrauben behandelten Patienten Frakturen unterhalb der Schrauben festgestellt. Zwei von 1.300 Patientinnen und Patienten mit Gleitschraubenversorgung wiesen eine Fraktur unterhalb der Schenkelhalsschraube auf. Die Nachuntersuchung erfolgte hier zwei Monate postoperativ sowie fakultativ bis ein Jahr postoperativ (Palmer et al. 2000). Perimplantat-Frakturen sind selten. Masson et al. (2003) haben aus gepoolten Daten aus drei randomisierten kontrollierten Studien eine Inzidenz neu aufgetretenen Frakturen bei osteosynthetischer Versorgung von 0,2 % (1/490 Patientinnen und Patienten) errechnet. </w:t>
      </w:r>
      <w:r>
        <w:br/>
        <w:t xml:space="preserve"> </w:t>
      </w:r>
      <w:r>
        <w:br/>
        <w:t xml:space="preserve">Infektionen sind gefürchtete Komplikationen nach operativer Versorgung von hüftgelenknahen Femurfrakturen und gehen mit einer erhöhten postoperativen Sterblichkeit einher (Poulsen et al. 1995). Die Implantation von Fremdmaterial erhöht das Risiko einer Wundinfektion, u. a. weil Bakterien – v. a. Staphylokokken – eine hohe Affinität zu Kunststoffoberflächen haben (SIGN 2014). Postoperative Wundinfektionen können, z. B. durch erforderliche Reoperation einschließlich Prothesenentfernung bzw. längere Krankenhausaufenthalte mit antibiotischer Therapie, erhebliche Kosten verursachen. Faktoren, welche postoperative Infektionen begünstigen, sind z. B. lange Operationsdauer, hohes Alter der Patientin oder des Patienten und präoperative Infekte. Diesem Umstand wird bei Berechnung von Wundinfektionsraten gemäß CDC (Centers for Disease Control) Rechnung getragen, indem man die Patientinnen und Patienten in Risikoklassen einteilt (Culver et al. 1991). </w:t>
      </w:r>
      <w:r>
        <w:br/>
        <w:t xml:space="preserve"> </w:t>
      </w:r>
      <w:r>
        <w:br/>
        <w:t xml:space="preserve">Ein Vergleich von Infektionsraten der Literatur ist schwierig, da unterschiedliche Beobachtungszeiträume, aber auch unterschiedliche Klassifizierungen der Infektionen verwendet wurden (Lu-Yao et al. 1994, Luthje et al. 2000, Smektala et al. 2000, Edwards et al. 2008). Der Cochrane Review von Masson et al. (2003) sieht anhand gepoolter Daten aus zehn Studien für die oberflächlichen Wundinfektionen keine Unterschiede des relativen </w:t>
      </w:r>
      <w:r>
        <w:lastRenderedPageBreak/>
        <w:t>Risikos bezüglich der Operationsverfahren Endoprothese vs. Osteosynthese. Das Nationale Referenzzentrum für Surveillance von nosokomialen Infektionen (NRZ 2015) berichtet für den Zeitraum 2010 bis 2014 bei Osteosynthesen von einer Wundinfektionsrate bei stationären Patientinnen und Patienten zwischen 0,87 % bzw. 1,16 % (geschlossene vs. offene Reposition).</w:t>
      </w:r>
    </w:p>
    <w:p w14:paraId="187EBB0A" w14:textId="77777777" w:rsidR="00407995" w:rsidRDefault="00407995">
      <w:pPr>
        <w:sectPr w:rsidR="00407995"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50DA20E9" w14:textId="77777777" w:rsidR="000F0644" w:rsidRDefault="00784CD0" w:rsidP="00447106">
      <w:pPr>
        <w:pStyle w:val="Absatzberschriftebene2nurinNavigation"/>
      </w:pPr>
      <w:r>
        <w:lastRenderedPageBreak/>
        <w:t>Verwendete Datenfelder</w:t>
      </w:r>
    </w:p>
    <w:p w14:paraId="5B2D5FE9" w14:textId="04455D40" w:rsidR="001046CA" w:rsidRPr="00840C92" w:rsidRDefault="00784CD0" w:rsidP="000361A4">
      <w:r w:rsidRPr="000361A4">
        <w:t xml:space="preserve">Datenbasis: Spezifikation </w:t>
      </w:r>
      <w:del w:id="467" w:author="IQTIG" w:date="2020-04-28T19:39:00Z">
        <w:r w:rsidR="00F41129">
          <w:delText>2018</w:delText>
        </w:r>
      </w:del>
      <w:ins w:id="468"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5668EA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6C5629B" w14:textId="77777777" w:rsidR="000F0644" w:rsidRPr="009E2B0C" w:rsidRDefault="00784CD0" w:rsidP="000361A4">
            <w:pPr>
              <w:pStyle w:val="Tabellenkopf"/>
            </w:pPr>
            <w:r>
              <w:t>Item</w:t>
            </w:r>
          </w:p>
        </w:tc>
        <w:tc>
          <w:tcPr>
            <w:tcW w:w="1075" w:type="pct"/>
          </w:tcPr>
          <w:p w14:paraId="0D64C2E8" w14:textId="77777777" w:rsidR="000F0644" w:rsidRPr="009E2B0C" w:rsidRDefault="00784CD0" w:rsidP="000361A4">
            <w:pPr>
              <w:pStyle w:val="Tabellenkopf"/>
            </w:pPr>
            <w:r>
              <w:t>Bezeichnung</w:t>
            </w:r>
          </w:p>
        </w:tc>
        <w:tc>
          <w:tcPr>
            <w:tcW w:w="326" w:type="pct"/>
          </w:tcPr>
          <w:p w14:paraId="6D95F5A7" w14:textId="77777777" w:rsidR="000F0644" w:rsidRPr="009E2B0C" w:rsidRDefault="00784CD0" w:rsidP="000361A4">
            <w:pPr>
              <w:pStyle w:val="Tabellenkopf"/>
            </w:pPr>
            <w:r>
              <w:t>M/K</w:t>
            </w:r>
          </w:p>
        </w:tc>
        <w:tc>
          <w:tcPr>
            <w:tcW w:w="1646" w:type="pct"/>
          </w:tcPr>
          <w:p w14:paraId="2CFDEA6D" w14:textId="77777777" w:rsidR="000F0644" w:rsidRPr="009E2B0C" w:rsidRDefault="00784CD0" w:rsidP="000361A4">
            <w:pPr>
              <w:pStyle w:val="Tabellenkopf"/>
            </w:pPr>
            <w:r>
              <w:t>Schlüssel/Formel</w:t>
            </w:r>
          </w:p>
        </w:tc>
        <w:tc>
          <w:tcPr>
            <w:tcW w:w="1328" w:type="pct"/>
          </w:tcPr>
          <w:p w14:paraId="24171AA9" w14:textId="77777777" w:rsidR="000F0644" w:rsidRPr="009E2B0C" w:rsidRDefault="00784CD0" w:rsidP="000361A4">
            <w:pPr>
              <w:pStyle w:val="Tabellenkopf"/>
            </w:pPr>
            <w:r>
              <w:t xml:space="preserve">Feldname  </w:t>
            </w:r>
          </w:p>
        </w:tc>
      </w:tr>
      <w:tr w:rsidR="00275B01" w:rsidRPr="00743DF3" w14:paraId="7D8132B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7C4F0C" w14:textId="74171FF0" w:rsidR="000F0644" w:rsidRPr="00743DF3" w:rsidRDefault="00F41129" w:rsidP="000361A4">
            <w:pPr>
              <w:pStyle w:val="Tabellentext"/>
            </w:pPr>
            <w:del w:id="469" w:author="IQTIG" w:date="2020-04-28T19:39:00Z">
              <w:r>
                <w:delText>30</w:delText>
              </w:r>
            </w:del>
            <w:ins w:id="470" w:author="IQTIG" w:date="2020-04-28T19:39:00Z">
              <w:r w:rsidR="00784CD0">
                <w:t>31</w:t>
              </w:r>
            </w:ins>
            <w:r w:rsidR="00784CD0">
              <w:t>.1:B</w:t>
            </w:r>
          </w:p>
        </w:tc>
        <w:tc>
          <w:tcPr>
            <w:tcW w:w="1075" w:type="pct"/>
          </w:tcPr>
          <w:p w14:paraId="3DF17526" w14:textId="77777777" w:rsidR="000F0644" w:rsidRPr="00743DF3" w:rsidRDefault="00784CD0" w:rsidP="000361A4">
            <w:pPr>
              <w:pStyle w:val="Tabellentext"/>
            </w:pPr>
            <w:r>
              <w:t>primäre Implantatfehllage</w:t>
            </w:r>
          </w:p>
        </w:tc>
        <w:tc>
          <w:tcPr>
            <w:tcW w:w="326" w:type="pct"/>
          </w:tcPr>
          <w:p w14:paraId="7327FAF5" w14:textId="77777777" w:rsidR="000F0644" w:rsidRPr="00743DF3" w:rsidRDefault="00784CD0" w:rsidP="000361A4">
            <w:pPr>
              <w:pStyle w:val="Tabellentext"/>
            </w:pPr>
            <w:r>
              <w:t>K</w:t>
            </w:r>
          </w:p>
        </w:tc>
        <w:tc>
          <w:tcPr>
            <w:tcW w:w="1646" w:type="pct"/>
          </w:tcPr>
          <w:p w14:paraId="5FD38622" w14:textId="77777777" w:rsidR="000F0644" w:rsidRPr="00743DF3" w:rsidRDefault="00784CD0" w:rsidP="00177070">
            <w:pPr>
              <w:pStyle w:val="Tabellentext"/>
              <w:ind w:left="453" w:hanging="340"/>
            </w:pPr>
            <w:r>
              <w:t>1 =</w:t>
            </w:r>
            <w:r>
              <w:tab/>
              <w:t>ja</w:t>
            </w:r>
          </w:p>
        </w:tc>
        <w:tc>
          <w:tcPr>
            <w:tcW w:w="1328" w:type="pct"/>
          </w:tcPr>
          <w:p w14:paraId="50CDAD61" w14:textId="77777777" w:rsidR="000F0644" w:rsidRPr="00743DF3" w:rsidRDefault="00784CD0" w:rsidP="000361A4">
            <w:pPr>
              <w:pStyle w:val="Tabellentext"/>
            </w:pPr>
            <w:r>
              <w:t>IMPLANTATFEHLLAGE</w:t>
            </w:r>
          </w:p>
        </w:tc>
      </w:tr>
      <w:tr w:rsidR="00275B01" w:rsidRPr="00743DF3" w14:paraId="02252A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834D1A" w14:textId="3631232A" w:rsidR="000F0644" w:rsidRPr="00743DF3" w:rsidRDefault="00F41129" w:rsidP="000361A4">
            <w:pPr>
              <w:pStyle w:val="Tabellentext"/>
            </w:pPr>
            <w:del w:id="471" w:author="IQTIG" w:date="2020-04-28T19:39:00Z">
              <w:r>
                <w:delText>30</w:delText>
              </w:r>
            </w:del>
            <w:ins w:id="472" w:author="IQTIG" w:date="2020-04-28T19:39:00Z">
              <w:r w:rsidR="00784CD0">
                <w:t>31</w:t>
              </w:r>
            </w:ins>
            <w:r w:rsidR="00784CD0">
              <w:t>.2:B</w:t>
            </w:r>
          </w:p>
        </w:tc>
        <w:tc>
          <w:tcPr>
            <w:tcW w:w="1075" w:type="pct"/>
          </w:tcPr>
          <w:p w14:paraId="2831C852" w14:textId="77777777" w:rsidR="000F0644" w:rsidRPr="00743DF3" w:rsidRDefault="00784CD0" w:rsidP="000361A4">
            <w:pPr>
              <w:pStyle w:val="Tabellentext"/>
            </w:pPr>
            <w:r>
              <w:t>sekundäre Implantatdislokation</w:t>
            </w:r>
          </w:p>
        </w:tc>
        <w:tc>
          <w:tcPr>
            <w:tcW w:w="326" w:type="pct"/>
          </w:tcPr>
          <w:p w14:paraId="18DEBE85" w14:textId="77777777" w:rsidR="000F0644" w:rsidRPr="00743DF3" w:rsidRDefault="00784CD0" w:rsidP="000361A4">
            <w:pPr>
              <w:pStyle w:val="Tabellentext"/>
            </w:pPr>
            <w:r>
              <w:t>K</w:t>
            </w:r>
          </w:p>
        </w:tc>
        <w:tc>
          <w:tcPr>
            <w:tcW w:w="1646" w:type="pct"/>
          </w:tcPr>
          <w:p w14:paraId="343FA7CB" w14:textId="77777777" w:rsidR="000F0644" w:rsidRPr="00743DF3" w:rsidRDefault="00784CD0" w:rsidP="00177070">
            <w:pPr>
              <w:pStyle w:val="Tabellentext"/>
              <w:ind w:left="453" w:hanging="340"/>
            </w:pPr>
            <w:r>
              <w:t>1 =</w:t>
            </w:r>
            <w:r>
              <w:tab/>
              <w:t>ja</w:t>
            </w:r>
          </w:p>
        </w:tc>
        <w:tc>
          <w:tcPr>
            <w:tcW w:w="1328" w:type="pct"/>
          </w:tcPr>
          <w:p w14:paraId="0914E86C" w14:textId="77777777" w:rsidR="000F0644" w:rsidRPr="00743DF3" w:rsidRDefault="00784CD0" w:rsidP="000361A4">
            <w:pPr>
              <w:pStyle w:val="Tabellentext"/>
            </w:pPr>
            <w:r>
              <w:t>IMPLANTATDSLOKATION</w:t>
            </w:r>
          </w:p>
        </w:tc>
      </w:tr>
      <w:tr w:rsidR="00275B01" w:rsidRPr="00743DF3" w14:paraId="5EBDC16A" w14:textId="77777777" w:rsidTr="00133FB8">
        <w:trPr>
          <w:cnfStyle w:val="000000100000" w:firstRow="0" w:lastRow="0" w:firstColumn="0" w:lastColumn="0" w:oddVBand="0" w:evenVBand="0" w:oddHBand="1" w:evenHBand="0" w:firstRowFirstColumn="0" w:firstRowLastColumn="0" w:lastRowFirstColumn="0" w:lastRowLastColumn="0"/>
          <w:trHeight w:val="409"/>
          <w:ins w:id="473" w:author="IQTIG" w:date="2020-04-28T19:39:00Z"/>
        </w:trPr>
        <w:tc>
          <w:tcPr>
            <w:tcW w:w="626" w:type="pct"/>
          </w:tcPr>
          <w:p w14:paraId="66D31A90" w14:textId="77777777" w:rsidR="000F0644" w:rsidRPr="00743DF3" w:rsidRDefault="00784CD0" w:rsidP="000361A4">
            <w:pPr>
              <w:pStyle w:val="Tabellentext"/>
              <w:rPr>
                <w:ins w:id="474" w:author="IQTIG" w:date="2020-04-28T19:39:00Z"/>
              </w:rPr>
            </w:pPr>
            <w:ins w:id="475" w:author="IQTIG" w:date="2020-04-28T19:39:00Z">
              <w:r>
                <w:t>31.3:B</w:t>
              </w:r>
            </w:ins>
          </w:p>
        </w:tc>
        <w:tc>
          <w:tcPr>
            <w:tcW w:w="1075" w:type="pct"/>
          </w:tcPr>
          <w:p w14:paraId="4BAEF86E" w14:textId="77777777" w:rsidR="000F0644" w:rsidRPr="00743DF3" w:rsidRDefault="00784CD0" w:rsidP="000361A4">
            <w:pPr>
              <w:pStyle w:val="Tabellentext"/>
              <w:rPr>
                <w:ins w:id="476" w:author="IQTIG" w:date="2020-04-28T19:39:00Z"/>
              </w:rPr>
            </w:pPr>
            <w:ins w:id="477" w:author="IQTIG" w:date="2020-04-28T19:39:00Z">
              <w:r>
                <w:t>OP- oder interventionsbedürftige/-s Nachblutung/Wundhämatom</w:t>
              </w:r>
            </w:ins>
          </w:p>
        </w:tc>
        <w:tc>
          <w:tcPr>
            <w:tcW w:w="326" w:type="pct"/>
          </w:tcPr>
          <w:p w14:paraId="127D76F2" w14:textId="77777777" w:rsidR="000F0644" w:rsidRPr="00743DF3" w:rsidRDefault="00784CD0" w:rsidP="000361A4">
            <w:pPr>
              <w:pStyle w:val="Tabellentext"/>
              <w:rPr>
                <w:ins w:id="478" w:author="IQTIG" w:date="2020-04-28T19:39:00Z"/>
              </w:rPr>
            </w:pPr>
            <w:ins w:id="479" w:author="IQTIG" w:date="2020-04-28T19:39:00Z">
              <w:r>
                <w:t>K</w:t>
              </w:r>
            </w:ins>
          </w:p>
        </w:tc>
        <w:tc>
          <w:tcPr>
            <w:tcW w:w="1646" w:type="pct"/>
          </w:tcPr>
          <w:p w14:paraId="7248D35D" w14:textId="77777777" w:rsidR="000F0644" w:rsidRPr="00743DF3" w:rsidRDefault="00784CD0" w:rsidP="00177070">
            <w:pPr>
              <w:pStyle w:val="Tabellentext"/>
              <w:ind w:left="453" w:hanging="340"/>
              <w:rPr>
                <w:ins w:id="480" w:author="IQTIG" w:date="2020-04-28T19:39:00Z"/>
              </w:rPr>
            </w:pPr>
            <w:ins w:id="481" w:author="IQTIG" w:date="2020-04-28T19:39:00Z">
              <w:r>
                <w:t>1 =</w:t>
              </w:r>
              <w:r>
                <w:tab/>
                <w:t>ja</w:t>
              </w:r>
            </w:ins>
          </w:p>
        </w:tc>
        <w:tc>
          <w:tcPr>
            <w:tcW w:w="1328" w:type="pct"/>
          </w:tcPr>
          <w:p w14:paraId="6EE1927D" w14:textId="77777777" w:rsidR="000F0644" w:rsidRPr="00743DF3" w:rsidRDefault="00784CD0" w:rsidP="000361A4">
            <w:pPr>
              <w:pStyle w:val="Tabellentext"/>
              <w:rPr>
                <w:ins w:id="482" w:author="IQTIG" w:date="2020-04-28T19:39:00Z"/>
              </w:rPr>
            </w:pPr>
            <w:ins w:id="483" w:author="IQTIG" w:date="2020-04-28T19:39:00Z">
              <w:r>
                <w:t>HAEMATBLUTUN</w:t>
              </w:r>
            </w:ins>
          </w:p>
        </w:tc>
      </w:tr>
      <w:tr w:rsidR="00275B01" w:rsidRPr="00743DF3" w14:paraId="3F581E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B1F107" w14:textId="161EC82B" w:rsidR="000F0644" w:rsidRPr="00743DF3" w:rsidRDefault="00F41129" w:rsidP="000361A4">
            <w:pPr>
              <w:pStyle w:val="Tabellentext"/>
            </w:pPr>
            <w:del w:id="484" w:author="IQTIG" w:date="2020-04-28T19:39:00Z">
              <w:r>
                <w:delText>30</w:delText>
              </w:r>
            </w:del>
            <w:ins w:id="485" w:author="IQTIG" w:date="2020-04-28T19:39:00Z">
              <w:r w:rsidR="00784CD0">
                <w:t>31</w:t>
              </w:r>
            </w:ins>
            <w:r w:rsidR="00784CD0">
              <w:t>.4:B</w:t>
            </w:r>
          </w:p>
        </w:tc>
        <w:tc>
          <w:tcPr>
            <w:tcW w:w="1075" w:type="pct"/>
          </w:tcPr>
          <w:p w14:paraId="35785423" w14:textId="77777777" w:rsidR="000F0644" w:rsidRPr="00743DF3" w:rsidRDefault="00784CD0" w:rsidP="000361A4">
            <w:pPr>
              <w:pStyle w:val="Tabellentext"/>
            </w:pPr>
            <w:r>
              <w:t>OP- oder interventionsbedürftige Gefäßläsion</w:t>
            </w:r>
          </w:p>
        </w:tc>
        <w:tc>
          <w:tcPr>
            <w:tcW w:w="326" w:type="pct"/>
          </w:tcPr>
          <w:p w14:paraId="64409E33" w14:textId="77777777" w:rsidR="000F0644" w:rsidRPr="00743DF3" w:rsidRDefault="00784CD0" w:rsidP="000361A4">
            <w:pPr>
              <w:pStyle w:val="Tabellentext"/>
            </w:pPr>
            <w:r>
              <w:t>K</w:t>
            </w:r>
          </w:p>
        </w:tc>
        <w:tc>
          <w:tcPr>
            <w:tcW w:w="1646" w:type="pct"/>
          </w:tcPr>
          <w:p w14:paraId="1E02026A" w14:textId="77777777" w:rsidR="000F0644" w:rsidRPr="00743DF3" w:rsidRDefault="00784CD0" w:rsidP="00177070">
            <w:pPr>
              <w:pStyle w:val="Tabellentext"/>
              <w:ind w:left="453" w:hanging="340"/>
            </w:pPr>
            <w:r>
              <w:t>1 =</w:t>
            </w:r>
            <w:r>
              <w:tab/>
              <w:t>ja</w:t>
            </w:r>
          </w:p>
        </w:tc>
        <w:tc>
          <w:tcPr>
            <w:tcW w:w="1328" w:type="pct"/>
          </w:tcPr>
          <w:p w14:paraId="4E2367F6" w14:textId="77777777" w:rsidR="000F0644" w:rsidRPr="00743DF3" w:rsidRDefault="00784CD0" w:rsidP="000361A4">
            <w:pPr>
              <w:pStyle w:val="Tabellentext"/>
            </w:pPr>
            <w:r>
              <w:t>GEFAESSLAESION</w:t>
            </w:r>
          </w:p>
        </w:tc>
      </w:tr>
      <w:tr w:rsidR="00275B01" w:rsidRPr="00743DF3" w14:paraId="561CA8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A3C2BF" w14:textId="35F1DF28" w:rsidR="000F0644" w:rsidRPr="00743DF3" w:rsidRDefault="00F41129" w:rsidP="000361A4">
            <w:pPr>
              <w:pStyle w:val="Tabellentext"/>
            </w:pPr>
            <w:del w:id="486" w:author="IQTIG" w:date="2020-04-28T19:39:00Z">
              <w:r>
                <w:delText>30</w:delText>
              </w:r>
            </w:del>
            <w:ins w:id="487" w:author="IQTIG" w:date="2020-04-28T19:39:00Z">
              <w:r w:rsidR="00784CD0">
                <w:t>31</w:t>
              </w:r>
            </w:ins>
            <w:r w:rsidR="00784CD0">
              <w:t>.5:B</w:t>
            </w:r>
          </w:p>
        </w:tc>
        <w:tc>
          <w:tcPr>
            <w:tcW w:w="1075" w:type="pct"/>
          </w:tcPr>
          <w:p w14:paraId="4F72EC68" w14:textId="77777777" w:rsidR="000F0644" w:rsidRPr="00743DF3" w:rsidRDefault="00784CD0" w:rsidP="000361A4">
            <w:pPr>
              <w:pStyle w:val="Tabellentext"/>
            </w:pPr>
            <w:r>
              <w:t>bei Entlassung persistierender motorischer Nervenschaden</w:t>
            </w:r>
          </w:p>
        </w:tc>
        <w:tc>
          <w:tcPr>
            <w:tcW w:w="326" w:type="pct"/>
          </w:tcPr>
          <w:p w14:paraId="06E43584" w14:textId="77777777" w:rsidR="000F0644" w:rsidRPr="00743DF3" w:rsidRDefault="00784CD0" w:rsidP="000361A4">
            <w:pPr>
              <w:pStyle w:val="Tabellentext"/>
            </w:pPr>
            <w:r>
              <w:t>K</w:t>
            </w:r>
          </w:p>
        </w:tc>
        <w:tc>
          <w:tcPr>
            <w:tcW w:w="1646" w:type="pct"/>
          </w:tcPr>
          <w:p w14:paraId="7BE5B35C" w14:textId="77777777" w:rsidR="000F0644" w:rsidRPr="00743DF3" w:rsidRDefault="00784CD0" w:rsidP="00177070">
            <w:pPr>
              <w:pStyle w:val="Tabellentext"/>
              <w:ind w:left="453" w:hanging="340"/>
            </w:pPr>
            <w:r>
              <w:t>1 =</w:t>
            </w:r>
            <w:r>
              <w:tab/>
              <w:t>ja</w:t>
            </w:r>
          </w:p>
        </w:tc>
        <w:tc>
          <w:tcPr>
            <w:tcW w:w="1328" w:type="pct"/>
          </w:tcPr>
          <w:p w14:paraId="361EC948" w14:textId="77777777" w:rsidR="000F0644" w:rsidRPr="00743DF3" w:rsidRDefault="00784CD0" w:rsidP="000361A4">
            <w:pPr>
              <w:pStyle w:val="Tabellentext"/>
            </w:pPr>
            <w:r>
              <w:t>NERVENSCHADEN</w:t>
            </w:r>
          </w:p>
        </w:tc>
      </w:tr>
      <w:tr w:rsidR="00275B01" w:rsidRPr="00743DF3" w14:paraId="7BED383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7AD116" w14:textId="1B0ACA97" w:rsidR="000F0644" w:rsidRPr="00743DF3" w:rsidRDefault="00F41129" w:rsidP="000361A4">
            <w:pPr>
              <w:pStyle w:val="Tabellentext"/>
            </w:pPr>
            <w:del w:id="488" w:author="IQTIG" w:date="2020-04-28T19:39:00Z">
              <w:r>
                <w:delText>30</w:delText>
              </w:r>
            </w:del>
            <w:ins w:id="489" w:author="IQTIG" w:date="2020-04-28T19:39:00Z">
              <w:r w:rsidR="00784CD0">
                <w:t>31</w:t>
              </w:r>
            </w:ins>
            <w:r w:rsidR="00784CD0">
              <w:t>.6:B</w:t>
            </w:r>
          </w:p>
        </w:tc>
        <w:tc>
          <w:tcPr>
            <w:tcW w:w="1075" w:type="pct"/>
          </w:tcPr>
          <w:p w14:paraId="16B404BF" w14:textId="77777777" w:rsidR="000F0644" w:rsidRPr="00743DF3" w:rsidRDefault="00784CD0" w:rsidP="000361A4">
            <w:pPr>
              <w:pStyle w:val="Tabellentext"/>
            </w:pPr>
            <w:r>
              <w:t>Fraktur</w:t>
            </w:r>
          </w:p>
        </w:tc>
        <w:tc>
          <w:tcPr>
            <w:tcW w:w="326" w:type="pct"/>
          </w:tcPr>
          <w:p w14:paraId="1326DF5E" w14:textId="77777777" w:rsidR="000F0644" w:rsidRPr="00743DF3" w:rsidRDefault="00784CD0" w:rsidP="000361A4">
            <w:pPr>
              <w:pStyle w:val="Tabellentext"/>
            </w:pPr>
            <w:r>
              <w:t>K</w:t>
            </w:r>
          </w:p>
        </w:tc>
        <w:tc>
          <w:tcPr>
            <w:tcW w:w="1646" w:type="pct"/>
          </w:tcPr>
          <w:p w14:paraId="5553D3AB" w14:textId="77777777" w:rsidR="000F0644" w:rsidRPr="00743DF3" w:rsidRDefault="00784CD0" w:rsidP="00177070">
            <w:pPr>
              <w:pStyle w:val="Tabellentext"/>
              <w:ind w:left="453" w:hanging="340"/>
            </w:pPr>
            <w:r>
              <w:t>1 =</w:t>
            </w:r>
            <w:r>
              <w:tab/>
              <w:t>ja</w:t>
            </w:r>
          </w:p>
        </w:tc>
        <w:tc>
          <w:tcPr>
            <w:tcW w:w="1328" w:type="pct"/>
          </w:tcPr>
          <w:p w14:paraId="0BEC1BA5" w14:textId="77777777" w:rsidR="000F0644" w:rsidRPr="00743DF3" w:rsidRDefault="00784CD0" w:rsidP="000361A4">
            <w:pPr>
              <w:pStyle w:val="Tabellentext"/>
            </w:pPr>
            <w:r>
              <w:t>FRAKTUR</w:t>
            </w:r>
          </w:p>
        </w:tc>
      </w:tr>
      <w:tr w:rsidR="00275B01" w:rsidRPr="00743DF3" w14:paraId="4F6384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92ADC9" w14:textId="080ABA28" w:rsidR="000F0644" w:rsidRPr="00743DF3" w:rsidRDefault="00F41129" w:rsidP="000361A4">
            <w:pPr>
              <w:pStyle w:val="Tabellentext"/>
            </w:pPr>
            <w:del w:id="490" w:author="IQTIG" w:date="2020-04-28T19:39:00Z">
              <w:r>
                <w:delText>30</w:delText>
              </w:r>
            </w:del>
            <w:ins w:id="491" w:author="IQTIG" w:date="2020-04-28T19:39:00Z">
              <w:r w:rsidR="00784CD0">
                <w:t>31</w:t>
              </w:r>
            </w:ins>
            <w:r w:rsidR="00784CD0">
              <w:t>.7:B</w:t>
            </w:r>
          </w:p>
        </w:tc>
        <w:tc>
          <w:tcPr>
            <w:tcW w:w="1075" w:type="pct"/>
          </w:tcPr>
          <w:p w14:paraId="5421D228" w14:textId="77777777" w:rsidR="000F0644" w:rsidRPr="00743DF3" w:rsidRDefault="00784CD0" w:rsidP="000361A4">
            <w:pPr>
              <w:pStyle w:val="Tabellentext"/>
            </w:pPr>
            <w:r>
              <w:t>reoperationspflichtige Wunddehiszenz</w:t>
            </w:r>
          </w:p>
        </w:tc>
        <w:tc>
          <w:tcPr>
            <w:tcW w:w="326" w:type="pct"/>
          </w:tcPr>
          <w:p w14:paraId="30883614" w14:textId="77777777" w:rsidR="000F0644" w:rsidRPr="00743DF3" w:rsidRDefault="00784CD0" w:rsidP="000361A4">
            <w:pPr>
              <w:pStyle w:val="Tabellentext"/>
            </w:pPr>
            <w:r>
              <w:t>K</w:t>
            </w:r>
          </w:p>
        </w:tc>
        <w:tc>
          <w:tcPr>
            <w:tcW w:w="1646" w:type="pct"/>
          </w:tcPr>
          <w:p w14:paraId="748F662B" w14:textId="77777777" w:rsidR="000F0644" w:rsidRPr="00743DF3" w:rsidRDefault="00784CD0" w:rsidP="00177070">
            <w:pPr>
              <w:pStyle w:val="Tabellentext"/>
              <w:ind w:left="453" w:hanging="340"/>
            </w:pPr>
            <w:r>
              <w:t>1 =</w:t>
            </w:r>
            <w:r>
              <w:tab/>
              <w:t>ja</w:t>
            </w:r>
          </w:p>
        </w:tc>
        <w:tc>
          <w:tcPr>
            <w:tcW w:w="1328" w:type="pct"/>
          </w:tcPr>
          <w:p w14:paraId="3C4F75B5" w14:textId="77777777" w:rsidR="000F0644" w:rsidRPr="00743DF3" w:rsidRDefault="00784CD0" w:rsidP="000361A4">
            <w:pPr>
              <w:pStyle w:val="Tabellentext"/>
            </w:pPr>
            <w:r>
              <w:t>WUNDDEHISZE</w:t>
            </w:r>
          </w:p>
        </w:tc>
      </w:tr>
      <w:tr w:rsidR="00275B01" w:rsidRPr="00743DF3" w14:paraId="742396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E9D94E" w14:textId="1E9445F5" w:rsidR="000F0644" w:rsidRPr="00743DF3" w:rsidRDefault="00F41129" w:rsidP="000361A4">
            <w:pPr>
              <w:pStyle w:val="Tabellentext"/>
            </w:pPr>
            <w:del w:id="492" w:author="IQTIG" w:date="2020-04-28T19:39:00Z">
              <w:r>
                <w:delText>30</w:delText>
              </w:r>
            </w:del>
            <w:ins w:id="493" w:author="IQTIG" w:date="2020-04-28T19:39:00Z">
              <w:r w:rsidR="00784CD0">
                <w:t>31</w:t>
              </w:r>
            </w:ins>
            <w:r w:rsidR="00784CD0">
              <w:t>.8:B</w:t>
            </w:r>
          </w:p>
        </w:tc>
        <w:tc>
          <w:tcPr>
            <w:tcW w:w="1075" w:type="pct"/>
          </w:tcPr>
          <w:p w14:paraId="2142475A" w14:textId="77777777" w:rsidR="000F0644" w:rsidRPr="00743DF3" w:rsidRDefault="00784CD0" w:rsidP="000361A4">
            <w:pPr>
              <w:pStyle w:val="Tabellentext"/>
            </w:pPr>
            <w:r>
              <w:t>reoperationspflichtige sekundäre Nekrose der Wundränder</w:t>
            </w:r>
          </w:p>
        </w:tc>
        <w:tc>
          <w:tcPr>
            <w:tcW w:w="326" w:type="pct"/>
          </w:tcPr>
          <w:p w14:paraId="06B7FC26" w14:textId="77777777" w:rsidR="000F0644" w:rsidRPr="00743DF3" w:rsidRDefault="00784CD0" w:rsidP="000361A4">
            <w:pPr>
              <w:pStyle w:val="Tabellentext"/>
            </w:pPr>
            <w:r>
              <w:t>K</w:t>
            </w:r>
          </w:p>
        </w:tc>
        <w:tc>
          <w:tcPr>
            <w:tcW w:w="1646" w:type="pct"/>
          </w:tcPr>
          <w:p w14:paraId="5B50F6F9" w14:textId="77777777" w:rsidR="000F0644" w:rsidRPr="00743DF3" w:rsidRDefault="00784CD0" w:rsidP="00177070">
            <w:pPr>
              <w:pStyle w:val="Tabellentext"/>
              <w:ind w:left="453" w:hanging="340"/>
            </w:pPr>
            <w:r>
              <w:t>1 =</w:t>
            </w:r>
            <w:r>
              <w:tab/>
              <w:t>ja</w:t>
            </w:r>
          </w:p>
        </w:tc>
        <w:tc>
          <w:tcPr>
            <w:tcW w:w="1328" w:type="pct"/>
          </w:tcPr>
          <w:p w14:paraId="4C1F9F00" w14:textId="77777777" w:rsidR="000F0644" w:rsidRPr="00743DF3" w:rsidRDefault="00784CD0" w:rsidP="000361A4">
            <w:pPr>
              <w:pStyle w:val="Tabellentext"/>
            </w:pPr>
            <w:r>
              <w:t>NEKROSEWUND</w:t>
            </w:r>
          </w:p>
        </w:tc>
      </w:tr>
      <w:tr w:rsidR="00275B01" w:rsidRPr="00743DF3" w14:paraId="03DC05F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42016B" w14:textId="394C8F09" w:rsidR="000F0644" w:rsidRPr="00743DF3" w:rsidRDefault="00F41129" w:rsidP="000361A4">
            <w:pPr>
              <w:pStyle w:val="Tabellentext"/>
            </w:pPr>
            <w:del w:id="494" w:author="IQTIG" w:date="2020-04-28T19:39:00Z">
              <w:r>
                <w:delText>32</w:delText>
              </w:r>
            </w:del>
            <w:ins w:id="495" w:author="IQTIG" w:date="2020-04-28T19:39:00Z">
              <w:r w:rsidR="00784CD0">
                <w:t>33</w:t>
              </w:r>
            </w:ins>
            <w:r w:rsidR="00784CD0">
              <w:t>:B</w:t>
            </w:r>
          </w:p>
        </w:tc>
        <w:tc>
          <w:tcPr>
            <w:tcW w:w="1075" w:type="pct"/>
          </w:tcPr>
          <w:p w14:paraId="433D3286" w14:textId="77777777" w:rsidR="000F0644" w:rsidRPr="00743DF3" w:rsidRDefault="00784CD0" w:rsidP="000361A4">
            <w:pPr>
              <w:pStyle w:val="Tabellentext"/>
            </w:pPr>
            <w:r>
              <w:t>Wundinfektionstiefe</w:t>
            </w:r>
          </w:p>
        </w:tc>
        <w:tc>
          <w:tcPr>
            <w:tcW w:w="326" w:type="pct"/>
          </w:tcPr>
          <w:p w14:paraId="1DC8118E" w14:textId="77777777" w:rsidR="000F0644" w:rsidRPr="00743DF3" w:rsidRDefault="00784CD0" w:rsidP="000361A4">
            <w:pPr>
              <w:pStyle w:val="Tabellentext"/>
            </w:pPr>
            <w:r>
              <w:t>K</w:t>
            </w:r>
          </w:p>
        </w:tc>
        <w:tc>
          <w:tcPr>
            <w:tcW w:w="1646" w:type="pct"/>
          </w:tcPr>
          <w:p w14:paraId="1F562405" w14:textId="77777777" w:rsidR="000F0644" w:rsidRPr="00743DF3" w:rsidRDefault="00784CD0" w:rsidP="00177070">
            <w:pPr>
              <w:pStyle w:val="Tabellentext"/>
              <w:ind w:left="453" w:hanging="340"/>
            </w:pPr>
            <w:r>
              <w:t>1 =</w:t>
            </w:r>
            <w:r>
              <w:tab/>
              <w:t>A1 - postoperative, oberflächliche Wundinfektion</w:t>
            </w:r>
          </w:p>
          <w:p w14:paraId="46B08678" w14:textId="77777777" w:rsidR="000F0644" w:rsidRPr="00743DF3" w:rsidRDefault="00784CD0" w:rsidP="00177070">
            <w:pPr>
              <w:pStyle w:val="Tabellentext"/>
              <w:ind w:left="453" w:hanging="340"/>
            </w:pPr>
            <w:r>
              <w:t>2 =</w:t>
            </w:r>
            <w:r>
              <w:tab/>
              <w:t>A2 - postoperative, tiefe Wundinfektion</w:t>
            </w:r>
          </w:p>
          <w:p w14:paraId="7D237B56" w14:textId="77777777" w:rsidR="000F0644" w:rsidRPr="00743DF3" w:rsidRDefault="00784CD0" w:rsidP="00177070">
            <w:pPr>
              <w:pStyle w:val="Tabellentext"/>
              <w:ind w:left="453" w:hanging="340"/>
            </w:pPr>
            <w:r>
              <w:t>3 =</w:t>
            </w:r>
            <w:r>
              <w:tab/>
              <w:t>A3 - Infektion von Organen und Körperhöhlen im Operationsgebiet</w:t>
            </w:r>
          </w:p>
        </w:tc>
        <w:tc>
          <w:tcPr>
            <w:tcW w:w="1328" w:type="pct"/>
          </w:tcPr>
          <w:p w14:paraId="553F98F6" w14:textId="77777777" w:rsidR="000F0644" w:rsidRPr="00743DF3" w:rsidRDefault="00784CD0" w:rsidP="000361A4">
            <w:pPr>
              <w:pStyle w:val="Tabellentext"/>
            </w:pPr>
            <w:r>
              <w:t>POSTOPCDC</w:t>
            </w:r>
          </w:p>
        </w:tc>
      </w:tr>
      <w:tr w:rsidR="00275B01" w:rsidRPr="00743DF3" w14:paraId="69D5A36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ADE6E9D" w14:textId="77777777" w:rsidR="000F0644" w:rsidRPr="00743DF3" w:rsidRDefault="00784CD0" w:rsidP="000361A4">
            <w:pPr>
              <w:pStyle w:val="Tabellentext"/>
            </w:pPr>
            <w:r>
              <w:t>EF*</w:t>
            </w:r>
          </w:p>
        </w:tc>
        <w:tc>
          <w:tcPr>
            <w:tcW w:w="1075" w:type="pct"/>
          </w:tcPr>
          <w:p w14:paraId="32463D40" w14:textId="77777777" w:rsidR="000F0644" w:rsidRPr="00743DF3" w:rsidRDefault="00784CD0" w:rsidP="000361A4">
            <w:pPr>
              <w:pStyle w:val="Tabellentext"/>
            </w:pPr>
            <w:r>
              <w:t>Patientenalter am Aufnahmetag in Jahren</w:t>
            </w:r>
          </w:p>
        </w:tc>
        <w:tc>
          <w:tcPr>
            <w:tcW w:w="326" w:type="pct"/>
          </w:tcPr>
          <w:p w14:paraId="4BA88D47" w14:textId="77777777" w:rsidR="000F0644" w:rsidRPr="00743DF3" w:rsidRDefault="00784CD0" w:rsidP="000361A4">
            <w:pPr>
              <w:pStyle w:val="Tabellentext"/>
            </w:pPr>
            <w:r>
              <w:t>-</w:t>
            </w:r>
          </w:p>
        </w:tc>
        <w:tc>
          <w:tcPr>
            <w:tcW w:w="1646" w:type="pct"/>
          </w:tcPr>
          <w:p w14:paraId="1C40AC25" w14:textId="77777777" w:rsidR="000F0644" w:rsidRPr="00743DF3" w:rsidRDefault="00784CD0" w:rsidP="00177070">
            <w:pPr>
              <w:pStyle w:val="Tabellentext"/>
              <w:ind w:left="453" w:hanging="340"/>
            </w:pPr>
            <w:r>
              <w:t>alter(GEBDATUM;AUFNDATUM)</w:t>
            </w:r>
          </w:p>
        </w:tc>
        <w:tc>
          <w:tcPr>
            <w:tcW w:w="1328" w:type="pct"/>
          </w:tcPr>
          <w:p w14:paraId="7818C8A0" w14:textId="77777777" w:rsidR="000F0644" w:rsidRPr="00743DF3" w:rsidRDefault="00784CD0" w:rsidP="000361A4">
            <w:pPr>
              <w:pStyle w:val="Tabellentext"/>
            </w:pPr>
            <w:r>
              <w:t>alter</w:t>
            </w:r>
          </w:p>
        </w:tc>
      </w:tr>
    </w:tbl>
    <w:p w14:paraId="43E98074" w14:textId="77777777" w:rsidR="00A53F02" w:rsidRDefault="00784CD0" w:rsidP="00A53F02">
      <w:pPr>
        <w:spacing w:after="0"/>
        <w:rPr>
          <w:sz w:val="14"/>
          <w:szCs w:val="14"/>
        </w:rPr>
      </w:pPr>
      <w:r w:rsidRPr="003021AF">
        <w:rPr>
          <w:sz w:val="14"/>
          <w:szCs w:val="14"/>
        </w:rPr>
        <w:t>*Ersatzfeld im Exportformat</w:t>
      </w:r>
    </w:p>
    <w:p w14:paraId="6FF1AF2A" w14:textId="77777777" w:rsidR="00407995" w:rsidRDefault="00407995">
      <w:pPr>
        <w:sectPr w:rsidR="00407995"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25D9D3F9" w14:textId="77777777" w:rsidR="0094520C" w:rsidRDefault="00784CD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D0751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A5B8B9" w14:textId="77777777" w:rsidR="000517F0" w:rsidRPr="000517F0" w:rsidRDefault="00784CD0" w:rsidP="009A4847">
            <w:pPr>
              <w:pStyle w:val="Tabellenkopf"/>
            </w:pPr>
            <w:r>
              <w:t>ID</w:t>
            </w:r>
          </w:p>
        </w:tc>
        <w:tc>
          <w:tcPr>
            <w:tcW w:w="5885" w:type="dxa"/>
          </w:tcPr>
          <w:p w14:paraId="60AC4CB3" w14:textId="77777777" w:rsidR="000517F0"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54029</w:t>
            </w:r>
          </w:p>
        </w:tc>
      </w:tr>
      <w:tr w:rsidR="000955B5" w14:paraId="7734CF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AEF94" w14:textId="77777777" w:rsidR="000955B5" w:rsidRDefault="00784CD0" w:rsidP="009A4847">
            <w:pPr>
              <w:pStyle w:val="Tabellenkopf"/>
            </w:pPr>
            <w:r>
              <w:t>Bezeichnung</w:t>
            </w:r>
          </w:p>
        </w:tc>
        <w:tc>
          <w:tcPr>
            <w:tcW w:w="5885" w:type="dxa"/>
          </w:tcPr>
          <w:p w14:paraId="0055D0B8"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osteosynthetischer Versorgung einer hüftgelenknahen Femurfraktur</w:t>
            </w:r>
          </w:p>
        </w:tc>
      </w:tr>
      <w:tr w:rsidR="000955B5" w14:paraId="317BDE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F80602" w14:textId="77777777" w:rsidR="000955B5" w:rsidRDefault="00784CD0" w:rsidP="009A4847">
            <w:pPr>
              <w:pStyle w:val="Tabellenkopf"/>
            </w:pPr>
            <w:r>
              <w:t>Indikatortyp</w:t>
            </w:r>
          </w:p>
        </w:tc>
        <w:tc>
          <w:tcPr>
            <w:tcW w:w="5885" w:type="dxa"/>
          </w:tcPr>
          <w:p w14:paraId="290B4C53"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B1E25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167FBF" w14:textId="77777777" w:rsidR="000955B5" w:rsidRDefault="00784CD0" w:rsidP="000955B5">
            <w:pPr>
              <w:pStyle w:val="Tabellenkopf"/>
            </w:pPr>
            <w:r>
              <w:t>Art des Wertes</w:t>
            </w:r>
          </w:p>
        </w:tc>
        <w:tc>
          <w:tcPr>
            <w:tcW w:w="5885" w:type="dxa"/>
          </w:tcPr>
          <w:p w14:paraId="122FB42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E532F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96BB46" w14:textId="77777777" w:rsidR="000955B5" w:rsidRDefault="00784CD0" w:rsidP="000955B5">
            <w:pPr>
              <w:pStyle w:val="Tabellenkopf"/>
            </w:pPr>
            <w:r>
              <w:t>Bezug zum Verfahren</w:t>
            </w:r>
          </w:p>
        </w:tc>
        <w:tc>
          <w:tcPr>
            <w:tcW w:w="5885" w:type="dxa"/>
          </w:tcPr>
          <w:p w14:paraId="579B5D3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EC2BE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453C97" w14:textId="49182D9A" w:rsidR="000955B5" w:rsidRDefault="00F41129" w:rsidP="000955B5">
            <w:pPr>
              <w:pStyle w:val="Tabellenkopf"/>
            </w:pPr>
            <w:del w:id="496" w:author="IQTIG" w:date="2020-04-28T19:39:00Z">
              <w:r>
                <w:delText>Bewertungsart</w:delText>
              </w:r>
            </w:del>
            <w:ins w:id="497" w:author="IQTIG" w:date="2020-04-28T19:39:00Z">
              <w:r w:rsidR="00784CD0">
                <w:t>Berechnungsart</w:t>
              </w:r>
            </w:ins>
          </w:p>
        </w:tc>
        <w:tc>
          <w:tcPr>
            <w:tcW w:w="5885" w:type="dxa"/>
          </w:tcPr>
          <w:p w14:paraId="73326111"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FC9798F" w14:textId="77777777" w:rsidTr="00025F80">
        <w:trPr>
          <w:trHeight w:val="221"/>
          <w:ins w:id="498"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01F124C" w14:textId="77777777" w:rsidR="000955B5" w:rsidRDefault="00784CD0" w:rsidP="000955B5">
            <w:pPr>
              <w:pStyle w:val="Tabellenkopf"/>
              <w:rPr>
                <w:ins w:id="499" w:author="IQTIG" w:date="2020-04-28T19:39:00Z"/>
              </w:rPr>
            </w:pPr>
            <w:ins w:id="500" w:author="IQTIG" w:date="2020-04-28T19:39:00Z">
              <w:r>
                <w:t>Referenzbereich 2019</w:t>
              </w:r>
            </w:ins>
          </w:p>
        </w:tc>
        <w:tc>
          <w:tcPr>
            <w:tcW w:w="5885" w:type="dxa"/>
          </w:tcPr>
          <w:p w14:paraId="030DB445"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rPr>
                <w:ins w:id="501" w:author="IQTIG" w:date="2020-04-28T19:39:00Z"/>
              </w:rPr>
            </w:pPr>
            <w:ins w:id="502" w:author="IQTIG" w:date="2020-04-28T19:39:00Z">
              <w:r>
                <w:t>≤ 6,06 % (95. Perzentil)</w:t>
              </w:r>
            </w:ins>
          </w:p>
        </w:tc>
      </w:tr>
      <w:tr w:rsidR="000955B5" w14:paraId="7C4E82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492929" w14:textId="77777777" w:rsidR="000955B5" w:rsidRDefault="00784CD0" w:rsidP="00CA48E9">
            <w:pPr>
              <w:pStyle w:val="Tabellenkopf"/>
            </w:pPr>
            <w:r w:rsidRPr="00E37ACC">
              <w:t xml:space="preserve">Referenzbereich </w:t>
            </w:r>
            <w:r>
              <w:t>2018</w:t>
            </w:r>
          </w:p>
        </w:tc>
        <w:tc>
          <w:tcPr>
            <w:tcW w:w="5885" w:type="dxa"/>
          </w:tcPr>
          <w:p w14:paraId="24BCDBF1"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4,50 % (95. Perzentil)</w:t>
            </w:r>
          </w:p>
        </w:tc>
      </w:tr>
      <w:tr w:rsidR="000955B5" w14:paraId="244F2E6D" w14:textId="77777777" w:rsidTr="00025F80">
        <w:trPr>
          <w:trHeight w:val="221"/>
          <w:del w:id="503"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F9A44E9" w14:textId="77777777" w:rsidR="000955B5" w:rsidRDefault="00F41129" w:rsidP="00CA48E9">
            <w:pPr>
              <w:pStyle w:val="Tabellenkopf"/>
              <w:rPr>
                <w:del w:id="504" w:author="IQTIG" w:date="2020-04-28T19:39:00Z"/>
              </w:rPr>
            </w:pPr>
            <w:del w:id="505" w:author="IQTIG" w:date="2020-04-28T19:39:00Z">
              <w:r w:rsidRPr="00E37ACC">
                <w:delText xml:space="preserve">Referenzbereich </w:delText>
              </w:r>
              <w:r>
                <w:delText>2017</w:delText>
              </w:r>
            </w:del>
          </w:p>
        </w:tc>
        <w:tc>
          <w:tcPr>
            <w:tcW w:w="5885" w:type="dxa"/>
          </w:tcPr>
          <w:p w14:paraId="1C5281ED"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506" w:author="IQTIG" w:date="2020-04-28T19:39:00Z"/>
              </w:rPr>
            </w:pPr>
            <w:del w:id="507" w:author="IQTIG" w:date="2020-04-28T19:39:00Z">
              <w:r>
                <w:delText>≤ 4,37 % (95. Perzentil)</w:delText>
              </w:r>
            </w:del>
          </w:p>
        </w:tc>
      </w:tr>
      <w:tr w:rsidR="000955B5" w14:paraId="625640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EE22DA" w14:textId="0CB4D076" w:rsidR="000955B5" w:rsidRDefault="00784CD0" w:rsidP="000955B5">
            <w:pPr>
              <w:pStyle w:val="Tabellenkopf"/>
            </w:pPr>
            <w:r>
              <w:t xml:space="preserve">Erläuterung zum Referenzbereich </w:t>
            </w:r>
            <w:del w:id="508" w:author="IQTIG" w:date="2020-04-28T19:39:00Z">
              <w:r w:rsidR="00F41129">
                <w:delText>2018</w:delText>
              </w:r>
            </w:del>
            <w:ins w:id="509" w:author="IQTIG" w:date="2020-04-28T19:39:00Z">
              <w:r>
                <w:t>2019</w:t>
              </w:r>
            </w:ins>
          </w:p>
        </w:tc>
        <w:tc>
          <w:tcPr>
            <w:tcW w:w="5885" w:type="dxa"/>
          </w:tcPr>
          <w:p w14:paraId="4CBBF94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44C7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FEF58C" w14:textId="0FADEF93" w:rsidR="000955B5" w:rsidRDefault="00784CD0" w:rsidP="000955B5">
            <w:pPr>
              <w:pStyle w:val="Tabellenkopf"/>
            </w:pPr>
            <w:r>
              <w:t xml:space="preserve">Erläuterung zum Strukturierten Dialog bzw. Stellungnahmeverfahren </w:t>
            </w:r>
            <w:del w:id="510" w:author="IQTIG" w:date="2020-04-28T19:39:00Z">
              <w:r w:rsidR="00F41129">
                <w:delText>2018</w:delText>
              </w:r>
            </w:del>
            <w:ins w:id="511" w:author="IQTIG" w:date="2020-04-28T19:39:00Z">
              <w:r>
                <w:t>2019</w:t>
              </w:r>
            </w:ins>
          </w:p>
        </w:tc>
        <w:tc>
          <w:tcPr>
            <w:tcW w:w="5885" w:type="dxa"/>
          </w:tcPr>
          <w:p w14:paraId="4D1EAFA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F306B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A25CF6" w14:textId="77777777" w:rsidR="000955B5" w:rsidRDefault="00784CD0" w:rsidP="000955B5">
            <w:pPr>
              <w:pStyle w:val="Tabellenkopf"/>
            </w:pPr>
            <w:r w:rsidRPr="00E37ACC">
              <w:t>Methode der Risikoadjustierung</w:t>
            </w:r>
          </w:p>
        </w:tc>
        <w:tc>
          <w:tcPr>
            <w:tcW w:w="5885" w:type="dxa"/>
          </w:tcPr>
          <w:p w14:paraId="69D51917"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2CECD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947B3F" w14:textId="77777777" w:rsidR="000955B5" w:rsidRPr="00E37ACC" w:rsidRDefault="00784CD0" w:rsidP="000955B5">
            <w:pPr>
              <w:pStyle w:val="Tabellenkopf"/>
            </w:pPr>
            <w:r>
              <w:t>Erläuterung der Risikoadjustierung</w:t>
            </w:r>
          </w:p>
        </w:tc>
        <w:tc>
          <w:tcPr>
            <w:tcW w:w="5885" w:type="dxa"/>
          </w:tcPr>
          <w:p w14:paraId="2E490843"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EF2DA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A41093" w14:textId="77777777" w:rsidR="000955B5" w:rsidRPr="00E37ACC" w:rsidRDefault="00784CD0" w:rsidP="000955B5">
            <w:pPr>
              <w:pStyle w:val="Tabellenkopf"/>
            </w:pPr>
            <w:r w:rsidRPr="00E37ACC">
              <w:t>Rechenregeln</w:t>
            </w:r>
          </w:p>
        </w:tc>
        <w:tc>
          <w:tcPr>
            <w:tcW w:w="5885" w:type="dxa"/>
          </w:tcPr>
          <w:p w14:paraId="3B1C9D76"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3D18B56"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ins w:id="512" w:author="IQTIG" w:date="2020-04-28T19:39:00Z">
              <w:r>
                <w:t xml:space="preserve">Patientinnen und </w:t>
              </w:r>
            </w:ins>
            <w:r>
              <w:t>Patienten mit mindestens einer spezifischen behandlungsbedürftigen Komplikation</w:t>
            </w:r>
          </w:p>
          <w:p w14:paraId="28DB496C"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F9C6C47"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513" w:author="IQTIG" w:date="2020-04-28T19:39:00Z">
              <w:r>
                <w:t xml:space="preserve">Patientinnen und </w:t>
              </w:r>
            </w:ins>
            <w:r>
              <w:t>Patienten ab 18 Jahren</w:t>
            </w:r>
          </w:p>
        </w:tc>
      </w:tr>
      <w:tr w:rsidR="000955B5" w14:paraId="2118EF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C4942E" w14:textId="77777777" w:rsidR="000955B5" w:rsidRPr="00E37ACC" w:rsidRDefault="00784CD0" w:rsidP="000955B5">
            <w:pPr>
              <w:pStyle w:val="Tabellenkopf"/>
            </w:pPr>
            <w:r w:rsidRPr="00E37ACC">
              <w:t>Erläuterung der Rechenregel</w:t>
            </w:r>
          </w:p>
        </w:tc>
        <w:tc>
          <w:tcPr>
            <w:tcW w:w="5885" w:type="dxa"/>
          </w:tcPr>
          <w:p w14:paraId="51756E65"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Implantatdislokation </w:t>
            </w:r>
            <w:r>
              <w:br/>
              <w:t>- OP</w:t>
            </w:r>
            <w:ins w:id="514" w:author="IQTIG" w:date="2020-04-28T19:39:00Z">
              <w:r>
                <w:t xml:space="preserve">-, oder interventionsbedürftige/-s Nachblutung/Wundhämatom </w:t>
              </w:r>
              <w:r>
                <w:br/>
                <w:t>- OP</w:t>
              </w:r>
            </w:ins>
            <w:r>
              <w:t xml:space="preserve">- oder interventionsbedürftige Gefäßläsion </w:t>
            </w:r>
            <w:r>
              <w:br/>
              <w:t xml:space="preserve">- bei Entlassung persistierender motorischer Nervenschaden </w:t>
            </w:r>
            <w:r>
              <w:br/>
              <w:t xml:space="preserve">- Fraktur  </w:t>
            </w:r>
            <w:r>
              <w:br/>
              <w:t xml:space="preserve">- reoperationspflichtige Wunddehiszenz </w:t>
            </w:r>
            <w:r>
              <w:br/>
              <w:t xml:space="preserve">- reoperationspflichtige sekundäre Nekrose der Wundränder  </w:t>
            </w:r>
            <w:r>
              <w:br/>
              <w:t>- Wundinfektionstiefe (2,3) bei vorliegender Wundinfektion</w:t>
            </w:r>
          </w:p>
        </w:tc>
      </w:tr>
      <w:tr w:rsidR="000955B5" w14:paraId="41E850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AFE1FE" w14:textId="77777777" w:rsidR="000955B5" w:rsidRPr="00E37ACC" w:rsidRDefault="00784CD0" w:rsidP="000955B5">
            <w:pPr>
              <w:pStyle w:val="Tabellenkopf"/>
            </w:pPr>
            <w:r w:rsidRPr="00E37ACC">
              <w:t>Teildatensatzbezug</w:t>
            </w:r>
          </w:p>
        </w:tc>
        <w:tc>
          <w:tcPr>
            <w:tcW w:w="5885" w:type="dxa"/>
          </w:tcPr>
          <w:p w14:paraId="7A7DA9CE"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247185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670FDC" w14:textId="77777777" w:rsidR="000955B5" w:rsidRPr="00E37ACC" w:rsidRDefault="00784CD0" w:rsidP="000955B5">
            <w:pPr>
              <w:pStyle w:val="Tabellenkopf"/>
            </w:pPr>
            <w:r w:rsidRPr="00E37ACC">
              <w:t>Zähler (Formel)</w:t>
            </w:r>
          </w:p>
        </w:tc>
        <w:tc>
          <w:tcPr>
            <w:tcW w:w="5885" w:type="dxa"/>
          </w:tcPr>
          <w:p w14:paraId="74D82E34" w14:textId="28CD7E04" w:rsidR="000955B5" w:rsidRPr="00955893" w:rsidRDefault="00F4112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515" w:author="IQTIG" w:date="2020-04-28T19:39:00Z">
              <w:r>
                <w:rPr>
                  <w:rStyle w:val="Code"/>
                </w:rPr>
                <w:delText xml:space="preserve">NERVENSCHADEN %==% 1 |  </w:delText>
              </w:r>
              <w:r>
                <w:rPr>
                  <w:rStyle w:val="Code"/>
                </w:rPr>
                <w:br/>
                <w:delText xml:space="preserve">GEFAESSLAESION %==% 1 |  </w:delText>
              </w:r>
              <w:r>
                <w:rPr>
                  <w:rStyle w:val="Code"/>
                </w:rPr>
                <w:br/>
              </w:r>
            </w:del>
            <w:r w:rsidR="00784CD0">
              <w:rPr>
                <w:rStyle w:val="Code"/>
              </w:rPr>
              <w:t xml:space="preserve">IMPLANTATFEHLLAGE %==% 1 | </w:t>
            </w:r>
            <w:r w:rsidR="00784CD0">
              <w:rPr>
                <w:rStyle w:val="Code"/>
              </w:rPr>
              <w:br/>
              <w:t xml:space="preserve">IMPLANTATDSLOKATION %==% 1 | </w:t>
            </w:r>
            <w:del w:id="516" w:author="IQTIG" w:date="2020-04-28T19:39:00Z">
              <w:r>
                <w:rPr>
                  <w:rStyle w:val="Code"/>
                </w:rPr>
                <w:delText xml:space="preserve"> </w:delText>
              </w:r>
              <w:r>
                <w:rPr>
                  <w:rStyle w:val="Code"/>
                </w:rPr>
                <w:br/>
              </w:r>
            </w:del>
            <w:ins w:id="517" w:author="IQTIG" w:date="2020-04-28T19:39:00Z">
              <w:r w:rsidR="00784CD0">
                <w:rPr>
                  <w:rStyle w:val="Code"/>
                </w:rPr>
                <w:br/>
                <w:t xml:space="preserve">GEFAESSLAESION %==% 1 |  </w:t>
              </w:r>
              <w:r w:rsidR="00784CD0">
                <w:rPr>
                  <w:rStyle w:val="Code"/>
                </w:rPr>
                <w:br/>
                <w:t xml:space="preserve">NERVENSCHADEN %==% 1 |  </w:t>
              </w:r>
              <w:r w:rsidR="00784CD0">
                <w:rPr>
                  <w:rStyle w:val="Code"/>
                </w:rPr>
                <w:br/>
              </w:r>
            </w:ins>
            <w:r w:rsidR="00784CD0">
              <w:rPr>
                <w:rStyle w:val="Code"/>
              </w:rPr>
              <w:t xml:space="preserve">FRAKTUR %==% 1 |  </w:t>
            </w:r>
            <w:r w:rsidR="00784CD0">
              <w:rPr>
                <w:rStyle w:val="Code"/>
              </w:rPr>
              <w:br/>
            </w:r>
            <w:ins w:id="518" w:author="IQTIG" w:date="2020-04-28T19:39:00Z">
              <w:r w:rsidR="00784CD0">
                <w:rPr>
                  <w:rStyle w:val="Code"/>
                </w:rPr>
                <w:t xml:space="preserve">HAEMATBLUTUN %==% 1 | </w:t>
              </w:r>
              <w:r w:rsidR="00784CD0">
                <w:rPr>
                  <w:rStyle w:val="Code"/>
                </w:rPr>
                <w:br/>
              </w:r>
            </w:ins>
            <w:r w:rsidR="00784CD0">
              <w:rPr>
                <w:rStyle w:val="Code"/>
              </w:rPr>
              <w:t xml:space="preserve">POSTOPCDC %in% c(2,3) |   </w:t>
            </w:r>
            <w:r w:rsidR="00784CD0">
              <w:rPr>
                <w:rStyle w:val="Code"/>
              </w:rPr>
              <w:br/>
              <w:t xml:space="preserve">WUNDDEHISZE %==% 1 |  </w:t>
            </w:r>
            <w:r w:rsidR="00784CD0">
              <w:rPr>
                <w:rStyle w:val="Code"/>
              </w:rPr>
              <w:br/>
              <w:t>NEKROSEWUND %==% 1</w:t>
            </w:r>
          </w:p>
        </w:tc>
      </w:tr>
      <w:tr w:rsidR="00CA3AE5" w14:paraId="6D9816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18FFF7" w14:textId="77777777" w:rsidR="00CA3AE5" w:rsidRPr="00E37ACC" w:rsidRDefault="00784CD0" w:rsidP="00CA3AE5">
            <w:pPr>
              <w:pStyle w:val="Tabellenkopf"/>
            </w:pPr>
            <w:r w:rsidRPr="00E37ACC">
              <w:t>Nenner (Formel)</w:t>
            </w:r>
          </w:p>
        </w:tc>
        <w:tc>
          <w:tcPr>
            <w:tcW w:w="5885" w:type="dxa"/>
          </w:tcPr>
          <w:p w14:paraId="04207E40" w14:textId="77777777" w:rsidR="00CA3AE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w:t>
            </w:r>
          </w:p>
        </w:tc>
      </w:tr>
      <w:tr w:rsidR="00CA3AE5" w14:paraId="5063AF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AC76E5" w14:textId="77777777" w:rsidR="00CA3AE5" w:rsidRPr="00E37ACC" w:rsidRDefault="00784CD0" w:rsidP="00CA3AE5">
            <w:pPr>
              <w:pStyle w:val="Tabellenkopf"/>
            </w:pPr>
            <w:r w:rsidRPr="00E37ACC">
              <w:t>Verwendete Funktionen</w:t>
            </w:r>
          </w:p>
        </w:tc>
        <w:tc>
          <w:tcPr>
            <w:tcW w:w="5885" w:type="dxa"/>
          </w:tcPr>
          <w:p w14:paraId="395A1851" w14:textId="77777777" w:rsidR="00926BD3" w:rsidRPr="00926BD3" w:rsidRDefault="00784CD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CEFD5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47CDB9" w14:textId="77777777" w:rsidR="00CA3AE5" w:rsidRPr="00E37ACC" w:rsidRDefault="00784CD0" w:rsidP="00CA3AE5">
            <w:pPr>
              <w:pStyle w:val="Tabellenkopf"/>
            </w:pPr>
            <w:r w:rsidRPr="00E37ACC">
              <w:t>Verwendete Listen</w:t>
            </w:r>
          </w:p>
        </w:tc>
        <w:tc>
          <w:tcPr>
            <w:tcW w:w="5885" w:type="dxa"/>
          </w:tcPr>
          <w:p w14:paraId="2CABFC03" w14:textId="77777777" w:rsidR="00CA3AE5" w:rsidRPr="00926BD3" w:rsidRDefault="00784CD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EAEEF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E659B1" w14:textId="77777777" w:rsidR="00CA3AE5" w:rsidRPr="00E37ACC" w:rsidRDefault="00784CD0" w:rsidP="00CA3AE5">
            <w:pPr>
              <w:pStyle w:val="Tabellenkopf"/>
            </w:pPr>
            <w:r>
              <w:lastRenderedPageBreak/>
              <w:t>Darstellung</w:t>
            </w:r>
          </w:p>
        </w:tc>
        <w:tc>
          <w:tcPr>
            <w:tcW w:w="5885" w:type="dxa"/>
          </w:tcPr>
          <w:p w14:paraId="5B0BCC71"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548B0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2DBDE0" w14:textId="77777777" w:rsidR="00CA3AE5" w:rsidRPr="00E37ACC" w:rsidRDefault="00784CD0" w:rsidP="00CA3AE5">
            <w:pPr>
              <w:pStyle w:val="Tabellenkopf"/>
            </w:pPr>
            <w:r>
              <w:t>Grafik</w:t>
            </w:r>
          </w:p>
        </w:tc>
        <w:tc>
          <w:tcPr>
            <w:tcW w:w="5885" w:type="dxa"/>
          </w:tcPr>
          <w:p w14:paraId="1DDA284C"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4267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BAE1C1" w14:textId="77777777" w:rsidR="00CA3AE5" w:rsidRPr="00E37ACC" w:rsidRDefault="00784CD0" w:rsidP="00CA3AE5">
            <w:pPr>
              <w:pStyle w:val="Tabellenkopf"/>
            </w:pPr>
            <w:r>
              <w:t>Vergleichbarkeit mit Vorjahresergebnissen</w:t>
            </w:r>
          </w:p>
        </w:tc>
        <w:tc>
          <w:tcPr>
            <w:tcW w:w="5885" w:type="dxa"/>
          </w:tcPr>
          <w:p w14:paraId="7C738F03" w14:textId="6E681FD0" w:rsidR="00CA3AE5" w:rsidRDefault="00F41129" w:rsidP="00CA3AE5">
            <w:pPr>
              <w:pStyle w:val="Tabellentext"/>
              <w:cnfStyle w:val="000000000000" w:firstRow="0" w:lastRow="0" w:firstColumn="0" w:lastColumn="0" w:oddVBand="0" w:evenVBand="0" w:oddHBand="0" w:evenHBand="0" w:firstRowFirstColumn="0" w:firstRowLastColumn="0" w:lastRowFirstColumn="0" w:lastRowLastColumn="0"/>
            </w:pPr>
            <w:del w:id="519" w:author="IQTIG" w:date="2020-04-28T19:39:00Z">
              <w:r>
                <w:delText>Vergleichbar</w:delText>
              </w:r>
            </w:del>
            <w:ins w:id="520" w:author="IQTIG" w:date="2020-04-28T19:39:00Z">
              <w:r w:rsidR="00784CD0">
                <w:t>Nicht vergleichbar</w:t>
              </w:r>
            </w:ins>
          </w:p>
        </w:tc>
      </w:tr>
    </w:tbl>
    <w:p w14:paraId="26891AED" w14:textId="77777777" w:rsidR="009E1781" w:rsidRDefault="00862684" w:rsidP="00AA7E2B">
      <w:pPr>
        <w:pStyle w:val="Tabellentext"/>
        <w:spacing w:before="0" w:after="0" w:line="20" w:lineRule="exact"/>
        <w:ind w:left="0" w:right="0"/>
      </w:pPr>
    </w:p>
    <w:p w14:paraId="74DABAF4" w14:textId="77777777" w:rsidR="00407995" w:rsidRDefault="00407995">
      <w:pPr>
        <w:sectPr w:rsidR="00407995" w:rsidSect="00AD6E6F">
          <w:pgSz w:w="11906" w:h="16838"/>
          <w:pgMar w:top="1418" w:right="1134" w:bottom="1418" w:left="1701" w:header="454" w:footer="737" w:gutter="0"/>
          <w:cols w:space="708"/>
          <w:docGrid w:linePitch="360"/>
        </w:sectPr>
      </w:pPr>
    </w:p>
    <w:p w14:paraId="06432013" w14:textId="77777777" w:rsidR="00D40AF7" w:rsidRDefault="00784CD0" w:rsidP="00CC206C">
      <w:pPr>
        <w:pStyle w:val="Absatzberschriftebene2nurinNavigation"/>
      </w:pPr>
      <w:r>
        <w:lastRenderedPageBreak/>
        <w:t>Literatur</w:t>
      </w:r>
    </w:p>
    <w:p w14:paraId="58322F13" w14:textId="77777777" w:rsidR="00370A14" w:rsidRPr="00370A14" w:rsidRDefault="00784CD0" w:rsidP="00B749F9">
      <w:pPr>
        <w:pStyle w:val="Literatur"/>
      </w:pPr>
      <w:r>
        <w:t>Culver, DH; Horan, TC; Gaynes, RP; Martone, WJ; Jarvis, WR; Emori, TG; et al. (1991): Surgical Wound Infection Rates By Wound Class, Operative Procedure, and Patient Risk Index. American Journal of Medicine 91(Suppl. 3B): 152S-157S. DOI: 10.1016/0002-9343(91)90361-Z.</w:t>
      </w:r>
    </w:p>
    <w:p w14:paraId="1844D242" w14:textId="77777777" w:rsidR="00370A14" w:rsidRPr="00370A14" w:rsidRDefault="00862684" w:rsidP="00B749F9">
      <w:pPr>
        <w:pStyle w:val="Literatur"/>
      </w:pPr>
    </w:p>
    <w:p w14:paraId="2342E61A" w14:textId="77777777" w:rsidR="00370A14" w:rsidRPr="00370A14" w:rsidRDefault="00784CD0" w:rsidP="00B749F9">
      <w:pPr>
        <w:pStyle w:val="Literatur"/>
      </w:pPr>
      <w:r>
        <w:t>Edwards, C; Counsell, A; Boulton, C; Moran, CG (2008): Early infection after hip fracture surgery. Risk Factors, Costs and Outcomes. JB&amp;JS – Journal of Bone &amp; Joint Surgery: British Volume 90-B(6): 770-777. DOI: 10.1302/0301-620x.90b6.20194.</w:t>
      </w:r>
    </w:p>
    <w:p w14:paraId="588228CB" w14:textId="77777777" w:rsidR="00370A14" w:rsidRPr="00370A14" w:rsidRDefault="00862684" w:rsidP="00B749F9">
      <w:pPr>
        <w:pStyle w:val="Literatur"/>
      </w:pPr>
    </w:p>
    <w:p w14:paraId="1463DA2D" w14:textId="77777777" w:rsidR="00370A14" w:rsidRPr="00370A14" w:rsidRDefault="00784CD0" w:rsidP="00B749F9">
      <w:pPr>
        <w:pStyle w:val="Literatur"/>
      </w:pPr>
      <w:r>
        <w:t>Garden, RS (1974): Reduction and Fixation of Subcapital Fractures of the Femur. Orthopedic Clinics of North America 5(4): 683-712.</w:t>
      </w:r>
    </w:p>
    <w:p w14:paraId="55B5AF70" w14:textId="77777777" w:rsidR="00370A14" w:rsidRPr="00370A14" w:rsidRDefault="00862684" w:rsidP="00B749F9">
      <w:pPr>
        <w:pStyle w:val="Literatur"/>
      </w:pPr>
    </w:p>
    <w:p w14:paraId="36183348" w14:textId="77777777" w:rsidR="00370A14" w:rsidRPr="00370A14" w:rsidRDefault="00784CD0" w:rsidP="00B749F9">
      <w:pPr>
        <w:pStyle w:val="Literatur"/>
      </w:pPr>
      <w:r>
        <w:t>Keating, JF; Robinson, CM; Court-Brown, CM; McQueen, MM; Christie, J (1993): The effect of complications after hip fracture on rehabilitation. JB&amp;JS – Journal of Bone &amp; Joint Surgery: British Volume 75-B(6): 976. URL: http://bjj.boneandjoint.org.uk/content/jbjsbr/75-B/6/976.full.pdf (abgerufen am: 21.08.2017).</w:t>
      </w:r>
    </w:p>
    <w:p w14:paraId="59741198" w14:textId="77777777" w:rsidR="00370A14" w:rsidRPr="00370A14" w:rsidRDefault="00862684" w:rsidP="00B749F9">
      <w:pPr>
        <w:pStyle w:val="Literatur"/>
      </w:pPr>
    </w:p>
    <w:p w14:paraId="54D3D626" w14:textId="77777777" w:rsidR="00370A14" w:rsidRPr="00370A14" w:rsidRDefault="00784CD0" w:rsidP="00B749F9">
      <w:pPr>
        <w:pStyle w:val="Literatur"/>
      </w:pPr>
      <w:r>
        <w:t>Lazarides, MK; Arvanitis, DP; Dayantas, JN (1991): latrogenic arterial trauma associated with hip joint surgery: An overview. European Journal of Vascular Surgery 5(5): 549-556. DOI: 10.1016/S0950-821X(05)80343-3.</w:t>
      </w:r>
    </w:p>
    <w:p w14:paraId="5DCB5927" w14:textId="77777777" w:rsidR="00370A14" w:rsidRPr="00370A14" w:rsidRDefault="00862684" w:rsidP="00B749F9">
      <w:pPr>
        <w:pStyle w:val="Literatur"/>
      </w:pPr>
    </w:p>
    <w:p w14:paraId="5D2815D7" w14:textId="77777777" w:rsidR="00370A14" w:rsidRPr="00370A14" w:rsidRDefault="00784CD0" w:rsidP="00B749F9">
      <w:pPr>
        <w:pStyle w:val="Literatur"/>
      </w:pPr>
      <w:r>
        <w:t>Lu-Yao, GL; Keller, RB; Littenberg, B; Wennberg, JE (1994): Outcomes after displaced fractures of the femoral neck. A meta-analysis of one hundred and six published reports. JB&amp;JS – Journal of Bone &amp; Joint Surgery: American Volume 76-A(1): 15-25.</w:t>
      </w:r>
    </w:p>
    <w:p w14:paraId="65DACFCA" w14:textId="77777777" w:rsidR="00370A14" w:rsidRPr="00370A14" w:rsidRDefault="00862684" w:rsidP="00B749F9">
      <w:pPr>
        <w:pStyle w:val="Literatur"/>
      </w:pPr>
    </w:p>
    <w:p w14:paraId="16626DCC" w14:textId="77777777" w:rsidR="00370A14" w:rsidRPr="00370A14" w:rsidRDefault="00784CD0" w:rsidP="00B749F9">
      <w:pPr>
        <w:pStyle w:val="Literatur"/>
      </w:pPr>
      <w:r>
        <w:t>Luthje, P; Nurmi, I; Aho, H; Honkanen, P; Jokipii, P; Kataja, M; et al. (2000): Single-Dose Antibiotic Prophylaxis in Osteosynthesis for Hip Fractures. A clinical multicentre study in Finland. Annales Chirurgiae et Gynaecologiae 89(2): 125-130.</w:t>
      </w:r>
    </w:p>
    <w:p w14:paraId="591AF6C9" w14:textId="77777777" w:rsidR="00370A14" w:rsidRPr="00370A14" w:rsidRDefault="00862684" w:rsidP="00B749F9">
      <w:pPr>
        <w:pStyle w:val="Literatur"/>
      </w:pPr>
    </w:p>
    <w:p w14:paraId="7A7A6863" w14:textId="77777777" w:rsidR="00370A14" w:rsidRPr="00370A14" w:rsidRDefault="00784CD0" w:rsidP="00B749F9">
      <w:pPr>
        <w:pStyle w:val="Literatur"/>
      </w:pPr>
      <w:r>
        <w:t>Lyon, T; Koval, KJ; Kummer, F; Zuckerman, JD (1993): Pudendal Nerve Palsy Induced by Fracture Table. Orthopaedic Review 22(5): 521-525.</w:t>
      </w:r>
    </w:p>
    <w:p w14:paraId="4503A955" w14:textId="77777777" w:rsidR="00370A14" w:rsidRPr="00370A14" w:rsidRDefault="00862684" w:rsidP="00B749F9">
      <w:pPr>
        <w:pStyle w:val="Literatur"/>
      </w:pPr>
    </w:p>
    <w:p w14:paraId="3883F606" w14:textId="77777777" w:rsidR="00370A14" w:rsidRPr="00370A14" w:rsidRDefault="00784CD0" w:rsidP="00B749F9">
      <w:pPr>
        <w:pStyle w:val="Literatur"/>
      </w:pPr>
      <w:r>
        <w:t>Masson, M; Parker, MJ; Schoelzel, S (2003): Internal fixation versus arthroplasty for intracapsular proximal femoral fractures in adults. Cochrane Database of Systematic Reviews (2). Art. No.: CD001708. DOI: 10.1002/14651858.CD001708.</w:t>
      </w:r>
    </w:p>
    <w:p w14:paraId="39821D58" w14:textId="77777777" w:rsidR="00370A14" w:rsidRPr="00370A14" w:rsidRDefault="00862684" w:rsidP="00B749F9">
      <w:pPr>
        <w:pStyle w:val="Literatur"/>
      </w:pPr>
    </w:p>
    <w:p w14:paraId="4FAC98A7" w14:textId="77777777" w:rsidR="00370A14" w:rsidRPr="00370A14" w:rsidRDefault="00784CD0" w:rsidP="00B749F9">
      <w:pPr>
        <w:pStyle w:val="Literatur"/>
      </w:pPr>
      <w:r>
        <w:t>Muntz, J; Scott, DA; Lloyd, A; Egger, M (2004): Major bleeding rates after prophylaxis against venous thromboembolism: Systematic review, meta-analysis, and cost implications. International Journal of Technology Assessment in Health Care 20(4): 405-414. DOI: 10.1017/S026646230400128X.</w:t>
      </w:r>
    </w:p>
    <w:p w14:paraId="2B6916C9" w14:textId="77777777" w:rsidR="00370A14" w:rsidRPr="00370A14" w:rsidRDefault="00862684" w:rsidP="00B749F9">
      <w:pPr>
        <w:pStyle w:val="Literatur"/>
      </w:pPr>
    </w:p>
    <w:p w14:paraId="799BE7DF" w14:textId="77777777" w:rsidR="00370A14" w:rsidRPr="00370A14" w:rsidRDefault="00784CD0" w:rsidP="00B749F9">
      <w:pPr>
        <w:pStyle w:val="Literatur"/>
      </w:pPr>
      <w:r>
        <w:t>NRZ [Nationales Referenzzentrum für Surveillance von nosokomialen Infektionen] (2015): KISS Krankenhaus-Infektions-Surveillance-System. Modul OP-KISS. Referenzdaten. Berechnungszeitraum: Januar 2010 bis Dezember 2014. Erstellungsdatum: 06.05.2015. Berlin: NRZ. URL: http://www.nrz-hygiene.de/fileadmin/nrz/module/op/Referenzdaten_2010-2014 (abgerufen am: 21.08.2017).</w:t>
      </w:r>
    </w:p>
    <w:p w14:paraId="6D1B4175" w14:textId="77777777" w:rsidR="00370A14" w:rsidRPr="00370A14" w:rsidRDefault="00862684" w:rsidP="00B749F9">
      <w:pPr>
        <w:pStyle w:val="Literatur"/>
      </w:pPr>
    </w:p>
    <w:p w14:paraId="49AB11A0" w14:textId="77777777" w:rsidR="00370A14" w:rsidRPr="00370A14" w:rsidRDefault="00784CD0" w:rsidP="00B749F9">
      <w:pPr>
        <w:pStyle w:val="Literatur"/>
      </w:pPr>
      <w:r>
        <w:lastRenderedPageBreak/>
        <w:t>Palmer, SJ; Parker, MJ; Hollingworth, W (2000): The cost and implications of reoperation after surgery for fracture of the hip. JB&amp;JS – Journal of Bone &amp; Joint Surgery: British Volume 82-B(6): 864-866. URL: https://online.boneandjoint.org.uk/doi/pdf/10.1302/0301-620X.82B6.0820864 (abgerufen am: 22.01.2019).</w:t>
      </w:r>
    </w:p>
    <w:p w14:paraId="42D00529" w14:textId="77777777" w:rsidR="00370A14" w:rsidRPr="00370A14" w:rsidRDefault="00862684" w:rsidP="00B749F9">
      <w:pPr>
        <w:pStyle w:val="Literatur"/>
      </w:pPr>
    </w:p>
    <w:p w14:paraId="4162CE29" w14:textId="77777777" w:rsidR="00370A14" w:rsidRPr="00370A14" w:rsidRDefault="00784CD0" w:rsidP="00B749F9">
      <w:pPr>
        <w:pStyle w:val="Literatur"/>
      </w:pPr>
      <w:r>
        <w:t>Parker, MJ; Blundell, C (1998): Choice of implant for internal fixation of femoral neck fractures: Meta-analysis of 25 randomised trials including 4,925 patients. Acta Orthopaedica Scandinavica 69(2): 138-143. DOI: 10.3109/17453679809117614.</w:t>
      </w:r>
    </w:p>
    <w:p w14:paraId="068BD3B0" w14:textId="77777777" w:rsidR="00370A14" w:rsidRPr="00370A14" w:rsidRDefault="00862684" w:rsidP="00B749F9">
      <w:pPr>
        <w:pStyle w:val="Literatur"/>
      </w:pPr>
    </w:p>
    <w:p w14:paraId="3D44C3C8" w14:textId="77777777" w:rsidR="00370A14" w:rsidRPr="00370A14" w:rsidRDefault="00784CD0" w:rsidP="00B749F9">
      <w:pPr>
        <w:pStyle w:val="Literatur"/>
      </w:pPr>
      <w:r>
        <w:t>Poulsen, KB; Wachmann, CH; Bremmelgaard, A; Sørensen, AI; Raahave, D; Petersen, JV (1995): Survival of patients with surgical wound infection: A case-control study of common surgical interventions. BJS – British Journal of Surgery 82(2): 208-209. DOI: 10.1002/bjs.1800820222.</w:t>
      </w:r>
    </w:p>
    <w:p w14:paraId="12179604" w14:textId="77777777" w:rsidR="00370A14" w:rsidRPr="00370A14" w:rsidRDefault="00862684" w:rsidP="00B749F9">
      <w:pPr>
        <w:pStyle w:val="Literatur"/>
      </w:pPr>
    </w:p>
    <w:p w14:paraId="2DE2E06F" w14:textId="77777777" w:rsidR="00370A14" w:rsidRPr="00370A14" w:rsidRDefault="00784CD0" w:rsidP="00B749F9">
      <w:pPr>
        <w:pStyle w:val="Literatur"/>
      </w:pPr>
      <w:r>
        <w:t>Rödén, M; Schön, M; Fredin, H (2003): Treatment of displaced femoral neck fractures: A randomized minimum 5-year follow-up study of screws and bipolar hemiprostheses in 100 patients. Acta Orthopaedica Scandinavica 74(1): 42-44. DOI: 10.1080/00016470310013635.</w:t>
      </w:r>
    </w:p>
    <w:p w14:paraId="73C8D903" w14:textId="77777777" w:rsidR="00370A14" w:rsidRPr="00370A14" w:rsidRDefault="00862684" w:rsidP="00B749F9">
      <w:pPr>
        <w:pStyle w:val="Literatur"/>
      </w:pPr>
    </w:p>
    <w:p w14:paraId="7B3A4E5C" w14:textId="77777777" w:rsidR="00370A14" w:rsidRPr="00370A14" w:rsidRDefault="00784CD0" w:rsidP="00B749F9">
      <w:pPr>
        <w:pStyle w:val="Literatur"/>
      </w:pPr>
      <w:r>
        <w:t>SIGN [Scottish Intercollegiate Guidelines Network] (2014): SIGN National Clinical Guideline 104. Antibiotic prophylaxis in surgery [Full Guideline]. Updated: April 2014. Edinburgh: SIGN. ISBN: 978-1-905813-34-6. URL: http://www.sign.ac.uk/assets/sign104.pdf (abgerufen am: 09.01.2019).</w:t>
      </w:r>
    </w:p>
    <w:p w14:paraId="06DD0C72" w14:textId="77777777" w:rsidR="00370A14" w:rsidRPr="00370A14" w:rsidRDefault="00862684" w:rsidP="00B749F9">
      <w:pPr>
        <w:pStyle w:val="Literatur"/>
      </w:pPr>
    </w:p>
    <w:p w14:paraId="69332FFA" w14:textId="77777777" w:rsidR="00370A14" w:rsidRPr="00370A14" w:rsidRDefault="00784CD0" w:rsidP="00B749F9">
      <w:pPr>
        <w:pStyle w:val="Literatur"/>
      </w:pPr>
      <w:r>
        <w:t>Smektala, R; Wenning, M; Luka, M; Ekkernkamp, A (2000): Bilanz der Tracerdiagnose "Oberschenkelhalsfraktur". Ein Bericht über 5 Jahre externe Qualitätssicherung. Zentralblatt für Chirurgie 125(Suppl. 2): 211-217.</w:t>
      </w:r>
    </w:p>
    <w:p w14:paraId="6BC47D5B" w14:textId="77777777" w:rsidR="00370A14" w:rsidRPr="00370A14" w:rsidRDefault="00862684" w:rsidP="00B749F9">
      <w:pPr>
        <w:pStyle w:val="Literatur"/>
      </w:pPr>
    </w:p>
    <w:p w14:paraId="6C0A0FB5" w14:textId="77777777" w:rsidR="00370A14" w:rsidRPr="00370A14" w:rsidRDefault="00784CD0" w:rsidP="00B749F9">
      <w:pPr>
        <w:pStyle w:val="Literatur"/>
      </w:pPr>
      <w:r>
        <w:t>Vermeiren, J; Brabants, K; Van Hoye, M (1995): Paralysis of the peroneal nerve following hip fracture treatment. Acta Orthopædica Belgica 61(2): 122-125. URL: http://www.actaorthopaedica.be/acta/download/1995-2/7597887.pdf (abgerufen am: 21.08.2017).</w:t>
      </w:r>
    </w:p>
    <w:p w14:paraId="59097223" w14:textId="77777777" w:rsidR="00407995" w:rsidRDefault="00407995">
      <w:pPr>
        <w:sectPr w:rsidR="00407995"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5A6C8B65" w14:textId="38664516" w:rsidR="006D1B0D" w:rsidRDefault="00F41129" w:rsidP="0004540C">
      <w:pPr>
        <w:pStyle w:val="berschrift1ohneGliederung"/>
      </w:pPr>
      <w:bookmarkStart w:id="521" w:name="_Toc38995813"/>
      <w:del w:id="522" w:author="IQTIG" w:date="2020-04-28T19:39:00Z">
        <w:r>
          <w:lastRenderedPageBreak/>
          <w:delText>54040</w:delText>
        </w:r>
      </w:del>
      <w:ins w:id="523" w:author="IQTIG" w:date="2020-04-28T19:39:00Z">
        <w:r w:rsidR="00784CD0">
          <w:t>54042</w:t>
        </w:r>
      </w:ins>
      <w:r w:rsidR="00784CD0">
        <w:t xml:space="preserve">: Verhältnis der beobachteten zur erwarteten Rate (O/E) an </w:t>
      </w:r>
      <w:del w:id="524" w:author="IQTIG" w:date="2020-04-28T19:39:00Z">
        <w:r>
          <w:delText>Wundhämatomen/Nachblutungen</w:delText>
        </w:r>
      </w:del>
      <w:ins w:id="525" w:author="IQTIG" w:date="2020-04-28T19:39:00Z">
        <w:r w:rsidR="00784CD0">
          <w:t>allgemeinen Komplikationen</w:t>
        </w:r>
      </w:ins>
      <w:r w:rsidR="00784CD0">
        <w:t xml:space="preserve"> bei osteosynthetischer Versorgung einer hüftgelenknahen Femurfraktur</w:t>
      </w:r>
      <w:bookmarkEnd w:id="521"/>
    </w:p>
    <w:tbl>
      <w:tblPr>
        <w:tblStyle w:val="IQTIGStandard"/>
        <w:tblW w:w="5000" w:type="pct"/>
        <w:tblLook w:val="0480" w:firstRow="0" w:lastRow="0" w:firstColumn="1" w:lastColumn="0" w:noHBand="0" w:noVBand="1"/>
      </w:tblPr>
      <w:tblGrid>
        <w:gridCol w:w="1985"/>
        <w:gridCol w:w="7086"/>
      </w:tblGrid>
      <w:tr w:rsidR="00AF0AAF" w:rsidRPr="00743DF3" w14:paraId="2881B04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12C8400" w14:textId="77777777" w:rsidR="00AF0AAF" w:rsidRPr="00743DF3" w:rsidRDefault="00784CD0" w:rsidP="002E7D86">
            <w:pPr>
              <w:pStyle w:val="Tabellenkopf"/>
            </w:pPr>
            <w:r>
              <w:t>Qualitätsziel</w:t>
            </w:r>
          </w:p>
        </w:tc>
        <w:tc>
          <w:tcPr>
            <w:tcW w:w="3906" w:type="pct"/>
            <w:tcBorders>
              <w:top w:val="single" w:sz="8" w:space="0" w:color="005051"/>
              <w:left w:val="nil"/>
              <w:bottom w:val="single" w:sz="4" w:space="0" w:color="auto"/>
            </w:tcBorders>
          </w:tcPr>
          <w:p w14:paraId="73D0B376" w14:textId="35833244" w:rsidR="00AF0AAF" w:rsidRPr="00743DF3" w:rsidRDefault="00784CD0" w:rsidP="00152136">
            <w:pPr>
              <w:pStyle w:val="Tabellentext"/>
            </w:pPr>
            <w:r>
              <w:t xml:space="preserve">Selten </w:t>
            </w:r>
            <w:ins w:id="526" w:author="IQTIG" w:date="2020-04-28T19:39:00Z">
              <w:r>
                <w:t>allgemeine Komplikationen</w:t>
              </w:r>
            </w:ins>
          </w:p>
        </w:tc>
      </w:tr>
    </w:tbl>
    <w:p w14:paraId="18470C41" w14:textId="77777777" w:rsidR="00AF0AAF" w:rsidRDefault="00F41129" w:rsidP="00E40CDC">
      <w:pPr>
        <w:pStyle w:val="Absatzberschriftebene2nurinNavigation"/>
        <w:rPr>
          <w:del w:id="527" w:author="IQTIG" w:date="2020-04-28T19:39:00Z"/>
        </w:rPr>
      </w:pPr>
      <w:del w:id="528" w:author="IQTIG" w:date="2020-04-28T19:39:00Z">
        <w:r>
          <w:delText>Hintergrund</w:delText>
        </w:r>
      </w:del>
    </w:p>
    <w:p w14:paraId="1AA5E198" w14:textId="289A30E1" w:rsidR="00370A14" w:rsidRPr="00370A14" w:rsidRDefault="00F41129" w:rsidP="00A64D53">
      <w:pPr>
        <w:pStyle w:val="Standardlinksbndig"/>
        <w:rPr>
          <w:del w:id="529" w:author="IQTIG" w:date="2020-04-28T19:39:00Z"/>
        </w:rPr>
      </w:pPr>
      <w:del w:id="530" w:author="IQTIG" w:date="2020-04-28T19:39:00Z">
        <w:r>
          <w:delText xml:space="preserve">Blutungskomplikationen nach Versorgung von Schenkelhalsfrakturen bedeuten u. Die Definition einer „Blutungskomplikation“ erfolgt in verschiedenen Untersuchungen nicht einheitlich. Sie ist international am ehesten vergleichbar mit „major bleeding“ [1] und in dieser Definitionsanwendung reliabel (Graafsma et al. 1997). Zu Blutungskomplikationen als operationstechnischem oder verfahrenstechnischem Problem wird quantitativ weder in Cochrane Reviews noch in Leitlinien Stellung genommen. </w:delText>
        </w:r>
        <w:r>
          <w:br/>
          <w:delText xml:space="preserve"> </w:delText>
        </w:r>
        <w:r>
          <w:br/>
          <w:delText xml:space="preserve">In einer Metaanalyse von vier Studien (Turpie et al. 2002) wurden 63 von 3.621 (1,7 %) major bleedings unter Enoxaparin gesehen, von denen acht revidiert wurden. Eine niederländische Metaanalyse (Strebel et al. 2002) untersuchte den Einfluss des Zeitpunktes der Gabe eines niedermolekularen Heparins auf Thrombose und Blutungsraten. Von 1.926 Patientinnen und Patienten mit präoperativer Prophylaxe hatten 1,4 % eine Blutungskomplikation. Bei 925 Patientinnen und Patienten mit einem perioperativen (weniger als 12 h prä- oder postoperativ) Prophylaxeregime lag die Rate an Blutungskomplikationen bei 6,3 %, bei postoperativer Gabe (694 Patientinnen und Patienten) bei 2,5 %. </w:delText>
        </w:r>
        <w:r>
          <w:br/>
          <w:delText xml:space="preserve"> </w:delText>
        </w:r>
        <w:r>
          <w:br/>
          <w:delText>[1] major bleeding (defined as intracranial or retroperitoneal bleeding) or overt bleeding (defined as visible or symptomatic bleeding) with a decrease of hemoglobin concentration by more than 2 g/dL (20 g/L) or the requirement for transfusion of two or more units of erythrocytes</w:delText>
        </w:r>
      </w:del>
    </w:p>
    <w:p w14:paraId="735A9188" w14:textId="77777777" w:rsidR="001046CA" w:rsidRPr="00840C92" w:rsidRDefault="00F41129" w:rsidP="000361A4">
      <w:pPr>
        <w:rPr>
          <w:del w:id="531" w:author="IQTIG" w:date="2020-04-28T19:39:00Z"/>
        </w:rPr>
      </w:pPr>
      <w:del w:id="532" w:author="IQTIG" w:date="2020-04-28T19:39:00Z">
        <w:r w:rsidRPr="000361A4">
          <w:delText xml:space="preserve">Datenbasis: Spezifikation </w:delText>
        </w:r>
        <w:r>
          <w:delText>2018</w:delText>
        </w:r>
      </w:del>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35A817A" w14:textId="77777777" w:rsidTr="00133FB8">
        <w:trPr>
          <w:cnfStyle w:val="100000000000" w:firstRow="1" w:lastRow="0" w:firstColumn="0" w:lastColumn="0" w:oddVBand="0" w:evenVBand="0" w:oddHBand="0" w:evenHBand="0" w:firstRowFirstColumn="0" w:firstRowLastColumn="0" w:lastRowFirstColumn="0" w:lastRowLastColumn="0"/>
          <w:trHeight w:val="370"/>
          <w:tblHeader/>
          <w:del w:id="533" w:author="IQTIG" w:date="2020-04-28T19:39:00Z"/>
        </w:trPr>
        <w:tc>
          <w:tcPr>
            <w:tcW w:w="626" w:type="pct"/>
          </w:tcPr>
          <w:p w14:paraId="748E1353" w14:textId="77777777" w:rsidR="000F0644" w:rsidRPr="009E2B0C" w:rsidRDefault="00F41129" w:rsidP="000361A4">
            <w:pPr>
              <w:pStyle w:val="Tabellenkopf"/>
              <w:rPr>
                <w:del w:id="534" w:author="IQTIG" w:date="2020-04-28T19:39:00Z"/>
              </w:rPr>
            </w:pPr>
            <w:del w:id="535" w:author="IQTIG" w:date="2020-04-28T19:39:00Z">
              <w:r>
                <w:delText>Item</w:delText>
              </w:r>
            </w:del>
          </w:p>
        </w:tc>
        <w:tc>
          <w:tcPr>
            <w:tcW w:w="1075" w:type="pct"/>
          </w:tcPr>
          <w:p w14:paraId="0988605A" w14:textId="77777777" w:rsidR="000F0644" w:rsidRPr="009E2B0C" w:rsidRDefault="00F41129" w:rsidP="000361A4">
            <w:pPr>
              <w:pStyle w:val="Tabellenkopf"/>
              <w:rPr>
                <w:del w:id="536" w:author="IQTIG" w:date="2020-04-28T19:39:00Z"/>
              </w:rPr>
            </w:pPr>
            <w:del w:id="537" w:author="IQTIG" w:date="2020-04-28T19:39:00Z">
              <w:r>
                <w:delText>Bezeichnung</w:delText>
              </w:r>
            </w:del>
          </w:p>
        </w:tc>
        <w:tc>
          <w:tcPr>
            <w:tcW w:w="326" w:type="pct"/>
          </w:tcPr>
          <w:p w14:paraId="4FE50049" w14:textId="77777777" w:rsidR="000F0644" w:rsidRPr="009E2B0C" w:rsidRDefault="00F41129" w:rsidP="000361A4">
            <w:pPr>
              <w:pStyle w:val="Tabellenkopf"/>
              <w:rPr>
                <w:del w:id="538" w:author="IQTIG" w:date="2020-04-28T19:39:00Z"/>
              </w:rPr>
            </w:pPr>
            <w:del w:id="539" w:author="IQTIG" w:date="2020-04-28T19:39:00Z">
              <w:r>
                <w:delText>M/K</w:delText>
              </w:r>
            </w:del>
          </w:p>
        </w:tc>
        <w:tc>
          <w:tcPr>
            <w:tcW w:w="1646" w:type="pct"/>
          </w:tcPr>
          <w:p w14:paraId="1F48D513" w14:textId="77777777" w:rsidR="000F0644" w:rsidRPr="009E2B0C" w:rsidRDefault="00F41129" w:rsidP="000361A4">
            <w:pPr>
              <w:pStyle w:val="Tabellenkopf"/>
              <w:rPr>
                <w:del w:id="540" w:author="IQTIG" w:date="2020-04-28T19:39:00Z"/>
              </w:rPr>
            </w:pPr>
            <w:del w:id="541" w:author="IQTIG" w:date="2020-04-28T19:39:00Z">
              <w:r>
                <w:delText>Schlüssel/Formel</w:delText>
              </w:r>
            </w:del>
          </w:p>
        </w:tc>
        <w:tc>
          <w:tcPr>
            <w:tcW w:w="1328" w:type="pct"/>
          </w:tcPr>
          <w:p w14:paraId="48230A9A" w14:textId="77777777" w:rsidR="000F0644" w:rsidRPr="009E2B0C" w:rsidRDefault="00F41129" w:rsidP="000361A4">
            <w:pPr>
              <w:pStyle w:val="Tabellenkopf"/>
              <w:rPr>
                <w:del w:id="542" w:author="IQTIG" w:date="2020-04-28T19:39:00Z"/>
              </w:rPr>
            </w:pPr>
            <w:del w:id="543" w:author="IQTIG" w:date="2020-04-28T19:39:00Z">
              <w:r>
                <w:delText xml:space="preserve">Feldname  </w:delText>
              </w:r>
            </w:del>
          </w:p>
        </w:tc>
      </w:tr>
      <w:tr w:rsidR="00275B01" w:rsidRPr="00743DF3" w14:paraId="19E25674" w14:textId="77777777" w:rsidTr="00133FB8">
        <w:trPr>
          <w:cnfStyle w:val="000000100000" w:firstRow="0" w:lastRow="0" w:firstColumn="0" w:lastColumn="0" w:oddVBand="0" w:evenVBand="0" w:oddHBand="1" w:evenHBand="0" w:firstRowFirstColumn="0" w:firstRowLastColumn="0" w:lastRowFirstColumn="0" w:lastRowLastColumn="0"/>
          <w:trHeight w:val="409"/>
          <w:del w:id="544" w:author="IQTIG" w:date="2020-04-28T19:39:00Z"/>
        </w:trPr>
        <w:tc>
          <w:tcPr>
            <w:tcW w:w="626" w:type="pct"/>
          </w:tcPr>
          <w:p w14:paraId="4225DC65" w14:textId="77777777" w:rsidR="000F0644" w:rsidRPr="00743DF3" w:rsidRDefault="00F41129" w:rsidP="000361A4">
            <w:pPr>
              <w:pStyle w:val="Tabellentext"/>
              <w:rPr>
                <w:del w:id="545" w:author="IQTIG" w:date="2020-04-28T19:39:00Z"/>
              </w:rPr>
            </w:pPr>
            <w:del w:id="546" w:author="IQTIG" w:date="2020-04-28T19:39:00Z">
              <w:r>
                <w:delText>10:B</w:delText>
              </w:r>
            </w:del>
          </w:p>
        </w:tc>
        <w:tc>
          <w:tcPr>
            <w:tcW w:w="1075" w:type="pct"/>
          </w:tcPr>
          <w:p w14:paraId="4184D593" w14:textId="77777777" w:rsidR="000F0644" w:rsidRPr="00743DF3" w:rsidRDefault="00F41129" w:rsidP="000361A4">
            <w:pPr>
              <w:pStyle w:val="Tabellentext"/>
              <w:rPr>
                <w:del w:id="547" w:author="IQTIG" w:date="2020-04-28T19:39:00Z"/>
              </w:rPr>
            </w:pPr>
            <w:del w:id="548" w:author="IQTIG" w:date="2020-04-28T19:39:00Z">
              <w:r>
                <w:delText>Geschlecht</w:delText>
              </w:r>
            </w:del>
          </w:p>
        </w:tc>
        <w:tc>
          <w:tcPr>
            <w:tcW w:w="326" w:type="pct"/>
          </w:tcPr>
          <w:p w14:paraId="20023BCD" w14:textId="77777777" w:rsidR="000F0644" w:rsidRPr="00743DF3" w:rsidRDefault="00F41129" w:rsidP="000361A4">
            <w:pPr>
              <w:pStyle w:val="Tabellentext"/>
              <w:rPr>
                <w:del w:id="549" w:author="IQTIG" w:date="2020-04-28T19:39:00Z"/>
              </w:rPr>
            </w:pPr>
            <w:del w:id="550" w:author="IQTIG" w:date="2020-04-28T19:39:00Z">
              <w:r>
                <w:delText>M</w:delText>
              </w:r>
            </w:del>
          </w:p>
        </w:tc>
        <w:tc>
          <w:tcPr>
            <w:tcW w:w="1646" w:type="pct"/>
          </w:tcPr>
          <w:p w14:paraId="10BCE152" w14:textId="77777777" w:rsidR="000F0644" w:rsidRPr="00743DF3" w:rsidRDefault="00F41129" w:rsidP="00177070">
            <w:pPr>
              <w:pStyle w:val="Tabellentext"/>
              <w:ind w:left="453" w:hanging="340"/>
              <w:rPr>
                <w:del w:id="551" w:author="IQTIG" w:date="2020-04-28T19:39:00Z"/>
              </w:rPr>
            </w:pPr>
            <w:del w:id="552" w:author="IQTIG" w:date="2020-04-28T19:39:00Z">
              <w:r>
                <w:delText>1 =</w:delText>
              </w:r>
              <w:r>
                <w:tab/>
                <w:delText>männlich</w:delText>
              </w:r>
            </w:del>
          </w:p>
          <w:p w14:paraId="391CC2F5" w14:textId="77777777" w:rsidR="000F0644" w:rsidRPr="00743DF3" w:rsidRDefault="00F41129" w:rsidP="00177070">
            <w:pPr>
              <w:pStyle w:val="Tabellentext"/>
              <w:ind w:left="453" w:hanging="340"/>
              <w:rPr>
                <w:del w:id="553" w:author="IQTIG" w:date="2020-04-28T19:39:00Z"/>
              </w:rPr>
            </w:pPr>
            <w:del w:id="554" w:author="IQTIG" w:date="2020-04-28T19:39:00Z">
              <w:r>
                <w:delText>2 =</w:delText>
              </w:r>
              <w:r>
                <w:tab/>
                <w:delText>weiblich</w:delText>
              </w:r>
            </w:del>
          </w:p>
          <w:p w14:paraId="1F700560" w14:textId="77777777" w:rsidR="000F0644" w:rsidRPr="00743DF3" w:rsidRDefault="00F41129" w:rsidP="00177070">
            <w:pPr>
              <w:pStyle w:val="Tabellentext"/>
              <w:ind w:left="453" w:hanging="340"/>
              <w:rPr>
                <w:del w:id="555" w:author="IQTIG" w:date="2020-04-28T19:39:00Z"/>
              </w:rPr>
            </w:pPr>
            <w:del w:id="556" w:author="IQTIG" w:date="2020-04-28T19:39:00Z">
              <w:r>
                <w:delText>8 =</w:delText>
              </w:r>
              <w:r>
                <w:tab/>
                <w:delText>unbestimmt</w:delText>
              </w:r>
            </w:del>
          </w:p>
        </w:tc>
        <w:tc>
          <w:tcPr>
            <w:tcW w:w="1328" w:type="pct"/>
          </w:tcPr>
          <w:p w14:paraId="278AFB95" w14:textId="77777777" w:rsidR="000F0644" w:rsidRPr="00743DF3" w:rsidRDefault="00F41129" w:rsidP="000361A4">
            <w:pPr>
              <w:pStyle w:val="Tabellentext"/>
              <w:rPr>
                <w:del w:id="557" w:author="IQTIG" w:date="2020-04-28T19:39:00Z"/>
              </w:rPr>
            </w:pPr>
            <w:del w:id="558" w:author="IQTIG" w:date="2020-04-28T19:39:00Z">
              <w:r>
                <w:delText>GESCHLECHT</w:delText>
              </w:r>
            </w:del>
          </w:p>
        </w:tc>
      </w:tr>
      <w:tr w:rsidR="00275B01" w:rsidRPr="00743DF3" w14:paraId="73496318" w14:textId="77777777" w:rsidTr="00133FB8">
        <w:trPr>
          <w:cnfStyle w:val="000000010000" w:firstRow="0" w:lastRow="0" w:firstColumn="0" w:lastColumn="0" w:oddVBand="0" w:evenVBand="0" w:oddHBand="0" w:evenHBand="1" w:firstRowFirstColumn="0" w:firstRowLastColumn="0" w:lastRowFirstColumn="0" w:lastRowLastColumn="0"/>
          <w:trHeight w:val="409"/>
          <w:del w:id="559" w:author="IQTIG" w:date="2020-04-28T19:39:00Z"/>
        </w:trPr>
        <w:tc>
          <w:tcPr>
            <w:tcW w:w="626" w:type="pct"/>
          </w:tcPr>
          <w:p w14:paraId="1B1B5305" w14:textId="77777777" w:rsidR="000F0644" w:rsidRPr="00743DF3" w:rsidRDefault="00F41129" w:rsidP="000361A4">
            <w:pPr>
              <w:pStyle w:val="Tabellentext"/>
              <w:rPr>
                <w:del w:id="560" w:author="IQTIG" w:date="2020-04-28T19:39:00Z"/>
              </w:rPr>
            </w:pPr>
            <w:del w:id="561" w:author="IQTIG" w:date="2020-04-28T19:39:00Z">
              <w:r>
                <w:delText>15:B</w:delText>
              </w:r>
            </w:del>
          </w:p>
        </w:tc>
        <w:tc>
          <w:tcPr>
            <w:tcW w:w="1075" w:type="pct"/>
          </w:tcPr>
          <w:p w14:paraId="024CA71C" w14:textId="77777777" w:rsidR="000F0644" w:rsidRPr="00743DF3" w:rsidRDefault="00F41129" w:rsidP="000361A4">
            <w:pPr>
              <w:pStyle w:val="Tabellentext"/>
              <w:rPr>
                <w:del w:id="562" w:author="IQTIG" w:date="2020-04-28T19:39:00Z"/>
              </w:rPr>
            </w:pPr>
            <w:del w:id="563" w:author="IQTIG" w:date="2020-04-28T19:39:00Z">
              <w:r>
                <w:delText>Frakturlokalisation</w:delText>
              </w:r>
            </w:del>
          </w:p>
        </w:tc>
        <w:tc>
          <w:tcPr>
            <w:tcW w:w="326" w:type="pct"/>
          </w:tcPr>
          <w:p w14:paraId="51B38ACD" w14:textId="77777777" w:rsidR="000F0644" w:rsidRPr="00743DF3" w:rsidRDefault="00F41129" w:rsidP="000361A4">
            <w:pPr>
              <w:pStyle w:val="Tabellentext"/>
              <w:rPr>
                <w:del w:id="564" w:author="IQTIG" w:date="2020-04-28T19:39:00Z"/>
              </w:rPr>
            </w:pPr>
            <w:del w:id="565" w:author="IQTIG" w:date="2020-04-28T19:39:00Z">
              <w:r>
                <w:delText>M</w:delText>
              </w:r>
            </w:del>
          </w:p>
        </w:tc>
        <w:tc>
          <w:tcPr>
            <w:tcW w:w="1646" w:type="pct"/>
          </w:tcPr>
          <w:p w14:paraId="6FE0CC10" w14:textId="77777777" w:rsidR="000F0644" w:rsidRPr="00743DF3" w:rsidRDefault="00F41129" w:rsidP="00177070">
            <w:pPr>
              <w:pStyle w:val="Tabellentext"/>
              <w:ind w:left="453" w:hanging="340"/>
              <w:rPr>
                <w:del w:id="566" w:author="IQTIG" w:date="2020-04-28T19:39:00Z"/>
              </w:rPr>
            </w:pPr>
            <w:del w:id="567" w:author="IQTIG" w:date="2020-04-28T19:39:00Z">
              <w:r>
                <w:delText>1 =</w:delText>
              </w:r>
              <w:r>
                <w:tab/>
                <w:delText>medial</w:delText>
              </w:r>
            </w:del>
          </w:p>
          <w:p w14:paraId="1E0180BE" w14:textId="77777777" w:rsidR="000F0644" w:rsidRPr="00743DF3" w:rsidRDefault="00F41129" w:rsidP="00177070">
            <w:pPr>
              <w:pStyle w:val="Tabellentext"/>
              <w:ind w:left="453" w:hanging="340"/>
              <w:rPr>
                <w:del w:id="568" w:author="IQTIG" w:date="2020-04-28T19:39:00Z"/>
              </w:rPr>
            </w:pPr>
            <w:del w:id="569" w:author="IQTIG" w:date="2020-04-28T19:39:00Z">
              <w:r>
                <w:delText>2 =</w:delText>
              </w:r>
              <w:r>
                <w:tab/>
                <w:delText>lateral</w:delText>
              </w:r>
            </w:del>
          </w:p>
          <w:p w14:paraId="3AB4C779" w14:textId="77777777" w:rsidR="000F0644" w:rsidRPr="00743DF3" w:rsidRDefault="00F41129" w:rsidP="00177070">
            <w:pPr>
              <w:pStyle w:val="Tabellentext"/>
              <w:ind w:left="453" w:hanging="340"/>
              <w:rPr>
                <w:del w:id="570" w:author="IQTIG" w:date="2020-04-28T19:39:00Z"/>
              </w:rPr>
            </w:pPr>
            <w:del w:id="571" w:author="IQTIG" w:date="2020-04-28T19:39:00Z">
              <w:r>
                <w:delText>3 =</w:delText>
              </w:r>
              <w:r>
                <w:tab/>
                <w:delText>pertrochantär</w:delText>
              </w:r>
            </w:del>
          </w:p>
          <w:p w14:paraId="44554D9D" w14:textId="77777777" w:rsidR="000F0644" w:rsidRPr="00743DF3" w:rsidRDefault="00F41129" w:rsidP="00177070">
            <w:pPr>
              <w:pStyle w:val="Tabellentext"/>
              <w:ind w:left="453" w:hanging="340"/>
              <w:rPr>
                <w:del w:id="572" w:author="IQTIG" w:date="2020-04-28T19:39:00Z"/>
              </w:rPr>
            </w:pPr>
            <w:del w:id="573" w:author="IQTIG" w:date="2020-04-28T19:39:00Z">
              <w:r>
                <w:delText>9 =</w:delText>
              </w:r>
              <w:r>
                <w:tab/>
                <w:delText>sonstige</w:delText>
              </w:r>
            </w:del>
          </w:p>
        </w:tc>
        <w:tc>
          <w:tcPr>
            <w:tcW w:w="1328" w:type="pct"/>
          </w:tcPr>
          <w:p w14:paraId="178F6604" w14:textId="77777777" w:rsidR="000F0644" w:rsidRPr="00743DF3" w:rsidRDefault="00F41129" w:rsidP="000361A4">
            <w:pPr>
              <w:pStyle w:val="Tabellentext"/>
              <w:rPr>
                <w:del w:id="574" w:author="IQTIG" w:date="2020-04-28T19:39:00Z"/>
              </w:rPr>
            </w:pPr>
            <w:del w:id="575" w:author="IQTIG" w:date="2020-04-28T19:39:00Z">
              <w:r>
                <w:delText>FRAKTURLOKAL</w:delText>
              </w:r>
            </w:del>
          </w:p>
        </w:tc>
      </w:tr>
      <w:tr w:rsidR="00275B01" w:rsidRPr="00743DF3" w14:paraId="3887C57A" w14:textId="77777777" w:rsidTr="00133FB8">
        <w:trPr>
          <w:cnfStyle w:val="000000100000" w:firstRow="0" w:lastRow="0" w:firstColumn="0" w:lastColumn="0" w:oddVBand="0" w:evenVBand="0" w:oddHBand="1" w:evenHBand="0" w:firstRowFirstColumn="0" w:firstRowLastColumn="0" w:lastRowFirstColumn="0" w:lastRowLastColumn="0"/>
          <w:trHeight w:val="409"/>
          <w:del w:id="576" w:author="IQTIG" w:date="2020-04-28T19:39:00Z"/>
        </w:trPr>
        <w:tc>
          <w:tcPr>
            <w:tcW w:w="626" w:type="pct"/>
          </w:tcPr>
          <w:p w14:paraId="616B8009" w14:textId="77777777" w:rsidR="000F0644" w:rsidRPr="00743DF3" w:rsidRDefault="00F41129" w:rsidP="000361A4">
            <w:pPr>
              <w:pStyle w:val="Tabellentext"/>
              <w:rPr>
                <w:del w:id="577" w:author="IQTIG" w:date="2020-04-28T19:39:00Z"/>
              </w:rPr>
            </w:pPr>
            <w:del w:id="578" w:author="IQTIG" w:date="2020-04-28T19:39:00Z">
              <w:r>
                <w:delText>18.1:B</w:delText>
              </w:r>
            </w:del>
          </w:p>
        </w:tc>
        <w:tc>
          <w:tcPr>
            <w:tcW w:w="1075" w:type="pct"/>
          </w:tcPr>
          <w:p w14:paraId="741BBDE5" w14:textId="77777777" w:rsidR="000F0644" w:rsidRPr="00743DF3" w:rsidRDefault="00F41129" w:rsidP="000361A4">
            <w:pPr>
              <w:pStyle w:val="Tabellentext"/>
              <w:rPr>
                <w:del w:id="579" w:author="IQTIG" w:date="2020-04-28T19:39:00Z"/>
              </w:rPr>
            </w:pPr>
            <w:del w:id="580" w:author="IQTIG" w:date="2020-04-28T19:39:00Z">
              <w:r>
                <w:delText>Vitamin-K-Antagonisten</w:delText>
              </w:r>
            </w:del>
          </w:p>
        </w:tc>
        <w:tc>
          <w:tcPr>
            <w:tcW w:w="326" w:type="pct"/>
          </w:tcPr>
          <w:p w14:paraId="6750F838" w14:textId="77777777" w:rsidR="000F0644" w:rsidRPr="00743DF3" w:rsidRDefault="00F41129" w:rsidP="000361A4">
            <w:pPr>
              <w:pStyle w:val="Tabellentext"/>
              <w:rPr>
                <w:del w:id="581" w:author="IQTIG" w:date="2020-04-28T19:39:00Z"/>
              </w:rPr>
            </w:pPr>
            <w:del w:id="582" w:author="IQTIG" w:date="2020-04-28T19:39:00Z">
              <w:r>
                <w:delText>K</w:delText>
              </w:r>
            </w:del>
          </w:p>
        </w:tc>
        <w:tc>
          <w:tcPr>
            <w:tcW w:w="1646" w:type="pct"/>
          </w:tcPr>
          <w:p w14:paraId="284F6A44" w14:textId="77777777" w:rsidR="000F0644" w:rsidRPr="00743DF3" w:rsidRDefault="00F41129" w:rsidP="00177070">
            <w:pPr>
              <w:pStyle w:val="Tabellentext"/>
              <w:ind w:left="453" w:hanging="340"/>
              <w:rPr>
                <w:del w:id="583" w:author="IQTIG" w:date="2020-04-28T19:39:00Z"/>
              </w:rPr>
            </w:pPr>
            <w:del w:id="584" w:author="IQTIG" w:date="2020-04-28T19:39:00Z">
              <w:r>
                <w:delText>1 =</w:delText>
              </w:r>
              <w:r>
                <w:tab/>
                <w:delText>ja</w:delText>
              </w:r>
            </w:del>
          </w:p>
        </w:tc>
        <w:tc>
          <w:tcPr>
            <w:tcW w:w="1328" w:type="pct"/>
          </w:tcPr>
          <w:p w14:paraId="09AC7817" w14:textId="77777777" w:rsidR="000F0644" w:rsidRPr="00743DF3" w:rsidRDefault="00F41129" w:rsidP="000361A4">
            <w:pPr>
              <w:pStyle w:val="Tabellentext"/>
              <w:rPr>
                <w:del w:id="585" w:author="IQTIG" w:date="2020-04-28T19:39:00Z"/>
              </w:rPr>
            </w:pPr>
            <w:del w:id="586" w:author="IQTIG" w:date="2020-04-28T19:39:00Z">
              <w:r>
                <w:delText>ARTMEDVITKANT</w:delText>
              </w:r>
            </w:del>
          </w:p>
        </w:tc>
      </w:tr>
      <w:tr w:rsidR="00275B01" w:rsidRPr="00743DF3" w14:paraId="613F31CD" w14:textId="77777777" w:rsidTr="00133FB8">
        <w:trPr>
          <w:cnfStyle w:val="000000010000" w:firstRow="0" w:lastRow="0" w:firstColumn="0" w:lastColumn="0" w:oddVBand="0" w:evenVBand="0" w:oddHBand="0" w:evenHBand="1" w:firstRowFirstColumn="0" w:firstRowLastColumn="0" w:lastRowFirstColumn="0" w:lastRowLastColumn="0"/>
          <w:trHeight w:val="409"/>
          <w:del w:id="587" w:author="IQTIG" w:date="2020-04-28T19:39:00Z"/>
        </w:trPr>
        <w:tc>
          <w:tcPr>
            <w:tcW w:w="626" w:type="pct"/>
          </w:tcPr>
          <w:p w14:paraId="4BAF98DC" w14:textId="77777777" w:rsidR="000F0644" w:rsidRPr="00743DF3" w:rsidRDefault="00F41129" w:rsidP="000361A4">
            <w:pPr>
              <w:pStyle w:val="Tabellentext"/>
              <w:rPr>
                <w:del w:id="588" w:author="IQTIG" w:date="2020-04-28T19:39:00Z"/>
              </w:rPr>
            </w:pPr>
            <w:del w:id="589" w:author="IQTIG" w:date="2020-04-28T19:39:00Z">
              <w:r>
                <w:delText>18.2:B</w:delText>
              </w:r>
            </w:del>
          </w:p>
        </w:tc>
        <w:tc>
          <w:tcPr>
            <w:tcW w:w="1075" w:type="pct"/>
          </w:tcPr>
          <w:p w14:paraId="2A880AF6" w14:textId="77777777" w:rsidR="000F0644" w:rsidRPr="00743DF3" w:rsidRDefault="00F41129" w:rsidP="000361A4">
            <w:pPr>
              <w:pStyle w:val="Tabellentext"/>
              <w:rPr>
                <w:del w:id="590" w:author="IQTIG" w:date="2020-04-28T19:39:00Z"/>
              </w:rPr>
            </w:pPr>
            <w:del w:id="591" w:author="IQTIG" w:date="2020-04-28T19:39:00Z">
              <w:r>
                <w:delText>Thrombozytenaggregationshemmer</w:delText>
              </w:r>
            </w:del>
          </w:p>
        </w:tc>
        <w:tc>
          <w:tcPr>
            <w:tcW w:w="326" w:type="pct"/>
          </w:tcPr>
          <w:p w14:paraId="40194D71" w14:textId="77777777" w:rsidR="000F0644" w:rsidRPr="00743DF3" w:rsidRDefault="00F41129" w:rsidP="000361A4">
            <w:pPr>
              <w:pStyle w:val="Tabellentext"/>
              <w:rPr>
                <w:del w:id="592" w:author="IQTIG" w:date="2020-04-28T19:39:00Z"/>
              </w:rPr>
            </w:pPr>
            <w:del w:id="593" w:author="IQTIG" w:date="2020-04-28T19:39:00Z">
              <w:r>
                <w:delText>K</w:delText>
              </w:r>
            </w:del>
          </w:p>
        </w:tc>
        <w:tc>
          <w:tcPr>
            <w:tcW w:w="1646" w:type="pct"/>
          </w:tcPr>
          <w:p w14:paraId="25BCCC3B" w14:textId="77777777" w:rsidR="000F0644" w:rsidRPr="00743DF3" w:rsidRDefault="00F41129" w:rsidP="00177070">
            <w:pPr>
              <w:pStyle w:val="Tabellentext"/>
              <w:ind w:left="453" w:hanging="340"/>
              <w:rPr>
                <w:del w:id="594" w:author="IQTIG" w:date="2020-04-28T19:39:00Z"/>
              </w:rPr>
            </w:pPr>
            <w:del w:id="595" w:author="IQTIG" w:date="2020-04-28T19:39:00Z">
              <w:r>
                <w:delText>1 =</w:delText>
              </w:r>
              <w:r>
                <w:tab/>
                <w:delText>ja</w:delText>
              </w:r>
            </w:del>
          </w:p>
        </w:tc>
        <w:tc>
          <w:tcPr>
            <w:tcW w:w="1328" w:type="pct"/>
          </w:tcPr>
          <w:p w14:paraId="56F3C7A7" w14:textId="77777777" w:rsidR="000F0644" w:rsidRPr="00743DF3" w:rsidRDefault="00F41129" w:rsidP="000361A4">
            <w:pPr>
              <w:pStyle w:val="Tabellentext"/>
              <w:rPr>
                <w:del w:id="596" w:author="IQTIG" w:date="2020-04-28T19:39:00Z"/>
              </w:rPr>
            </w:pPr>
            <w:del w:id="597" w:author="IQTIG" w:date="2020-04-28T19:39:00Z">
              <w:r>
                <w:delText>ARTMEDTHROMBAGGHEMM</w:delText>
              </w:r>
            </w:del>
          </w:p>
        </w:tc>
      </w:tr>
      <w:tr w:rsidR="00275B01" w:rsidRPr="00743DF3" w14:paraId="17236D4A" w14:textId="77777777" w:rsidTr="00133FB8">
        <w:trPr>
          <w:cnfStyle w:val="000000100000" w:firstRow="0" w:lastRow="0" w:firstColumn="0" w:lastColumn="0" w:oddVBand="0" w:evenVBand="0" w:oddHBand="1" w:evenHBand="0" w:firstRowFirstColumn="0" w:firstRowLastColumn="0" w:lastRowFirstColumn="0" w:lastRowLastColumn="0"/>
          <w:trHeight w:val="409"/>
          <w:del w:id="598" w:author="IQTIG" w:date="2020-04-28T19:39:00Z"/>
        </w:trPr>
        <w:tc>
          <w:tcPr>
            <w:tcW w:w="626" w:type="pct"/>
          </w:tcPr>
          <w:p w14:paraId="50666109" w14:textId="77777777" w:rsidR="000F0644" w:rsidRPr="00743DF3" w:rsidRDefault="00F41129" w:rsidP="000361A4">
            <w:pPr>
              <w:pStyle w:val="Tabellentext"/>
              <w:rPr>
                <w:del w:id="599" w:author="IQTIG" w:date="2020-04-28T19:39:00Z"/>
              </w:rPr>
            </w:pPr>
            <w:del w:id="600" w:author="IQTIG" w:date="2020-04-28T19:39:00Z">
              <w:r>
                <w:delText>18.3:B</w:delText>
              </w:r>
            </w:del>
          </w:p>
        </w:tc>
        <w:tc>
          <w:tcPr>
            <w:tcW w:w="1075" w:type="pct"/>
          </w:tcPr>
          <w:p w14:paraId="02A56EC4" w14:textId="77777777" w:rsidR="000F0644" w:rsidRPr="00743DF3" w:rsidRDefault="00F41129" w:rsidP="000361A4">
            <w:pPr>
              <w:pStyle w:val="Tabellentext"/>
              <w:rPr>
                <w:del w:id="601" w:author="IQTIG" w:date="2020-04-28T19:39:00Z"/>
              </w:rPr>
            </w:pPr>
            <w:del w:id="602" w:author="IQTIG" w:date="2020-04-28T19:39:00Z">
              <w:r>
                <w:delText>DOAK/NOAK</w:delText>
              </w:r>
            </w:del>
          </w:p>
        </w:tc>
        <w:tc>
          <w:tcPr>
            <w:tcW w:w="326" w:type="pct"/>
          </w:tcPr>
          <w:p w14:paraId="1F96F62D" w14:textId="77777777" w:rsidR="000F0644" w:rsidRPr="00743DF3" w:rsidRDefault="00F41129" w:rsidP="000361A4">
            <w:pPr>
              <w:pStyle w:val="Tabellentext"/>
              <w:rPr>
                <w:del w:id="603" w:author="IQTIG" w:date="2020-04-28T19:39:00Z"/>
              </w:rPr>
            </w:pPr>
            <w:del w:id="604" w:author="IQTIG" w:date="2020-04-28T19:39:00Z">
              <w:r>
                <w:delText>K</w:delText>
              </w:r>
            </w:del>
          </w:p>
        </w:tc>
        <w:tc>
          <w:tcPr>
            <w:tcW w:w="1646" w:type="pct"/>
          </w:tcPr>
          <w:p w14:paraId="7D6ECCD3" w14:textId="77777777" w:rsidR="000F0644" w:rsidRPr="00743DF3" w:rsidRDefault="00F41129" w:rsidP="00177070">
            <w:pPr>
              <w:pStyle w:val="Tabellentext"/>
              <w:ind w:left="453" w:hanging="340"/>
              <w:rPr>
                <w:del w:id="605" w:author="IQTIG" w:date="2020-04-28T19:39:00Z"/>
              </w:rPr>
            </w:pPr>
            <w:del w:id="606" w:author="IQTIG" w:date="2020-04-28T19:39:00Z">
              <w:r>
                <w:delText>1 =</w:delText>
              </w:r>
              <w:r>
                <w:tab/>
                <w:delText>ja</w:delText>
              </w:r>
            </w:del>
          </w:p>
        </w:tc>
        <w:tc>
          <w:tcPr>
            <w:tcW w:w="1328" w:type="pct"/>
          </w:tcPr>
          <w:p w14:paraId="1EB4BF81" w14:textId="77777777" w:rsidR="000F0644" w:rsidRPr="00743DF3" w:rsidRDefault="00F41129" w:rsidP="000361A4">
            <w:pPr>
              <w:pStyle w:val="Tabellentext"/>
              <w:rPr>
                <w:del w:id="607" w:author="IQTIG" w:date="2020-04-28T19:39:00Z"/>
              </w:rPr>
            </w:pPr>
            <w:del w:id="608" w:author="IQTIG" w:date="2020-04-28T19:39:00Z">
              <w:r>
                <w:delText>ARTMEDDOAKNOAK</w:delText>
              </w:r>
            </w:del>
          </w:p>
        </w:tc>
      </w:tr>
      <w:tr w:rsidR="00275B01" w:rsidRPr="00743DF3" w14:paraId="4DCDB7C2" w14:textId="77777777" w:rsidTr="00133FB8">
        <w:trPr>
          <w:cnfStyle w:val="000000010000" w:firstRow="0" w:lastRow="0" w:firstColumn="0" w:lastColumn="0" w:oddVBand="0" w:evenVBand="0" w:oddHBand="0" w:evenHBand="1" w:firstRowFirstColumn="0" w:firstRowLastColumn="0" w:lastRowFirstColumn="0" w:lastRowLastColumn="0"/>
          <w:trHeight w:val="409"/>
          <w:del w:id="609" w:author="IQTIG" w:date="2020-04-28T19:39:00Z"/>
        </w:trPr>
        <w:tc>
          <w:tcPr>
            <w:tcW w:w="626" w:type="pct"/>
          </w:tcPr>
          <w:p w14:paraId="452476EA" w14:textId="77777777" w:rsidR="000F0644" w:rsidRPr="00743DF3" w:rsidRDefault="00F41129" w:rsidP="000361A4">
            <w:pPr>
              <w:pStyle w:val="Tabellentext"/>
              <w:rPr>
                <w:del w:id="610" w:author="IQTIG" w:date="2020-04-28T19:39:00Z"/>
              </w:rPr>
            </w:pPr>
            <w:del w:id="611" w:author="IQTIG" w:date="2020-04-28T19:39:00Z">
              <w:r>
                <w:delText>18.4:B</w:delText>
              </w:r>
            </w:del>
          </w:p>
        </w:tc>
        <w:tc>
          <w:tcPr>
            <w:tcW w:w="1075" w:type="pct"/>
          </w:tcPr>
          <w:p w14:paraId="22F2D057" w14:textId="77777777" w:rsidR="000F0644" w:rsidRPr="00743DF3" w:rsidRDefault="00F41129" w:rsidP="000361A4">
            <w:pPr>
              <w:pStyle w:val="Tabellentext"/>
              <w:rPr>
                <w:del w:id="612" w:author="IQTIG" w:date="2020-04-28T19:39:00Z"/>
              </w:rPr>
            </w:pPr>
            <w:del w:id="613" w:author="IQTIG" w:date="2020-04-28T19:39:00Z">
              <w:r>
                <w:delText>sonstige</w:delText>
              </w:r>
            </w:del>
          </w:p>
        </w:tc>
        <w:tc>
          <w:tcPr>
            <w:tcW w:w="326" w:type="pct"/>
          </w:tcPr>
          <w:p w14:paraId="582F7192" w14:textId="77777777" w:rsidR="000F0644" w:rsidRPr="00743DF3" w:rsidRDefault="00F41129" w:rsidP="000361A4">
            <w:pPr>
              <w:pStyle w:val="Tabellentext"/>
              <w:rPr>
                <w:del w:id="614" w:author="IQTIG" w:date="2020-04-28T19:39:00Z"/>
              </w:rPr>
            </w:pPr>
            <w:del w:id="615" w:author="IQTIG" w:date="2020-04-28T19:39:00Z">
              <w:r>
                <w:delText>K</w:delText>
              </w:r>
            </w:del>
          </w:p>
        </w:tc>
        <w:tc>
          <w:tcPr>
            <w:tcW w:w="1646" w:type="pct"/>
          </w:tcPr>
          <w:p w14:paraId="2F24D152" w14:textId="77777777" w:rsidR="000F0644" w:rsidRPr="00743DF3" w:rsidRDefault="00F41129" w:rsidP="00177070">
            <w:pPr>
              <w:pStyle w:val="Tabellentext"/>
              <w:ind w:left="453" w:hanging="340"/>
              <w:rPr>
                <w:del w:id="616" w:author="IQTIG" w:date="2020-04-28T19:39:00Z"/>
              </w:rPr>
            </w:pPr>
            <w:del w:id="617" w:author="IQTIG" w:date="2020-04-28T19:39:00Z">
              <w:r>
                <w:delText>1 =</w:delText>
              </w:r>
              <w:r>
                <w:tab/>
                <w:delText>ja</w:delText>
              </w:r>
            </w:del>
          </w:p>
        </w:tc>
        <w:tc>
          <w:tcPr>
            <w:tcW w:w="1328" w:type="pct"/>
          </w:tcPr>
          <w:p w14:paraId="327F041E" w14:textId="77777777" w:rsidR="000F0644" w:rsidRPr="00743DF3" w:rsidRDefault="00F41129" w:rsidP="000361A4">
            <w:pPr>
              <w:pStyle w:val="Tabellentext"/>
              <w:rPr>
                <w:del w:id="618" w:author="IQTIG" w:date="2020-04-28T19:39:00Z"/>
              </w:rPr>
            </w:pPr>
            <w:del w:id="619" w:author="IQTIG" w:date="2020-04-28T19:39:00Z">
              <w:r>
                <w:delText>ARTMEDSONST</w:delText>
              </w:r>
            </w:del>
          </w:p>
        </w:tc>
      </w:tr>
      <w:tr w:rsidR="00275B01" w:rsidRPr="00743DF3" w14:paraId="6DBEA1E9" w14:textId="77777777" w:rsidTr="00133FB8">
        <w:trPr>
          <w:cnfStyle w:val="000000100000" w:firstRow="0" w:lastRow="0" w:firstColumn="0" w:lastColumn="0" w:oddVBand="0" w:evenVBand="0" w:oddHBand="1" w:evenHBand="0" w:firstRowFirstColumn="0" w:firstRowLastColumn="0" w:lastRowFirstColumn="0" w:lastRowLastColumn="0"/>
          <w:trHeight w:val="409"/>
          <w:del w:id="620" w:author="IQTIG" w:date="2020-04-28T19:39:00Z"/>
        </w:trPr>
        <w:tc>
          <w:tcPr>
            <w:tcW w:w="626" w:type="pct"/>
          </w:tcPr>
          <w:p w14:paraId="680F648B" w14:textId="77777777" w:rsidR="000F0644" w:rsidRPr="00743DF3" w:rsidRDefault="00F41129" w:rsidP="000361A4">
            <w:pPr>
              <w:pStyle w:val="Tabellentext"/>
              <w:rPr>
                <w:del w:id="621" w:author="IQTIG" w:date="2020-04-28T19:39:00Z"/>
              </w:rPr>
            </w:pPr>
            <w:del w:id="622" w:author="IQTIG" w:date="2020-04-28T19:39:00Z">
              <w:r>
                <w:delText>22:B</w:delText>
              </w:r>
            </w:del>
          </w:p>
        </w:tc>
        <w:tc>
          <w:tcPr>
            <w:tcW w:w="1075" w:type="pct"/>
          </w:tcPr>
          <w:p w14:paraId="319104E2" w14:textId="77777777" w:rsidR="000F0644" w:rsidRPr="00743DF3" w:rsidRDefault="00F41129" w:rsidP="000361A4">
            <w:pPr>
              <w:pStyle w:val="Tabellentext"/>
              <w:rPr>
                <w:del w:id="623" w:author="IQTIG" w:date="2020-04-28T19:39:00Z"/>
              </w:rPr>
            </w:pPr>
            <w:del w:id="624" w:author="IQTIG" w:date="2020-04-28T19:39:00Z">
              <w:r>
                <w:delText>Einstufung nach ASA-Klassifikation</w:delText>
              </w:r>
            </w:del>
          </w:p>
        </w:tc>
        <w:tc>
          <w:tcPr>
            <w:tcW w:w="326" w:type="pct"/>
          </w:tcPr>
          <w:p w14:paraId="23752A85" w14:textId="77777777" w:rsidR="000F0644" w:rsidRPr="00743DF3" w:rsidRDefault="00F41129" w:rsidP="000361A4">
            <w:pPr>
              <w:pStyle w:val="Tabellentext"/>
              <w:rPr>
                <w:del w:id="625" w:author="IQTIG" w:date="2020-04-28T19:39:00Z"/>
              </w:rPr>
            </w:pPr>
            <w:del w:id="626" w:author="IQTIG" w:date="2020-04-28T19:39:00Z">
              <w:r>
                <w:delText>M</w:delText>
              </w:r>
            </w:del>
          </w:p>
        </w:tc>
        <w:tc>
          <w:tcPr>
            <w:tcW w:w="1646" w:type="pct"/>
          </w:tcPr>
          <w:p w14:paraId="60ECF0AE" w14:textId="77777777" w:rsidR="000F0644" w:rsidRPr="00743DF3" w:rsidRDefault="00F41129" w:rsidP="00177070">
            <w:pPr>
              <w:pStyle w:val="Tabellentext"/>
              <w:ind w:left="453" w:hanging="340"/>
              <w:rPr>
                <w:del w:id="627" w:author="IQTIG" w:date="2020-04-28T19:39:00Z"/>
              </w:rPr>
            </w:pPr>
            <w:del w:id="628" w:author="IQTIG" w:date="2020-04-28T19:39:00Z">
              <w:r>
                <w:delText>1 =</w:delText>
              </w:r>
              <w:r>
                <w:tab/>
                <w:delText>normaler, gesunder Patient</w:delText>
              </w:r>
            </w:del>
          </w:p>
          <w:p w14:paraId="7CDA1E2C" w14:textId="77777777" w:rsidR="000F0644" w:rsidRPr="00743DF3" w:rsidRDefault="00F41129" w:rsidP="00177070">
            <w:pPr>
              <w:pStyle w:val="Tabellentext"/>
              <w:ind w:left="453" w:hanging="340"/>
              <w:rPr>
                <w:del w:id="629" w:author="IQTIG" w:date="2020-04-28T19:39:00Z"/>
              </w:rPr>
            </w:pPr>
            <w:del w:id="630" w:author="IQTIG" w:date="2020-04-28T19:39:00Z">
              <w:r>
                <w:delText>2 =</w:delText>
              </w:r>
              <w:r>
                <w:tab/>
                <w:delText>Patient mit leichter Allgemeinerkrankung</w:delText>
              </w:r>
            </w:del>
          </w:p>
          <w:p w14:paraId="56C46B74" w14:textId="77777777" w:rsidR="000F0644" w:rsidRPr="00743DF3" w:rsidRDefault="00F41129" w:rsidP="00177070">
            <w:pPr>
              <w:pStyle w:val="Tabellentext"/>
              <w:ind w:left="453" w:hanging="340"/>
              <w:rPr>
                <w:del w:id="631" w:author="IQTIG" w:date="2020-04-28T19:39:00Z"/>
              </w:rPr>
            </w:pPr>
            <w:del w:id="632" w:author="IQTIG" w:date="2020-04-28T19:39:00Z">
              <w:r>
                <w:delText>3 =</w:delText>
              </w:r>
              <w:r>
                <w:tab/>
                <w:delText>Patient mit schwerer Allgemeinerkrankung</w:delText>
              </w:r>
            </w:del>
          </w:p>
          <w:p w14:paraId="485B2984" w14:textId="77777777" w:rsidR="000F0644" w:rsidRPr="00743DF3" w:rsidRDefault="00F41129" w:rsidP="00177070">
            <w:pPr>
              <w:pStyle w:val="Tabellentext"/>
              <w:ind w:left="453" w:hanging="340"/>
              <w:rPr>
                <w:del w:id="633" w:author="IQTIG" w:date="2020-04-28T19:39:00Z"/>
              </w:rPr>
            </w:pPr>
            <w:del w:id="634" w:author="IQTIG" w:date="2020-04-28T19:39:00Z">
              <w:r>
                <w:delText>4 =</w:delText>
              </w:r>
              <w:r>
                <w:tab/>
                <w:delText>Patient mit schwerer Allgemeinerkrankung, die eine ständige Lebensbedrohung darstellt</w:delText>
              </w:r>
            </w:del>
          </w:p>
          <w:p w14:paraId="6C5487C4" w14:textId="77777777" w:rsidR="000F0644" w:rsidRPr="00743DF3" w:rsidRDefault="00F41129" w:rsidP="00177070">
            <w:pPr>
              <w:pStyle w:val="Tabellentext"/>
              <w:ind w:left="453" w:hanging="340"/>
              <w:rPr>
                <w:del w:id="635" w:author="IQTIG" w:date="2020-04-28T19:39:00Z"/>
              </w:rPr>
            </w:pPr>
            <w:del w:id="636" w:author="IQTIG" w:date="2020-04-28T19:39:00Z">
              <w:r>
                <w:delText>5 =</w:delText>
              </w:r>
              <w:r>
                <w:tab/>
                <w:delText>moribunder Patient, von dem nicht erwartet wird, dass er ohne Operation überlebt</w:delText>
              </w:r>
            </w:del>
          </w:p>
        </w:tc>
        <w:tc>
          <w:tcPr>
            <w:tcW w:w="1328" w:type="pct"/>
          </w:tcPr>
          <w:p w14:paraId="01E949BE" w14:textId="77777777" w:rsidR="000F0644" w:rsidRPr="00743DF3" w:rsidRDefault="00F41129" w:rsidP="000361A4">
            <w:pPr>
              <w:pStyle w:val="Tabellentext"/>
              <w:rPr>
                <w:del w:id="637" w:author="IQTIG" w:date="2020-04-28T19:39:00Z"/>
              </w:rPr>
            </w:pPr>
            <w:del w:id="638" w:author="IQTIG" w:date="2020-04-28T19:39:00Z">
              <w:r>
                <w:delText>ASA</w:delText>
              </w:r>
            </w:del>
          </w:p>
        </w:tc>
      </w:tr>
      <w:tr w:rsidR="00275B01" w:rsidRPr="00743DF3" w14:paraId="6A64E99B" w14:textId="77777777" w:rsidTr="00133FB8">
        <w:trPr>
          <w:cnfStyle w:val="000000010000" w:firstRow="0" w:lastRow="0" w:firstColumn="0" w:lastColumn="0" w:oddVBand="0" w:evenVBand="0" w:oddHBand="0" w:evenHBand="1" w:firstRowFirstColumn="0" w:firstRowLastColumn="0" w:lastRowFirstColumn="0" w:lastRowLastColumn="0"/>
          <w:trHeight w:val="409"/>
          <w:del w:id="639" w:author="IQTIG" w:date="2020-04-28T19:39:00Z"/>
        </w:trPr>
        <w:tc>
          <w:tcPr>
            <w:tcW w:w="626" w:type="pct"/>
          </w:tcPr>
          <w:p w14:paraId="45566813" w14:textId="77777777" w:rsidR="000F0644" w:rsidRPr="00743DF3" w:rsidRDefault="00F41129" w:rsidP="000361A4">
            <w:pPr>
              <w:pStyle w:val="Tabellentext"/>
              <w:rPr>
                <w:del w:id="640" w:author="IQTIG" w:date="2020-04-28T19:39:00Z"/>
              </w:rPr>
            </w:pPr>
            <w:del w:id="641" w:author="IQTIG" w:date="2020-04-28T19:39:00Z">
              <w:r>
                <w:delText>23:B</w:delText>
              </w:r>
            </w:del>
          </w:p>
        </w:tc>
        <w:tc>
          <w:tcPr>
            <w:tcW w:w="1075" w:type="pct"/>
          </w:tcPr>
          <w:p w14:paraId="1EE37832" w14:textId="77777777" w:rsidR="000F0644" w:rsidRPr="00743DF3" w:rsidRDefault="00F41129" w:rsidP="000361A4">
            <w:pPr>
              <w:pStyle w:val="Tabellentext"/>
              <w:rPr>
                <w:del w:id="642" w:author="IQTIG" w:date="2020-04-28T19:39:00Z"/>
              </w:rPr>
            </w:pPr>
            <w:del w:id="643" w:author="IQTIG" w:date="2020-04-28T19:39:00Z">
              <w:r>
                <w:delText xml:space="preserve">Wundkontaminationsklassifikation </w:delText>
              </w:r>
            </w:del>
          </w:p>
        </w:tc>
        <w:tc>
          <w:tcPr>
            <w:tcW w:w="326" w:type="pct"/>
          </w:tcPr>
          <w:p w14:paraId="1786E118" w14:textId="77777777" w:rsidR="000F0644" w:rsidRPr="00743DF3" w:rsidRDefault="00F41129" w:rsidP="000361A4">
            <w:pPr>
              <w:pStyle w:val="Tabellentext"/>
              <w:rPr>
                <w:del w:id="644" w:author="IQTIG" w:date="2020-04-28T19:39:00Z"/>
              </w:rPr>
            </w:pPr>
            <w:del w:id="645" w:author="IQTIG" w:date="2020-04-28T19:39:00Z">
              <w:r>
                <w:delText>M</w:delText>
              </w:r>
            </w:del>
          </w:p>
        </w:tc>
        <w:tc>
          <w:tcPr>
            <w:tcW w:w="1646" w:type="pct"/>
          </w:tcPr>
          <w:p w14:paraId="2C7621C6" w14:textId="77777777" w:rsidR="000F0644" w:rsidRPr="00743DF3" w:rsidRDefault="00F41129" w:rsidP="00177070">
            <w:pPr>
              <w:pStyle w:val="Tabellentext"/>
              <w:ind w:left="453" w:hanging="340"/>
              <w:rPr>
                <w:del w:id="646" w:author="IQTIG" w:date="2020-04-28T19:39:00Z"/>
              </w:rPr>
            </w:pPr>
            <w:del w:id="647" w:author="IQTIG" w:date="2020-04-28T19:39:00Z">
              <w:r>
                <w:delText>1 =</w:delText>
              </w:r>
              <w:r>
                <w:tab/>
                <w:delText>aseptische Eingriffe</w:delText>
              </w:r>
            </w:del>
          </w:p>
          <w:p w14:paraId="4AFA6A6B" w14:textId="77777777" w:rsidR="000F0644" w:rsidRPr="00743DF3" w:rsidRDefault="00F41129" w:rsidP="00177070">
            <w:pPr>
              <w:pStyle w:val="Tabellentext"/>
              <w:ind w:left="453" w:hanging="340"/>
              <w:rPr>
                <w:del w:id="648" w:author="IQTIG" w:date="2020-04-28T19:39:00Z"/>
              </w:rPr>
            </w:pPr>
            <w:del w:id="649" w:author="IQTIG" w:date="2020-04-28T19:39:00Z">
              <w:r>
                <w:delText>2 =</w:delText>
              </w:r>
              <w:r>
                <w:tab/>
                <w:delText>bedingt aseptische Eingriffe</w:delText>
              </w:r>
            </w:del>
          </w:p>
          <w:p w14:paraId="03D15B46" w14:textId="77777777" w:rsidR="000F0644" w:rsidRPr="00743DF3" w:rsidRDefault="00F41129" w:rsidP="00177070">
            <w:pPr>
              <w:pStyle w:val="Tabellentext"/>
              <w:ind w:left="453" w:hanging="340"/>
              <w:rPr>
                <w:del w:id="650" w:author="IQTIG" w:date="2020-04-28T19:39:00Z"/>
              </w:rPr>
            </w:pPr>
            <w:del w:id="651" w:author="IQTIG" w:date="2020-04-28T19:39:00Z">
              <w:r>
                <w:delText>3 =</w:delText>
              </w:r>
              <w:r>
                <w:tab/>
                <w:delText>kontaminierte Eingriffe</w:delText>
              </w:r>
            </w:del>
          </w:p>
          <w:p w14:paraId="11A73C16" w14:textId="77777777" w:rsidR="000F0644" w:rsidRPr="00743DF3" w:rsidRDefault="00F41129" w:rsidP="00177070">
            <w:pPr>
              <w:pStyle w:val="Tabellentext"/>
              <w:ind w:left="453" w:hanging="340"/>
              <w:rPr>
                <w:del w:id="652" w:author="IQTIG" w:date="2020-04-28T19:39:00Z"/>
              </w:rPr>
            </w:pPr>
            <w:del w:id="653" w:author="IQTIG" w:date="2020-04-28T19:39:00Z">
              <w:r>
                <w:delText>4 =</w:delText>
              </w:r>
              <w:r>
                <w:tab/>
                <w:delText>septische Eingriffe</w:delText>
              </w:r>
            </w:del>
          </w:p>
        </w:tc>
        <w:tc>
          <w:tcPr>
            <w:tcW w:w="1328" w:type="pct"/>
          </w:tcPr>
          <w:p w14:paraId="57B8DF8C" w14:textId="77777777" w:rsidR="000F0644" w:rsidRPr="00743DF3" w:rsidRDefault="00F41129" w:rsidP="000361A4">
            <w:pPr>
              <w:pStyle w:val="Tabellentext"/>
              <w:rPr>
                <w:del w:id="654" w:author="IQTIG" w:date="2020-04-28T19:39:00Z"/>
              </w:rPr>
            </w:pPr>
            <w:del w:id="655" w:author="IQTIG" w:date="2020-04-28T19:39:00Z">
              <w:r>
                <w:delText>PRAEOPCDC</w:delText>
              </w:r>
            </w:del>
          </w:p>
        </w:tc>
      </w:tr>
      <w:tr w:rsidR="00275B01" w:rsidRPr="00743DF3" w14:paraId="6ED48370" w14:textId="77777777" w:rsidTr="00133FB8">
        <w:trPr>
          <w:cnfStyle w:val="000000100000" w:firstRow="0" w:lastRow="0" w:firstColumn="0" w:lastColumn="0" w:oddVBand="0" w:evenVBand="0" w:oddHBand="1" w:evenHBand="0" w:firstRowFirstColumn="0" w:firstRowLastColumn="0" w:lastRowFirstColumn="0" w:lastRowLastColumn="0"/>
          <w:trHeight w:val="409"/>
          <w:del w:id="656" w:author="IQTIG" w:date="2020-04-28T19:39:00Z"/>
        </w:trPr>
        <w:tc>
          <w:tcPr>
            <w:tcW w:w="626" w:type="pct"/>
          </w:tcPr>
          <w:p w14:paraId="3C62C0CA" w14:textId="77777777" w:rsidR="000F0644" w:rsidRPr="00743DF3" w:rsidRDefault="00F41129" w:rsidP="000361A4">
            <w:pPr>
              <w:pStyle w:val="Tabellentext"/>
              <w:rPr>
                <w:del w:id="657" w:author="IQTIG" w:date="2020-04-28T19:39:00Z"/>
              </w:rPr>
            </w:pPr>
            <w:del w:id="658" w:author="IQTIG" w:date="2020-04-28T19:39:00Z">
              <w:r>
                <w:delText>28:B</w:delText>
              </w:r>
            </w:del>
          </w:p>
        </w:tc>
        <w:tc>
          <w:tcPr>
            <w:tcW w:w="1075" w:type="pct"/>
          </w:tcPr>
          <w:p w14:paraId="338AEB49" w14:textId="77777777" w:rsidR="000F0644" w:rsidRPr="00743DF3" w:rsidRDefault="00F41129" w:rsidP="000361A4">
            <w:pPr>
              <w:pStyle w:val="Tabellentext"/>
              <w:rPr>
                <w:del w:id="659" w:author="IQTIG" w:date="2020-04-28T19:39:00Z"/>
              </w:rPr>
            </w:pPr>
            <w:del w:id="660" w:author="IQTIG" w:date="2020-04-28T19:39:00Z">
              <w:r>
                <w:delText>Operationsverfahren</w:delText>
              </w:r>
            </w:del>
          </w:p>
        </w:tc>
        <w:tc>
          <w:tcPr>
            <w:tcW w:w="326" w:type="pct"/>
          </w:tcPr>
          <w:p w14:paraId="73712A8E" w14:textId="77777777" w:rsidR="000F0644" w:rsidRPr="00743DF3" w:rsidRDefault="00F41129" w:rsidP="000361A4">
            <w:pPr>
              <w:pStyle w:val="Tabellentext"/>
              <w:rPr>
                <w:del w:id="661" w:author="IQTIG" w:date="2020-04-28T19:39:00Z"/>
              </w:rPr>
            </w:pPr>
            <w:del w:id="662" w:author="IQTIG" w:date="2020-04-28T19:39:00Z">
              <w:r>
                <w:delText>M</w:delText>
              </w:r>
            </w:del>
          </w:p>
        </w:tc>
        <w:tc>
          <w:tcPr>
            <w:tcW w:w="1646" w:type="pct"/>
          </w:tcPr>
          <w:p w14:paraId="577A7E06" w14:textId="77777777" w:rsidR="000F0644" w:rsidRPr="00743DF3" w:rsidRDefault="00F41129" w:rsidP="00177070">
            <w:pPr>
              <w:pStyle w:val="Tabellentext"/>
              <w:ind w:left="453" w:hanging="340"/>
              <w:rPr>
                <w:del w:id="663" w:author="IQTIG" w:date="2020-04-28T19:39:00Z"/>
              </w:rPr>
            </w:pPr>
            <w:del w:id="664" w:author="IQTIG" w:date="2020-04-28T19:39:00Z">
              <w:r>
                <w:delText>1 =</w:delText>
              </w:r>
              <w:r>
                <w:tab/>
                <w:delText>DHS, Winkelplatte</w:delText>
              </w:r>
            </w:del>
          </w:p>
          <w:p w14:paraId="11419083" w14:textId="77777777" w:rsidR="000F0644" w:rsidRPr="00743DF3" w:rsidRDefault="00F41129" w:rsidP="00177070">
            <w:pPr>
              <w:pStyle w:val="Tabellentext"/>
              <w:ind w:left="453" w:hanging="340"/>
              <w:rPr>
                <w:del w:id="665" w:author="IQTIG" w:date="2020-04-28T19:39:00Z"/>
              </w:rPr>
            </w:pPr>
            <w:del w:id="666" w:author="IQTIG" w:date="2020-04-28T19:39:00Z">
              <w:r>
                <w:delText>2 =</w:delText>
              </w:r>
              <w:r>
                <w:tab/>
                <w:delText>intramedulläre Stabilisierung (z.B. PFN, Gamma-Nagel)</w:delText>
              </w:r>
            </w:del>
          </w:p>
          <w:p w14:paraId="1B51AD63" w14:textId="77777777" w:rsidR="000F0644" w:rsidRPr="00743DF3" w:rsidRDefault="00F41129" w:rsidP="00177070">
            <w:pPr>
              <w:pStyle w:val="Tabellentext"/>
              <w:ind w:left="453" w:hanging="340"/>
              <w:rPr>
                <w:del w:id="667" w:author="IQTIG" w:date="2020-04-28T19:39:00Z"/>
              </w:rPr>
            </w:pPr>
            <w:del w:id="668" w:author="IQTIG" w:date="2020-04-28T19:39:00Z">
              <w:r>
                <w:delText>3 =</w:delText>
              </w:r>
              <w:r>
                <w:tab/>
                <w:delText>Verschraubung</w:delText>
              </w:r>
            </w:del>
          </w:p>
          <w:p w14:paraId="2775607F" w14:textId="77777777" w:rsidR="000F0644" w:rsidRPr="00743DF3" w:rsidRDefault="00F41129" w:rsidP="00177070">
            <w:pPr>
              <w:pStyle w:val="Tabellentext"/>
              <w:ind w:left="453" w:hanging="340"/>
              <w:rPr>
                <w:del w:id="669" w:author="IQTIG" w:date="2020-04-28T19:39:00Z"/>
              </w:rPr>
            </w:pPr>
            <w:del w:id="670" w:author="IQTIG" w:date="2020-04-28T19:39:00Z">
              <w:r>
                <w:delText>9 =</w:delText>
              </w:r>
              <w:r>
                <w:tab/>
                <w:delText>sonstige</w:delText>
              </w:r>
            </w:del>
          </w:p>
        </w:tc>
        <w:tc>
          <w:tcPr>
            <w:tcW w:w="1328" w:type="pct"/>
          </w:tcPr>
          <w:p w14:paraId="5D039E15" w14:textId="77777777" w:rsidR="000F0644" w:rsidRPr="00743DF3" w:rsidRDefault="00F41129" w:rsidP="000361A4">
            <w:pPr>
              <w:pStyle w:val="Tabellentext"/>
              <w:rPr>
                <w:del w:id="671" w:author="IQTIG" w:date="2020-04-28T19:39:00Z"/>
              </w:rPr>
            </w:pPr>
            <w:del w:id="672" w:author="IQTIG" w:date="2020-04-28T19:39:00Z">
              <w:r>
                <w:delText>OPVERFAHREN171</w:delText>
              </w:r>
            </w:del>
          </w:p>
        </w:tc>
      </w:tr>
      <w:tr w:rsidR="00275B01" w:rsidRPr="00743DF3" w14:paraId="46085D7C" w14:textId="77777777" w:rsidTr="00133FB8">
        <w:trPr>
          <w:cnfStyle w:val="000000010000" w:firstRow="0" w:lastRow="0" w:firstColumn="0" w:lastColumn="0" w:oddVBand="0" w:evenVBand="0" w:oddHBand="0" w:evenHBand="1" w:firstRowFirstColumn="0" w:firstRowLastColumn="0" w:lastRowFirstColumn="0" w:lastRowLastColumn="0"/>
          <w:trHeight w:val="409"/>
          <w:del w:id="673" w:author="IQTIG" w:date="2020-04-28T19:39:00Z"/>
        </w:trPr>
        <w:tc>
          <w:tcPr>
            <w:tcW w:w="626" w:type="pct"/>
          </w:tcPr>
          <w:p w14:paraId="69C34A88" w14:textId="77777777" w:rsidR="000F0644" w:rsidRPr="00743DF3" w:rsidRDefault="00F41129" w:rsidP="000361A4">
            <w:pPr>
              <w:pStyle w:val="Tabellentext"/>
              <w:rPr>
                <w:del w:id="674" w:author="IQTIG" w:date="2020-04-28T19:39:00Z"/>
              </w:rPr>
            </w:pPr>
            <w:del w:id="675" w:author="IQTIG" w:date="2020-04-28T19:39:00Z">
              <w:r>
                <w:delText>30.3:B</w:delText>
              </w:r>
            </w:del>
          </w:p>
        </w:tc>
        <w:tc>
          <w:tcPr>
            <w:tcW w:w="1075" w:type="pct"/>
          </w:tcPr>
          <w:p w14:paraId="040F4483" w14:textId="77777777" w:rsidR="000F0644" w:rsidRPr="00743DF3" w:rsidRDefault="00F41129" w:rsidP="000361A4">
            <w:pPr>
              <w:pStyle w:val="Tabellentext"/>
              <w:rPr>
                <w:del w:id="676" w:author="IQTIG" w:date="2020-04-28T19:39:00Z"/>
              </w:rPr>
            </w:pPr>
            <w:del w:id="677" w:author="IQTIG" w:date="2020-04-28T19:39:00Z">
              <w:r>
                <w:delText>OP- oder interventionsbedürftige/-s Nachblutung/Wundhämatom</w:delText>
              </w:r>
            </w:del>
          </w:p>
        </w:tc>
        <w:tc>
          <w:tcPr>
            <w:tcW w:w="326" w:type="pct"/>
          </w:tcPr>
          <w:p w14:paraId="58C407CA" w14:textId="77777777" w:rsidR="000F0644" w:rsidRPr="00743DF3" w:rsidRDefault="00F41129" w:rsidP="000361A4">
            <w:pPr>
              <w:pStyle w:val="Tabellentext"/>
              <w:rPr>
                <w:del w:id="678" w:author="IQTIG" w:date="2020-04-28T19:39:00Z"/>
              </w:rPr>
            </w:pPr>
            <w:del w:id="679" w:author="IQTIG" w:date="2020-04-28T19:39:00Z">
              <w:r>
                <w:delText>K</w:delText>
              </w:r>
            </w:del>
          </w:p>
        </w:tc>
        <w:tc>
          <w:tcPr>
            <w:tcW w:w="1646" w:type="pct"/>
          </w:tcPr>
          <w:p w14:paraId="736BC50B" w14:textId="77777777" w:rsidR="000F0644" w:rsidRPr="00743DF3" w:rsidRDefault="00F41129" w:rsidP="00177070">
            <w:pPr>
              <w:pStyle w:val="Tabellentext"/>
              <w:ind w:left="453" w:hanging="340"/>
              <w:rPr>
                <w:del w:id="680" w:author="IQTIG" w:date="2020-04-28T19:39:00Z"/>
              </w:rPr>
            </w:pPr>
            <w:del w:id="681" w:author="IQTIG" w:date="2020-04-28T19:39:00Z">
              <w:r>
                <w:delText>1 =</w:delText>
              </w:r>
              <w:r>
                <w:tab/>
                <w:delText>ja</w:delText>
              </w:r>
            </w:del>
          </w:p>
        </w:tc>
        <w:tc>
          <w:tcPr>
            <w:tcW w:w="1328" w:type="pct"/>
          </w:tcPr>
          <w:p w14:paraId="08733015" w14:textId="77777777" w:rsidR="000F0644" w:rsidRPr="00743DF3" w:rsidRDefault="00F41129" w:rsidP="000361A4">
            <w:pPr>
              <w:pStyle w:val="Tabellentext"/>
              <w:rPr>
                <w:del w:id="682" w:author="IQTIG" w:date="2020-04-28T19:39:00Z"/>
              </w:rPr>
            </w:pPr>
            <w:del w:id="683" w:author="IQTIG" w:date="2020-04-28T19:39:00Z">
              <w:r>
                <w:delText>HAEMATBLUTUN</w:delText>
              </w:r>
            </w:del>
          </w:p>
        </w:tc>
      </w:tr>
      <w:tr w:rsidR="00275B01" w:rsidRPr="00743DF3" w14:paraId="031B45E6" w14:textId="77777777" w:rsidTr="00133FB8">
        <w:trPr>
          <w:cnfStyle w:val="000000100000" w:firstRow="0" w:lastRow="0" w:firstColumn="0" w:lastColumn="0" w:oddVBand="0" w:evenVBand="0" w:oddHBand="1" w:evenHBand="0" w:firstRowFirstColumn="0" w:firstRowLastColumn="0" w:lastRowFirstColumn="0" w:lastRowLastColumn="0"/>
          <w:trHeight w:val="409"/>
          <w:del w:id="684" w:author="IQTIG" w:date="2020-04-28T19:39:00Z"/>
        </w:trPr>
        <w:tc>
          <w:tcPr>
            <w:tcW w:w="626" w:type="pct"/>
          </w:tcPr>
          <w:p w14:paraId="49F73F4E" w14:textId="77777777" w:rsidR="000F0644" w:rsidRPr="00743DF3" w:rsidRDefault="00F41129" w:rsidP="000361A4">
            <w:pPr>
              <w:pStyle w:val="Tabellentext"/>
              <w:rPr>
                <w:del w:id="685" w:author="IQTIG" w:date="2020-04-28T19:39:00Z"/>
              </w:rPr>
            </w:pPr>
            <w:del w:id="686" w:author="IQTIG" w:date="2020-04-28T19:39:00Z">
              <w:r>
                <w:delText>EF*</w:delText>
              </w:r>
            </w:del>
          </w:p>
        </w:tc>
        <w:tc>
          <w:tcPr>
            <w:tcW w:w="1075" w:type="pct"/>
          </w:tcPr>
          <w:p w14:paraId="2D446456" w14:textId="77777777" w:rsidR="000F0644" w:rsidRPr="00743DF3" w:rsidRDefault="00F41129" w:rsidP="000361A4">
            <w:pPr>
              <w:pStyle w:val="Tabellentext"/>
              <w:rPr>
                <w:del w:id="687" w:author="IQTIG" w:date="2020-04-28T19:39:00Z"/>
              </w:rPr>
            </w:pPr>
            <w:del w:id="688" w:author="IQTIG" w:date="2020-04-28T19:39:00Z">
              <w:r>
                <w:delText>Patientenalter am Aufnahmetag in Jahren</w:delText>
              </w:r>
            </w:del>
          </w:p>
        </w:tc>
        <w:tc>
          <w:tcPr>
            <w:tcW w:w="326" w:type="pct"/>
          </w:tcPr>
          <w:p w14:paraId="33C9F848" w14:textId="77777777" w:rsidR="000F0644" w:rsidRPr="00743DF3" w:rsidRDefault="00F41129" w:rsidP="000361A4">
            <w:pPr>
              <w:pStyle w:val="Tabellentext"/>
              <w:rPr>
                <w:del w:id="689" w:author="IQTIG" w:date="2020-04-28T19:39:00Z"/>
              </w:rPr>
            </w:pPr>
            <w:del w:id="690" w:author="IQTIG" w:date="2020-04-28T19:39:00Z">
              <w:r>
                <w:delText>-</w:delText>
              </w:r>
            </w:del>
          </w:p>
        </w:tc>
        <w:tc>
          <w:tcPr>
            <w:tcW w:w="1646" w:type="pct"/>
          </w:tcPr>
          <w:p w14:paraId="6646AF1B" w14:textId="77777777" w:rsidR="000F0644" w:rsidRPr="00743DF3" w:rsidRDefault="00F41129" w:rsidP="00177070">
            <w:pPr>
              <w:pStyle w:val="Tabellentext"/>
              <w:ind w:left="453" w:hanging="340"/>
              <w:rPr>
                <w:del w:id="691" w:author="IQTIG" w:date="2020-04-28T19:39:00Z"/>
              </w:rPr>
            </w:pPr>
            <w:del w:id="692" w:author="IQTIG" w:date="2020-04-28T19:39:00Z">
              <w:r>
                <w:delText>alter(GEBDATUM;AUFNDATUM)</w:delText>
              </w:r>
            </w:del>
          </w:p>
        </w:tc>
        <w:tc>
          <w:tcPr>
            <w:tcW w:w="1328" w:type="pct"/>
          </w:tcPr>
          <w:p w14:paraId="40B88D8E" w14:textId="77777777" w:rsidR="000F0644" w:rsidRPr="00743DF3" w:rsidRDefault="00F41129" w:rsidP="000361A4">
            <w:pPr>
              <w:pStyle w:val="Tabellentext"/>
              <w:rPr>
                <w:del w:id="693" w:author="IQTIG" w:date="2020-04-28T19:39:00Z"/>
              </w:rPr>
            </w:pPr>
            <w:del w:id="694" w:author="IQTIG" w:date="2020-04-28T19:39:00Z">
              <w:r>
                <w:delText>alter</w:delText>
              </w:r>
            </w:del>
          </w:p>
        </w:tc>
      </w:tr>
    </w:tbl>
    <w:p w14:paraId="48553CB4" w14:textId="77777777" w:rsidR="00A53F02" w:rsidRDefault="00F41129" w:rsidP="00A53F02">
      <w:pPr>
        <w:spacing w:after="0"/>
        <w:rPr>
          <w:del w:id="695" w:author="IQTIG" w:date="2020-04-28T19:39:00Z"/>
          <w:sz w:val="14"/>
          <w:szCs w:val="14"/>
        </w:rPr>
      </w:pPr>
      <w:del w:id="696" w:author="IQTIG" w:date="2020-04-28T19:39:00Z">
        <w:r w:rsidRPr="003021AF">
          <w:rPr>
            <w:sz w:val="14"/>
            <w:szCs w:val="14"/>
          </w:rPr>
          <w:delText>*Ersatzfeld im Exportformat</w:delText>
        </w:r>
      </w:del>
    </w:p>
    <w:p w14:paraId="0906AF6C" w14:textId="77777777" w:rsidR="009C67A0" w:rsidRDefault="009C67A0">
      <w:pPr>
        <w:rPr>
          <w:del w:id="697" w:author="IQTIG" w:date="2020-04-28T19:39:00Z"/>
        </w:rPr>
        <w:sectPr w:rsidR="009C67A0" w:rsidSect="00163BAC">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6084672C" w14:textId="77777777" w:rsidR="0094520C" w:rsidRDefault="00F41129" w:rsidP="0094520C">
      <w:pPr>
        <w:pStyle w:val="Absatzberschriftebene2nurinNavigation"/>
        <w:rPr>
          <w:del w:id="698" w:author="IQTIG" w:date="2020-04-28T19:39:00Z"/>
        </w:rPr>
      </w:pPr>
      <w:del w:id="699" w:author="IQTIG" w:date="2020-04-28T19:39:00Z">
        <w:r>
          <w:delText>Eigenschaften und Berechnung</w:delText>
        </w:r>
      </w:del>
    </w:p>
    <w:tbl>
      <w:tblPr>
        <w:tblStyle w:val="IQTIGStandarderste-Spalte"/>
        <w:tblW w:w="0" w:type="auto"/>
        <w:tblLook w:val="0680" w:firstRow="0" w:lastRow="0" w:firstColumn="1" w:lastColumn="0" w:noHBand="1" w:noVBand="1"/>
      </w:tblPr>
      <w:tblGrid>
        <w:gridCol w:w="3119"/>
        <w:gridCol w:w="5885"/>
      </w:tblGrid>
      <w:tr w:rsidR="000517F0" w14:paraId="41E6F0D1" w14:textId="77777777" w:rsidTr="00025F80">
        <w:trPr>
          <w:trHeight w:val="221"/>
          <w:del w:id="70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276F1E1" w14:textId="77777777" w:rsidR="000517F0" w:rsidRPr="000517F0" w:rsidRDefault="00F41129" w:rsidP="009A4847">
            <w:pPr>
              <w:pStyle w:val="Tabellenkopf"/>
              <w:rPr>
                <w:del w:id="701" w:author="IQTIG" w:date="2020-04-28T19:39:00Z"/>
              </w:rPr>
            </w:pPr>
            <w:del w:id="702" w:author="IQTIG" w:date="2020-04-28T19:39:00Z">
              <w:r>
                <w:delText>ID</w:delText>
              </w:r>
            </w:del>
          </w:p>
        </w:tc>
        <w:tc>
          <w:tcPr>
            <w:tcW w:w="5885" w:type="dxa"/>
          </w:tcPr>
          <w:p w14:paraId="382A17FC" w14:textId="77777777" w:rsidR="000517F0" w:rsidRDefault="00F41129" w:rsidP="000517F0">
            <w:pPr>
              <w:pStyle w:val="Tabellentext"/>
              <w:cnfStyle w:val="000000000000" w:firstRow="0" w:lastRow="0" w:firstColumn="0" w:lastColumn="0" w:oddVBand="0" w:evenVBand="0" w:oddHBand="0" w:evenHBand="0" w:firstRowFirstColumn="0" w:firstRowLastColumn="0" w:lastRowFirstColumn="0" w:lastRowLastColumn="0"/>
              <w:rPr>
                <w:del w:id="703" w:author="IQTIG" w:date="2020-04-28T19:39:00Z"/>
              </w:rPr>
            </w:pPr>
            <w:del w:id="704" w:author="IQTIG" w:date="2020-04-28T19:39:00Z">
              <w:r>
                <w:delText>54040</w:delText>
              </w:r>
            </w:del>
          </w:p>
        </w:tc>
      </w:tr>
      <w:tr w:rsidR="000955B5" w14:paraId="223AC90E" w14:textId="77777777" w:rsidTr="00025F80">
        <w:trPr>
          <w:trHeight w:val="221"/>
          <w:del w:id="70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3B16CB3" w14:textId="77777777" w:rsidR="000955B5" w:rsidRDefault="00F41129" w:rsidP="009A4847">
            <w:pPr>
              <w:pStyle w:val="Tabellenkopf"/>
              <w:rPr>
                <w:del w:id="706" w:author="IQTIG" w:date="2020-04-28T19:39:00Z"/>
              </w:rPr>
            </w:pPr>
            <w:del w:id="707" w:author="IQTIG" w:date="2020-04-28T19:39:00Z">
              <w:r>
                <w:delText>Bezeichnung</w:delText>
              </w:r>
            </w:del>
          </w:p>
        </w:tc>
        <w:tc>
          <w:tcPr>
            <w:tcW w:w="5885" w:type="dxa"/>
          </w:tcPr>
          <w:p w14:paraId="58A3E2A5" w14:textId="77777777" w:rsidR="000955B5" w:rsidRDefault="00F41129" w:rsidP="000517F0">
            <w:pPr>
              <w:pStyle w:val="Tabellentext"/>
              <w:cnfStyle w:val="000000000000" w:firstRow="0" w:lastRow="0" w:firstColumn="0" w:lastColumn="0" w:oddVBand="0" w:evenVBand="0" w:oddHBand="0" w:evenHBand="0" w:firstRowFirstColumn="0" w:firstRowLastColumn="0" w:lastRowFirstColumn="0" w:lastRowLastColumn="0"/>
              <w:rPr>
                <w:del w:id="708" w:author="IQTIG" w:date="2020-04-28T19:39:00Z"/>
              </w:rPr>
            </w:pPr>
            <w:del w:id="709" w:author="IQTIG" w:date="2020-04-28T19:39:00Z">
              <w:r>
                <w:delText>Verhältnis der beobachteten zur erwarteten Rate (O/E) an Wundhämatomen/Nachblutungen bei osteosynthetischer Versorgung einer hüftgelenknahen Femurfraktur</w:delText>
              </w:r>
            </w:del>
          </w:p>
        </w:tc>
      </w:tr>
      <w:tr w:rsidR="000955B5" w14:paraId="2570EA51" w14:textId="77777777" w:rsidTr="00025F80">
        <w:trPr>
          <w:trHeight w:val="221"/>
          <w:del w:id="71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43FF441" w14:textId="77777777" w:rsidR="000955B5" w:rsidRDefault="00F41129" w:rsidP="009A4847">
            <w:pPr>
              <w:pStyle w:val="Tabellenkopf"/>
              <w:rPr>
                <w:del w:id="711" w:author="IQTIG" w:date="2020-04-28T19:39:00Z"/>
              </w:rPr>
            </w:pPr>
            <w:del w:id="712" w:author="IQTIG" w:date="2020-04-28T19:39:00Z">
              <w:r>
                <w:delText>Indikatortyp</w:delText>
              </w:r>
            </w:del>
          </w:p>
        </w:tc>
        <w:tc>
          <w:tcPr>
            <w:tcW w:w="5885" w:type="dxa"/>
          </w:tcPr>
          <w:p w14:paraId="648A371B" w14:textId="77777777" w:rsidR="000955B5" w:rsidRDefault="00F41129" w:rsidP="000517F0">
            <w:pPr>
              <w:pStyle w:val="Tabellentext"/>
              <w:cnfStyle w:val="000000000000" w:firstRow="0" w:lastRow="0" w:firstColumn="0" w:lastColumn="0" w:oddVBand="0" w:evenVBand="0" w:oddHBand="0" w:evenHBand="0" w:firstRowFirstColumn="0" w:firstRowLastColumn="0" w:lastRowFirstColumn="0" w:lastRowLastColumn="0"/>
              <w:rPr>
                <w:del w:id="713" w:author="IQTIG" w:date="2020-04-28T19:39:00Z"/>
              </w:rPr>
            </w:pPr>
            <w:del w:id="714" w:author="IQTIG" w:date="2020-04-28T19:39:00Z">
              <w:r>
                <w:delText>Ergebnisindikator</w:delText>
              </w:r>
            </w:del>
          </w:p>
        </w:tc>
      </w:tr>
      <w:tr w:rsidR="000955B5" w14:paraId="5B29B926" w14:textId="77777777" w:rsidTr="00025F80">
        <w:trPr>
          <w:trHeight w:val="221"/>
          <w:del w:id="71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77D9E14A" w14:textId="77777777" w:rsidR="000955B5" w:rsidRDefault="00F41129" w:rsidP="000955B5">
            <w:pPr>
              <w:pStyle w:val="Tabellenkopf"/>
              <w:rPr>
                <w:del w:id="716" w:author="IQTIG" w:date="2020-04-28T19:39:00Z"/>
              </w:rPr>
            </w:pPr>
            <w:del w:id="717" w:author="IQTIG" w:date="2020-04-28T19:39:00Z">
              <w:r>
                <w:delText>Art des Wertes</w:delText>
              </w:r>
            </w:del>
          </w:p>
        </w:tc>
        <w:tc>
          <w:tcPr>
            <w:tcW w:w="5885" w:type="dxa"/>
          </w:tcPr>
          <w:p w14:paraId="7CA4D91A"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18" w:author="IQTIG" w:date="2020-04-28T19:39:00Z"/>
              </w:rPr>
            </w:pPr>
            <w:del w:id="719" w:author="IQTIG" w:date="2020-04-28T19:39:00Z">
              <w:r>
                <w:delText>Qualitätsindikator</w:delText>
              </w:r>
            </w:del>
          </w:p>
        </w:tc>
      </w:tr>
      <w:tr w:rsidR="000955B5" w14:paraId="02F1B6AF" w14:textId="77777777" w:rsidTr="00025F80">
        <w:trPr>
          <w:trHeight w:val="221"/>
          <w:del w:id="72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6AB0C6A3" w14:textId="77777777" w:rsidR="000955B5" w:rsidRDefault="00F41129" w:rsidP="000955B5">
            <w:pPr>
              <w:pStyle w:val="Tabellenkopf"/>
              <w:rPr>
                <w:del w:id="721" w:author="IQTIG" w:date="2020-04-28T19:39:00Z"/>
              </w:rPr>
            </w:pPr>
            <w:del w:id="722" w:author="IQTIG" w:date="2020-04-28T19:39:00Z">
              <w:r>
                <w:delText>Bezug zum Verfahren</w:delText>
              </w:r>
            </w:del>
          </w:p>
        </w:tc>
        <w:tc>
          <w:tcPr>
            <w:tcW w:w="5885" w:type="dxa"/>
          </w:tcPr>
          <w:p w14:paraId="1AC14145"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23" w:author="IQTIG" w:date="2020-04-28T19:39:00Z"/>
              </w:rPr>
            </w:pPr>
            <w:del w:id="724" w:author="IQTIG" w:date="2020-04-28T19:39:00Z">
              <w:r>
                <w:delText>DeQS</w:delText>
              </w:r>
            </w:del>
          </w:p>
        </w:tc>
      </w:tr>
      <w:tr w:rsidR="000955B5" w14:paraId="65927946" w14:textId="77777777" w:rsidTr="00025F80">
        <w:trPr>
          <w:trHeight w:val="221"/>
          <w:del w:id="72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0DF9F70C" w14:textId="77777777" w:rsidR="000955B5" w:rsidRDefault="00F41129" w:rsidP="000955B5">
            <w:pPr>
              <w:pStyle w:val="Tabellenkopf"/>
              <w:rPr>
                <w:del w:id="726" w:author="IQTIG" w:date="2020-04-28T19:39:00Z"/>
              </w:rPr>
            </w:pPr>
            <w:del w:id="727" w:author="IQTIG" w:date="2020-04-28T19:39:00Z">
              <w:r>
                <w:delText>Bewertungsart</w:delText>
              </w:r>
            </w:del>
          </w:p>
        </w:tc>
        <w:tc>
          <w:tcPr>
            <w:tcW w:w="5885" w:type="dxa"/>
          </w:tcPr>
          <w:p w14:paraId="498745ED"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28" w:author="IQTIG" w:date="2020-04-28T19:39:00Z"/>
              </w:rPr>
            </w:pPr>
            <w:del w:id="729" w:author="IQTIG" w:date="2020-04-28T19:39:00Z">
              <w:r>
                <w:delText>Logistische Regression (O/E)</w:delText>
              </w:r>
            </w:del>
          </w:p>
        </w:tc>
      </w:tr>
      <w:tr w:rsidR="000955B5" w14:paraId="2FA82245" w14:textId="77777777" w:rsidTr="00025F80">
        <w:trPr>
          <w:trHeight w:val="221"/>
          <w:del w:id="73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F436D03" w14:textId="77777777" w:rsidR="000955B5" w:rsidRDefault="00F41129" w:rsidP="000955B5">
            <w:pPr>
              <w:pStyle w:val="Tabellenkopf"/>
              <w:rPr>
                <w:del w:id="731" w:author="IQTIG" w:date="2020-04-28T19:39:00Z"/>
              </w:rPr>
            </w:pPr>
            <w:del w:id="732" w:author="IQTIG" w:date="2020-04-28T19:39:00Z">
              <w:r>
                <w:delText>Referenzbereich 2018</w:delText>
              </w:r>
            </w:del>
          </w:p>
        </w:tc>
        <w:tc>
          <w:tcPr>
            <w:tcW w:w="5885" w:type="dxa"/>
          </w:tcPr>
          <w:p w14:paraId="18B9EC3A"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33" w:author="IQTIG" w:date="2020-04-28T19:39:00Z"/>
              </w:rPr>
            </w:pPr>
            <w:del w:id="734" w:author="IQTIG" w:date="2020-04-28T19:39:00Z">
              <w:r>
                <w:delText>≤ 4,28 (95. Perzentil)</w:delText>
              </w:r>
            </w:del>
          </w:p>
        </w:tc>
      </w:tr>
      <w:tr w:rsidR="000955B5" w14:paraId="4D2272FF" w14:textId="77777777" w:rsidTr="00025F80">
        <w:trPr>
          <w:trHeight w:val="221"/>
          <w:del w:id="73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6037898E" w14:textId="77777777" w:rsidR="000955B5" w:rsidRDefault="00F41129" w:rsidP="00CA48E9">
            <w:pPr>
              <w:pStyle w:val="Tabellenkopf"/>
              <w:rPr>
                <w:del w:id="736" w:author="IQTIG" w:date="2020-04-28T19:39:00Z"/>
              </w:rPr>
            </w:pPr>
            <w:del w:id="737" w:author="IQTIG" w:date="2020-04-28T19:39:00Z">
              <w:r w:rsidRPr="00E37ACC">
                <w:delText xml:space="preserve">Referenzbereich </w:delText>
              </w:r>
              <w:r>
                <w:delText>2017</w:delText>
              </w:r>
            </w:del>
          </w:p>
        </w:tc>
        <w:tc>
          <w:tcPr>
            <w:tcW w:w="5885" w:type="dxa"/>
          </w:tcPr>
          <w:p w14:paraId="4DA4FA48"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38" w:author="IQTIG" w:date="2020-04-28T19:39:00Z"/>
              </w:rPr>
            </w:pPr>
            <w:del w:id="739" w:author="IQTIG" w:date="2020-04-28T19:39:00Z">
              <w:r>
                <w:delText>≤ 3,54 (95. Perzentil)</w:delText>
              </w:r>
            </w:del>
          </w:p>
        </w:tc>
      </w:tr>
      <w:tr w:rsidR="000955B5" w14:paraId="75493978" w14:textId="77777777" w:rsidTr="00025F80">
        <w:trPr>
          <w:trHeight w:val="221"/>
          <w:del w:id="74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DA28E7B" w14:textId="77777777" w:rsidR="000955B5" w:rsidRDefault="00F41129" w:rsidP="000955B5">
            <w:pPr>
              <w:pStyle w:val="Tabellenkopf"/>
              <w:rPr>
                <w:del w:id="741" w:author="IQTIG" w:date="2020-04-28T19:39:00Z"/>
              </w:rPr>
            </w:pPr>
            <w:del w:id="742" w:author="IQTIG" w:date="2020-04-28T19:39:00Z">
              <w:r>
                <w:delText>Erläuterung zum Referenzbereich 2018</w:delText>
              </w:r>
            </w:del>
          </w:p>
        </w:tc>
        <w:tc>
          <w:tcPr>
            <w:tcW w:w="5885" w:type="dxa"/>
          </w:tcPr>
          <w:p w14:paraId="2040E977"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43" w:author="IQTIG" w:date="2020-04-28T19:39:00Z"/>
              </w:rPr>
            </w:pPr>
            <w:del w:id="744" w:author="IQTIG" w:date="2020-04-28T19:39:00Z">
              <w:r>
                <w:delText>-</w:delText>
              </w:r>
            </w:del>
          </w:p>
        </w:tc>
      </w:tr>
      <w:tr w:rsidR="000955B5" w14:paraId="7A4F97D6" w14:textId="77777777" w:rsidTr="00025F80">
        <w:trPr>
          <w:trHeight w:val="221"/>
          <w:del w:id="74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52E9620" w14:textId="77777777" w:rsidR="000955B5" w:rsidRDefault="00F41129" w:rsidP="000955B5">
            <w:pPr>
              <w:pStyle w:val="Tabellenkopf"/>
              <w:rPr>
                <w:del w:id="746" w:author="IQTIG" w:date="2020-04-28T19:39:00Z"/>
              </w:rPr>
            </w:pPr>
            <w:del w:id="747" w:author="IQTIG" w:date="2020-04-28T19:39:00Z">
              <w:r>
                <w:delText>Erläuterung zum Strukturierten Dialog bzw. Stellungnahmeverfahren 2018</w:delText>
              </w:r>
            </w:del>
          </w:p>
        </w:tc>
        <w:tc>
          <w:tcPr>
            <w:tcW w:w="5885" w:type="dxa"/>
          </w:tcPr>
          <w:p w14:paraId="374201E6"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48" w:author="IQTIG" w:date="2020-04-28T19:39:00Z"/>
              </w:rPr>
            </w:pPr>
            <w:del w:id="749" w:author="IQTIG" w:date="2020-04-28T19:39:00Z">
              <w:r>
                <w:delText>-</w:delText>
              </w:r>
            </w:del>
          </w:p>
        </w:tc>
      </w:tr>
      <w:tr w:rsidR="000955B5" w14:paraId="12821E6A" w14:textId="77777777" w:rsidTr="00025F80">
        <w:trPr>
          <w:trHeight w:val="221"/>
          <w:del w:id="75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A80F14A" w14:textId="77777777" w:rsidR="000955B5" w:rsidRDefault="00F41129" w:rsidP="000955B5">
            <w:pPr>
              <w:pStyle w:val="Tabellenkopf"/>
              <w:rPr>
                <w:del w:id="751" w:author="IQTIG" w:date="2020-04-28T19:39:00Z"/>
              </w:rPr>
            </w:pPr>
            <w:del w:id="752" w:author="IQTIG" w:date="2020-04-28T19:39:00Z">
              <w:r w:rsidRPr="00E37ACC">
                <w:delText>Methode der Risikoadjustierung</w:delText>
              </w:r>
            </w:del>
          </w:p>
        </w:tc>
        <w:tc>
          <w:tcPr>
            <w:tcW w:w="5885" w:type="dxa"/>
          </w:tcPr>
          <w:p w14:paraId="1FB58A2A"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53" w:author="IQTIG" w:date="2020-04-28T19:39:00Z"/>
              </w:rPr>
            </w:pPr>
            <w:del w:id="754" w:author="IQTIG" w:date="2020-04-28T19:39:00Z">
              <w:r>
                <w:delText>Logistische Regression</w:delText>
              </w:r>
            </w:del>
          </w:p>
        </w:tc>
      </w:tr>
      <w:tr w:rsidR="000955B5" w14:paraId="410108FD" w14:textId="77777777" w:rsidTr="00025F80">
        <w:trPr>
          <w:trHeight w:val="221"/>
          <w:del w:id="75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24D581FB" w14:textId="77777777" w:rsidR="000955B5" w:rsidRPr="00E37ACC" w:rsidRDefault="00F41129" w:rsidP="000955B5">
            <w:pPr>
              <w:pStyle w:val="Tabellenkopf"/>
              <w:rPr>
                <w:del w:id="756" w:author="IQTIG" w:date="2020-04-28T19:39:00Z"/>
              </w:rPr>
            </w:pPr>
            <w:del w:id="757" w:author="IQTIG" w:date="2020-04-28T19:39:00Z">
              <w:r>
                <w:delText>Erläuterung der Risikoadjustierung</w:delText>
              </w:r>
            </w:del>
          </w:p>
        </w:tc>
        <w:tc>
          <w:tcPr>
            <w:tcW w:w="5885" w:type="dxa"/>
          </w:tcPr>
          <w:p w14:paraId="2DE839E0"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58" w:author="IQTIG" w:date="2020-04-28T19:39:00Z"/>
              </w:rPr>
            </w:pPr>
            <w:del w:id="759" w:author="IQTIG" w:date="2020-04-28T19:39:00Z">
              <w:r>
                <w:delText>Auf Grund der niedrigen Prävalenz interventionsbedürftiger Nachblutungen/Wundhämatome wurden als Datengrundlage für die Berechnung des Regressionsmodelles zum Qualitätsindikator 54040 die QS-Daten aller ostheosynthetisch versorgten Patienten mit hüftgelenknaher Femurfraktur aus den Erfassungsjahren 2015, 2016 und 2017 verwendet. Werden mehrere Medikamente zur antithrombotischen Dauertherapie verwendet, so geht in QI 54040 nur das Medikament mit dem höchsten Risiko gemäß log. Regression in die Risikoadjustierung ein.</w:delText>
              </w:r>
            </w:del>
          </w:p>
        </w:tc>
      </w:tr>
      <w:tr w:rsidR="000955B5" w14:paraId="6DB4C245" w14:textId="77777777" w:rsidTr="00025F80">
        <w:trPr>
          <w:trHeight w:val="221"/>
          <w:del w:id="76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FC297BE" w14:textId="77777777" w:rsidR="000955B5" w:rsidRPr="00E37ACC" w:rsidRDefault="00F41129" w:rsidP="000955B5">
            <w:pPr>
              <w:pStyle w:val="Tabellenkopf"/>
              <w:rPr>
                <w:del w:id="761" w:author="IQTIG" w:date="2020-04-28T19:39:00Z"/>
              </w:rPr>
            </w:pPr>
            <w:del w:id="762" w:author="IQTIG" w:date="2020-04-28T19:39:00Z">
              <w:r w:rsidRPr="00E37ACC">
                <w:delText>Rechenregeln</w:delText>
              </w:r>
            </w:del>
          </w:p>
        </w:tc>
        <w:tc>
          <w:tcPr>
            <w:tcW w:w="5885" w:type="dxa"/>
          </w:tcPr>
          <w:p w14:paraId="474438F4" w14:textId="77777777" w:rsidR="000955B5" w:rsidRPr="00897EAC"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63" w:author="IQTIG" w:date="2020-04-28T19:39:00Z"/>
                <w:rStyle w:val="Fett"/>
              </w:rPr>
            </w:pPr>
            <w:del w:id="764" w:author="IQTIG" w:date="2020-04-28T19:39:00Z">
              <w:r w:rsidRPr="00897EAC">
                <w:rPr>
                  <w:rStyle w:val="Fett"/>
                </w:rPr>
                <w:delText>Zähler</w:delText>
              </w:r>
            </w:del>
          </w:p>
          <w:p w14:paraId="1F49B5D2"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65" w:author="IQTIG" w:date="2020-04-28T19:39:00Z"/>
              </w:rPr>
            </w:pPr>
            <w:del w:id="766" w:author="IQTIG" w:date="2020-04-28T19:39:00Z">
              <w:r>
                <w:delText>Patienten mit OP- oder interventionsbedürftiger/-m Nachblutung/Wundhämatom</w:delText>
              </w:r>
            </w:del>
          </w:p>
          <w:p w14:paraId="69D0F036" w14:textId="77777777" w:rsidR="000955B5" w:rsidRPr="00897EAC"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67" w:author="IQTIG" w:date="2020-04-28T19:39:00Z"/>
                <w:rStyle w:val="Fett"/>
              </w:rPr>
            </w:pPr>
            <w:del w:id="768" w:author="IQTIG" w:date="2020-04-28T19:39:00Z">
              <w:r w:rsidRPr="00897EAC">
                <w:rPr>
                  <w:rStyle w:val="Fett"/>
                </w:rPr>
                <w:delText>Nenner</w:delText>
              </w:r>
            </w:del>
          </w:p>
          <w:p w14:paraId="0F9C26EE"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69" w:author="IQTIG" w:date="2020-04-28T19:39:00Z"/>
              </w:rPr>
            </w:pPr>
            <w:del w:id="770" w:author="IQTIG" w:date="2020-04-28T19:39:00Z">
              <w:r>
                <w:delText>Alle Patienten ab 18 Jahren</w:delText>
              </w:r>
            </w:del>
          </w:p>
          <w:p w14:paraId="748E2DBB" w14:textId="77777777" w:rsidR="000955B5" w:rsidRPr="00897EAC"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71" w:author="IQTIG" w:date="2020-04-28T19:39:00Z"/>
                <w:rStyle w:val="Fett"/>
              </w:rPr>
            </w:pPr>
            <w:del w:id="772" w:author="IQTIG" w:date="2020-04-28T19:39:00Z">
              <w:r>
                <w:rPr>
                  <w:rStyle w:val="Fett"/>
                </w:rPr>
                <w:delText>O (observed)</w:delText>
              </w:r>
            </w:del>
          </w:p>
          <w:p w14:paraId="0D7D64C2"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73" w:author="IQTIG" w:date="2020-04-28T19:39:00Z"/>
              </w:rPr>
            </w:pPr>
            <w:del w:id="774" w:author="IQTIG" w:date="2020-04-28T19:39:00Z">
              <w:r>
                <w:delText>Beobachtete Rate an OP- oder interventionsbedürftiger/-m Nachblutung/Wundhämatom</w:delText>
              </w:r>
            </w:del>
          </w:p>
          <w:p w14:paraId="1E8F29D7" w14:textId="77777777" w:rsidR="000955B5" w:rsidRPr="00897EAC"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75" w:author="IQTIG" w:date="2020-04-28T19:39:00Z"/>
                <w:rStyle w:val="Fett"/>
              </w:rPr>
            </w:pPr>
            <w:del w:id="776" w:author="IQTIG" w:date="2020-04-28T19:39:00Z">
              <w:r>
                <w:rPr>
                  <w:rStyle w:val="Fett"/>
                </w:rPr>
                <w:delText>E (expected)</w:delText>
              </w:r>
            </w:del>
          </w:p>
          <w:p w14:paraId="7544DBE4" w14:textId="77777777" w:rsidR="000955B5" w:rsidRPr="00715CCE"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77" w:author="IQTIG" w:date="2020-04-28T19:39:00Z"/>
                <w:rStyle w:val="Fett"/>
                <w:b w:val="0"/>
                <w:bCs w:val="0"/>
              </w:rPr>
            </w:pPr>
            <w:del w:id="778" w:author="IQTIG" w:date="2020-04-28T19:39:00Z">
              <w:r>
                <w:rPr>
                  <w:rStyle w:val="Fett"/>
                  <w:b w:val="0"/>
                  <w:bCs w:val="0"/>
                </w:rPr>
                <w:delText>Erwartete Rate an OP- oder interventionsbedürftiger/-m Nachblutung/Wundhämatom, risikoadjustiert nach logistischem HÜFT-FRAK-Score für den Indikator mit der QI-ID 54040</w:delText>
              </w:r>
            </w:del>
          </w:p>
        </w:tc>
      </w:tr>
      <w:tr w:rsidR="000955B5" w14:paraId="39B6DDD3" w14:textId="77777777" w:rsidTr="00025F80">
        <w:trPr>
          <w:trHeight w:val="221"/>
          <w:del w:id="779"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A8DC86D" w14:textId="77777777" w:rsidR="000955B5" w:rsidRPr="00E37ACC" w:rsidRDefault="00F41129" w:rsidP="000955B5">
            <w:pPr>
              <w:pStyle w:val="Tabellenkopf"/>
              <w:rPr>
                <w:del w:id="780" w:author="IQTIG" w:date="2020-04-28T19:39:00Z"/>
              </w:rPr>
            </w:pPr>
            <w:del w:id="781" w:author="IQTIG" w:date="2020-04-28T19:39:00Z">
              <w:r w:rsidRPr="00E37ACC">
                <w:delText>Erläuterung der Rechenregel</w:delText>
              </w:r>
            </w:del>
          </w:p>
        </w:tc>
        <w:tc>
          <w:tcPr>
            <w:tcW w:w="5885" w:type="dxa"/>
          </w:tcPr>
          <w:p w14:paraId="3C4EE513"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82" w:author="IQTIG" w:date="2020-04-28T19:39:00Z"/>
              </w:rPr>
            </w:pPr>
            <w:del w:id="783" w:author="IQTIG" w:date="2020-04-28T19:39:00Z">
              <w:r>
                <w:delText>-</w:delText>
              </w:r>
            </w:del>
          </w:p>
        </w:tc>
      </w:tr>
      <w:tr w:rsidR="000955B5" w14:paraId="71B95E4A" w14:textId="77777777" w:rsidTr="00025F80">
        <w:trPr>
          <w:trHeight w:val="221"/>
          <w:del w:id="784"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768ABEA" w14:textId="77777777" w:rsidR="000955B5" w:rsidRPr="00E37ACC" w:rsidRDefault="00F41129" w:rsidP="000955B5">
            <w:pPr>
              <w:pStyle w:val="Tabellenkopf"/>
              <w:rPr>
                <w:del w:id="785" w:author="IQTIG" w:date="2020-04-28T19:39:00Z"/>
              </w:rPr>
            </w:pPr>
            <w:del w:id="786" w:author="IQTIG" w:date="2020-04-28T19:39:00Z">
              <w:r w:rsidRPr="00E37ACC">
                <w:delText>Teildatensatzbezug</w:delText>
              </w:r>
            </w:del>
          </w:p>
        </w:tc>
        <w:tc>
          <w:tcPr>
            <w:tcW w:w="5885" w:type="dxa"/>
          </w:tcPr>
          <w:p w14:paraId="4597F5B1"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787" w:author="IQTIG" w:date="2020-04-28T19:39:00Z"/>
              </w:rPr>
            </w:pPr>
            <w:del w:id="788" w:author="IQTIG" w:date="2020-04-28T19:39:00Z">
              <w:r>
                <w:delText>17/1:B</w:delText>
              </w:r>
            </w:del>
          </w:p>
        </w:tc>
      </w:tr>
      <w:tr w:rsidR="000955B5" w14:paraId="260859AD" w14:textId="77777777" w:rsidTr="00025F80">
        <w:trPr>
          <w:trHeight w:val="221"/>
          <w:del w:id="789"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6F6338A9" w14:textId="77777777" w:rsidR="000955B5" w:rsidRPr="00E37ACC" w:rsidRDefault="00F41129" w:rsidP="000955B5">
            <w:pPr>
              <w:pStyle w:val="Tabellenkopf"/>
              <w:rPr>
                <w:del w:id="790" w:author="IQTIG" w:date="2020-04-28T19:39:00Z"/>
              </w:rPr>
            </w:pPr>
            <w:del w:id="791" w:author="IQTIG" w:date="2020-04-28T19:39:00Z">
              <w:r w:rsidRPr="00E37ACC">
                <w:delText>Zähler (Formel)</w:delText>
              </w:r>
            </w:del>
          </w:p>
        </w:tc>
        <w:tc>
          <w:tcPr>
            <w:tcW w:w="5885" w:type="dxa"/>
          </w:tcPr>
          <w:p w14:paraId="4C81AE4B" w14:textId="77777777" w:rsidR="000955B5" w:rsidRPr="00955893" w:rsidRDefault="00F41129" w:rsidP="00657052">
            <w:pPr>
              <w:pStyle w:val="CodeOhneSilbentrennung"/>
              <w:cnfStyle w:val="000000000000" w:firstRow="0" w:lastRow="0" w:firstColumn="0" w:lastColumn="0" w:oddVBand="0" w:evenVBand="0" w:oddHBand="0" w:evenHBand="0" w:firstRowFirstColumn="0" w:firstRowLastColumn="0" w:lastRowFirstColumn="0" w:lastRowLastColumn="0"/>
              <w:rPr>
                <w:del w:id="792" w:author="IQTIG" w:date="2020-04-28T19:39:00Z"/>
                <w:rStyle w:val="Code"/>
              </w:rPr>
            </w:pPr>
            <w:del w:id="793" w:author="IQTIG" w:date="2020-04-28T19:39:00Z">
              <w:r>
                <w:rPr>
                  <w:rStyle w:val="Code"/>
                </w:rPr>
                <w:delText>O_54040</w:delText>
              </w:r>
            </w:del>
          </w:p>
        </w:tc>
      </w:tr>
      <w:tr w:rsidR="00CA3AE5" w14:paraId="4BC68F18" w14:textId="77777777" w:rsidTr="00025F80">
        <w:trPr>
          <w:trHeight w:val="221"/>
          <w:del w:id="794"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296500F0" w14:textId="77777777" w:rsidR="00CA3AE5" w:rsidRPr="00E37ACC" w:rsidRDefault="00F41129" w:rsidP="00CA3AE5">
            <w:pPr>
              <w:pStyle w:val="Tabellenkopf"/>
              <w:rPr>
                <w:del w:id="795" w:author="IQTIG" w:date="2020-04-28T19:39:00Z"/>
              </w:rPr>
            </w:pPr>
            <w:del w:id="796" w:author="IQTIG" w:date="2020-04-28T19:39:00Z">
              <w:r w:rsidRPr="00E37ACC">
                <w:delText>Nenner (Formel)</w:delText>
              </w:r>
            </w:del>
          </w:p>
        </w:tc>
        <w:tc>
          <w:tcPr>
            <w:tcW w:w="5885" w:type="dxa"/>
          </w:tcPr>
          <w:p w14:paraId="22E1CEC8" w14:textId="77777777" w:rsidR="00CA3AE5" w:rsidRPr="00955893" w:rsidRDefault="00F41129" w:rsidP="00657052">
            <w:pPr>
              <w:pStyle w:val="CodeOhneSilbentrennung"/>
              <w:cnfStyle w:val="000000000000" w:firstRow="0" w:lastRow="0" w:firstColumn="0" w:lastColumn="0" w:oddVBand="0" w:evenVBand="0" w:oddHBand="0" w:evenHBand="0" w:firstRowFirstColumn="0" w:firstRowLastColumn="0" w:lastRowFirstColumn="0" w:lastRowLastColumn="0"/>
              <w:rPr>
                <w:del w:id="797" w:author="IQTIG" w:date="2020-04-28T19:39:00Z"/>
                <w:rStyle w:val="Code"/>
              </w:rPr>
            </w:pPr>
            <w:del w:id="798" w:author="IQTIG" w:date="2020-04-28T19:39:00Z">
              <w:r>
                <w:rPr>
                  <w:rStyle w:val="Code"/>
                </w:rPr>
                <w:delText>E_54040</w:delText>
              </w:r>
            </w:del>
          </w:p>
        </w:tc>
      </w:tr>
      <w:tr w:rsidR="00CA3AE5" w14:paraId="3F2BD062" w14:textId="77777777" w:rsidTr="00603EF8">
        <w:trPr>
          <w:trHeight w:val="835"/>
          <w:del w:id="799"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B6C6DA7" w14:textId="77777777" w:rsidR="00CA3AE5" w:rsidRPr="00E37ACC" w:rsidRDefault="00F41129" w:rsidP="00CA3AE5">
            <w:pPr>
              <w:pStyle w:val="Tabellenkopf"/>
              <w:rPr>
                <w:del w:id="800" w:author="IQTIG" w:date="2020-04-28T19:39:00Z"/>
              </w:rPr>
            </w:pPr>
            <w:del w:id="801" w:author="IQTIG" w:date="2020-04-28T19:39:00Z">
              <w:r>
                <w:delText>Kalkulatorische Kennzahlen</w:delText>
              </w:r>
            </w:del>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7B508957" w14:textId="77777777" w:rsidTr="003B19A5">
              <w:trPr>
                <w:cnfStyle w:val="100000000000" w:firstRow="1" w:lastRow="0" w:firstColumn="0" w:lastColumn="0" w:oddVBand="0" w:evenVBand="0" w:oddHBand="0" w:evenHBand="0" w:firstRowFirstColumn="0" w:firstRowLastColumn="0" w:lastRowFirstColumn="0" w:lastRowLastColumn="0"/>
                <w:cantSplit/>
                <w:del w:id="802" w:author="IQTIG" w:date="2020-04-28T19:39:00Z"/>
              </w:trPr>
              <w:tc>
                <w:tcPr>
                  <w:tcW w:w="5880" w:type="dxa"/>
                  <w:gridSpan w:val="2"/>
                  <w:tcBorders>
                    <w:top w:val="single" w:sz="4" w:space="0" w:color="BFBFBF" w:themeColor="background1" w:themeShade="BF"/>
                    <w:bottom w:val="single" w:sz="4" w:space="0" w:color="BFBFBF" w:themeColor="background1" w:themeShade="BF"/>
                  </w:tcBorders>
                  <w:vAlign w:val="center"/>
                </w:tcPr>
                <w:p w14:paraId="29B762A8" w14:textId="77777777" w:rsidR="00CA3AE5" w:rsidRPr="00A20477" w:rsidRDefault="00F41129" w:rsidP="00CA3AE5">
                  <w:pPr>
                    <w:pStyle w:val="Tabellenkopf"/>
                    <w:rPr>
                      <w:del w:id="803" w:author="IQTIG" w:date="2020-04-28T19:39:00Z"/>
                      <w:szCs w:val="18"/>
                    </w:rPr>
                  </w:pPr>
                  <w:del w:id="804" w:author="IQTIG" w:date="2020-04-28T19:39:00Z">
                    <w:r>
                      <w:rPr>
                        <w:szCs w:val="18"/>
                      </w:rPr>
                      <w:delText>O (observed)</w:delText>
                    </w:r>
                  </w:del>
                </w:p>
              </w:tc>
            </w:tr>
            <w:tr w:rsidR="00CA3AE5" w:rsidRPr="00743DF3" w14:paraId="3CA1384A" w14:textId="77777777" w:rsidTr="00A51F22">
              <w:trPr>
                <w:del w:id="805" w:author="IQTIG" w:date="2020-04-28T19:39:00Z"/>
              </w:trPr>
              <w:tc>
                <w:tcPr>
                  <w:tcW w:w="2125" w:type="dxa"/>
                  <w:tcBorders>
                    <w:top w:val="single" w:sz="4" w:space="0" w:color="BFBFBF" w:themeColor="background1" w:themeShade="BF"/>
                  </w:tcBorders>
                  <w:vAlign w:val="center"/>
                </w:tcPr>
                <w:p w14:paraId="5BB1C54A" w14:textId="77777777" w:rsidR="00CA3AE5" w:rsidRDefault="00F41129" w:rsidP="00CA3AE5">
                  <w:pPr>
                    <w:pStyle w:val="Tabellentext"/>
                    <w:rPr>
                      <w:del w:id="806" w:author="IQTIG" w:date="2020-04-28T19:39:00Z"/>
                      <w:szCs w:val="18"/>
                    </w:rPr>
                  </w:pPr>
                  <w:del w:id="807" w:author="IQTIG" w:date="2020-04-28T19:39:00Z">
                    <w:r>
                      <w:rPr>
                        <w:szCs w:val="18"/>
                      </w:rPr>
                      <w:delText>Art des Wertes</w:delText>
                    </w:r>
                  </w:del>
                </w:p>
              </w:tc>
              <w:tc>
                <w:tcPr>
                  <w:tcW w:w="3755" w:type="dxa"/>
                  <w:tcBorders>
                    <w:top w:val="single" w:sz="4" w:space="0" w:color="BFBFBF" w:themeColor="background1" w:themeShade="BF"/>
                  </w:tcBorders>
                  <w:vAlign w:val="center"/>
                </w:tcPr>
                <w:p w14:paraId="4DEA9D4B" w14:textId="77777777" w:rsidR="00CA3AE5" w:rsidRPr="00CD53BC" w:rsidRDefault="00F41129" w:rsidP="004217A9">
                  <w:pPr>
                    <w:pStyle w:val="Tabellentext"/>
                    <w:rPr>
                      <w:del w:id="808" w:author="IQTIG" w:date="2020-04-28T19:39:00Z"/>
                      <w:szCs w:val="18"/>
                    </w:rPr>
                  </w:pPr>
                  <w:del w:id="809" w:author="IQTIG" w:date="2020-04-28T19:39:00Z">
                    <w:r>
                      <w:rPr>
                        <w:szCs w:val="18"/>
                      </w:rPr>
                      <w:delText>Kalkulatorische Kennzahl</w:delText>
                    </w:r>
                  </w:del>
                </w:p>
              </w:tc>
            </w:tr>
            <w:tr w:rsidR="00CA3AE5" w:rsidRPr="00743DF3" w14:paraId="09CF3D87" w14:textId="77777777" w:rsidTr="00A51F22">
              <w:trPr>
                <w:del w:id="810" w:author="IQTIG" w:date="2020-04-28T19:39:00Z"/>
              </w:trPr>
              <w:tc>
                <w:tcPr>
                  <w:tcW w:w="2125" w:type="dxa"/>
                  <w:vAlign w:val="center"/>
                </w:tcPr>
                <w:p w14:paraId="0FF933E5" w14:textId="77777777" w:rsidR="00CA3AE5" w:rsidRPr="00A20477" w:rsidRDefault="00F41129" w:rsidP="00CA3AE5">
                  <w:pPr>
                    <w:pStyle w:val="Tabellentext"/>
                    <w:rPr>
                      <w:del w:id="811" w:author="IQTIG" w:date="2020-04-28T19:39:00Z"/>
                      <w:szCs w:val="18"/>
                    </w:rPr>
                  </w:pPr>
                  <w:del w:id="812" w:author="IQTIG" w:date="2020-04-28T19:39:00Z">
                    <w:r>
                      <w:rPr>
                        <w:szCs w:val="18"/>
                      </w:rPr>
                      <w:delText>Kennzahl-ID</w:delText>
                    </w:r>
                  </w:del>
                </w:p>
              </w:tc>
              <w:tc>
                <w:tcPr>
                  <w:tcW w:w="3755" w:type="dxa"/>
                  <w:vAlign w:val="center"/>
                </w:tcPr>
                <w:p w14:paraId="664896D4" w14:textId="77777777" w:rsidR="00CA3AE5" w:rsidRPr="001258DD" w:rsidRDefault="00F41129" w:rsidP="004217A9">
                  <w:pPr>
                    <w:pStyle w:val="Tabellentext"/>
                    <w:rPr>
                      <w:del w:id="813" w:author="IQTIG" w:date="2020-04-28T19:39:00Z"/>
                      <w:color w:val="000000"/>
                      <w:szCs w:val="18"/>
                      <w:lang w:eastAsia="de-DE"/>
                    </w:rPr>
                  </w:pPr>
                  <w:del w:id="814" w:author="IQTIG" w:date="2020-04-28T19:39:00Z">
                    <w:r>
                      <w:rPr>
                        <w:color w:val="000000"/>
                        <w:szCs w:val="18"/>
                      </w:rPr>
                      <w:delText>O_54040</w:delText>
                    </w:r>
                  </w:del>
                </w:p>
              </w:tc>
            </w:tr>
            <w:tr w:rsidR="00CA3AE5" w:rsidRPr="00743DF3" w14:paraId="003D7C5D" w14:textId="77777777" w:rsidTr="00A51F22">
              <w:trPr>
                <w:del w:id="815" w:author="IQTIG" w:date="2020-04-28T19:39:00Z"/>
              </w:trPr>
              <w:tc>
                <w:tcPr>
                  <w:tcW w:w="2125" w:type="dxa"/>
                  <w:vAlign w:val="center"/>
                </w:tcPr>
                <w:p w14:paraId="6E7816D8" w14:textId="77777777" w:rsidR="00CA3AE5" w:rsidRDefault="00F41129" w:rsidP="00CA3AE5">
                  <w:pPr>
                    <w:pStyle w:val="Tabellentext"/>
                    <w:rPr>
                      <w:del w:id="816" w:author="IQTIG" w:date="2020-04-28T19:39:00Z"/>
                      <w:szCs w:val="18"/>
                    </w:rPr>
                  </w:pPr>
                  <w:del w:id="817" w:author="IQTIG" w:date="2020-04-28T19:39:00Z">
                    <w:r>
                      <w:rPr>
                        <w:szCs w:val="18"/>
                      </w:rPr>
                      <w:delText>Bezug zu QS-Ergebnissen</w:delText>
                    </w:r>
                  </w:del>
                </w:p>
              </w:tc>
              <w:tc>
                <w:tcPr>
                  <w:tcW w:w="3755" w:type="dxa"/>
                  <w:vAlign w:val="center"/>
                </w:tcPr>
                <w:p w14:paraId="10113C28" w14:textId="77777777" w:rsidR="00CA3AE5" w:rsidRDefault="00F41129" w:rsidP="004217A9">
                  <w:pPr>
                    <w:pStyle w:val="Tabellentext"/>
                    <w:rPr>
                      <w:del w:id="818" w:author="IQTIG" w:date="2020-04-28T19:39:00Z"/>
                      <w:szCs w:val="18"/>
                    </w:rPr>
                  </w:pPr>
                  <w:del w:id="819" w:author="IQTIG" w:date="2020-04-28T19:39:00Z">
                    <w:r>
                      <w:rPr>
                        <w:szCs w:val="18"/>
                      </w:rPr>
                      <w:delText>54040</w:delText>
                    </w:r>
                  </w:del>
                </w:p>
              </w:tc>
            </w:tr>
            <w:tr w:rsidR="00CA3AE5" w:rsidRPr="00743DF3" w14:paraId="0CE96B91" w14:textId="77777777" w:rsidTr="00A51F22">
              <w:trPr>
                <w:del w:id="820" w:author="IQTIG" w:date="2020-04-28T19:39:00Z"/>
              </w:trPr>
              <w:tc>
                <w:tcPr>
                  <w:tcW w:w="2125" w:type="dxa"/>
                  <w:vAlign w:val="center"/>
                </w:tcPr>
                <w:p w14:paraId="51D8A73E" w14:textId="77777777" w:rsidR="00CA3AE5" w:rsidRDefault="00F41129" w:rsidP="00CA3AE5">
                  <w:pPr>
                    <w:pStyle w:val="Tabellentext"/>
                    <w:rPr>
                      <w:del w:id="821" w:author="IQTIG" w:date="2020-04-28T19:39:00Z"/>
                      <w:szCs w:val="18"/>
                    </w:rPr>
                  </w:pPr>
                  <w:del w:id="822" w:author="IQTIG" w:date="2020-04-28T19:39:00Z">
                    <w:r>
                      <w:rPr>
                        <w:szCs w:val="18"/>
                      </w:rPr>
                      <w:delText>Bezug zum Verfahren</w:delText>
                    </w:r>
                  </w:del>
                </w:p>
              </w:tc>
              <w:tc>
                <w:tcPr>
                  <w:tcW w:w="3755" w:type="dxa"/>
                  <w:vAlign w:val="center"/>
                </w:tcPr>
                <w:p w14:paraId="7F94DCD9" w14:textId="77777777" w:rsidR="00CA3AE5" w:rsidRDefault="00F41129" w:rsidP="004217A9">
                  <w:pPr>
                    <w:pStyle w:val="Tabellentext"/>
                    <w:rPr>
                      <w:del w:id="823" w:author="IQTIG" w:date="2020-04-28T19:39:00Z"/>
                      <w:szCs w:val="18"/>
                    </w:rPr>
                  </w:pPr>
                  <w:del w:id="824" w:author="IQTIG" w:date="2020-04-28T19:39:00Z">
                    <w:r>
                      <w:rPr>
                        <w:szCs w:val="18"/>
                      </w:rPr>
                      <w:delText>DeQS</w:delText>
                    </w:r>
                  </w:del>
                </w:p>
              </w:tc>
            </w:tr>
            <w:tr w:rsidR="00CA3AE5" w:rsidRPr="00743DF3" w14:paraId="79406DE7" w14:textId="77777777" w:rsidTr="00A51F22">
              <w:trPr>
                <w:del w:id="825" w:author="IQTIG" w:date="2020-04-28T19:39:00Z"/>
              </w:trPr>
              <w:tc>
                <w:tcPr>
                  <w:tcW w:w="2125" w:type="dxa"/>
                  <w:tcBorders>
                    <w:bottom w:val="single" w:sz="4" w:space="0" w:color="BFBFBF" w:themeColor="background1" w:themeShade="BF"/>
                  </w:tcBorders>
                  <w:vAlign w:val="center"/>
                </w:tcPr>
                <w:p w14:paraId="71D06188" w14:textId="77777777" w:rsidR="00CA3AE5" w:rsidRDefault="00F41129" w:rsidP="00CA3AE5">
                  <w:pPr>
                    <w:pStyle w:val="Tabellentext"/>
                    <w:rPr>
                      <w:del w:id="826" w:author="IQTIG" w:date="2020-04-28T19:39:00Z"/>
                      <w:szCs w:val="18"/>
                    </w:rPr>
                  </w:pPr>
                  <w:del w:id="827" w:author="IQTIG" w:date="2020-04-28T19:39:00Z">
                    <w:r>
                      <w:rPr>
                        <w:szCs w:val="18"/>
                      </w:rPr>
                      <w:delText>Sortierung</w:delText>
                    </w:r>
                  </w:del>
                </w:p>
              </w:tc>
              <w:tc>
                <w:tcPr>
                  <w:tcW w:w="3755" w:type="dxa"/>
                  <w:vAlign w:val="center"/>
                </w:tcPr>
                <w:p w14:paraId="623A7FA9" w14:textId="77777777" w:rsidR="00CA3AE5" w:rsidRDefault="00F41129" w:rsidP="004217A9">
                  <w:pPr>
                    <w:pStyle w:val="Tabellentext"/>
                    <w:rPr>
                      <w:del w:id="828" w:author="IQTIG" w:date="2020-04-28T19:39:00Z"/>
                      <w:szCs w:val="18"/>
                    </w:rPr>
                  </w:pPr>
                  <w:del w:id="829" w:author="IQTIG" w:date="2020-04-28T19:39:00Z">
                    <w:r>
                      <w:rPr>
                        <w:szCs w:val="18"/>
                      </w:rPr>
                      <w:delText>-</w:delText>
                    </w:r>
                  </w:del>
                </w:p>
              </w:tc>
            </w:tr>
            <w:tr w:rsidR="00CA3AE5" w:rsidRPr="00743DF3" w14:paraId="7EA37CCE" w14:textId="77777777" w:rsidTr="00A51F22">
              <w:trPr>
                <w:del w:id="830" w:author="IQTIG" w:date="2020-04-28T19:39:00Z"/>
              </w:trPr>
              <w:tc>
                <w:tcPr>
                  <w:tcW w:w="2125" w:type="dxa"/>
                  <w:tcBorders>
                    <w:top w:val="single" w:sz="4" w:space="0" w:color="BFBFBF" w:themeColor="background1" w:themeShade="BF"/>
                  </w:tcBorders>
                  <w:vAlign w:val="center"/>
                </w:tcPr>
                <w:p w14:paraId="37C52C42" w14:textId="77777777" w:rsidR="00CA3AE5" w:rsidRDefault="00F41129" w:rsidP="00CA3AE5">
                  <w:pPr>
                    <w:pStyle w:val="Tabellentext"/>
                    <w:rPr>
                      <w:del w:id="831" w:author="IQTIG" w:date="2020-04-28T19:39:00Z"/>
                      <w:szCs w:val="18"/>
                    </w:rPr>
                  </w:pPr>
                  <w:del w:id="832" w:author="IQTIG" w:date="2020-04-28T19:39:00Z">
                    <w:r>
                      <w:rPr>
                        <w:szCs w:val="18"/>
                      </w:rPr>
                      <w:delText>Rechenregel</w:delText>
                    </w:r>
                  </w:del>
                </w:p>
              </w:tc>
              <w:tc>
                <w:tcPr>
                  <w:tcW w:w="3755" w:type="dxa"/>
                  <w:vAlign w:val="center"/>
                </w:tcPr>
                <w:p w14:paraId="223FA4D6" w14:textId="77777777" w:rsidR="00CA3AE5" w:rsidRDefault="00F41129" w:rsidP="004217A9">
                  <w:pPr>
                    <w:pStyle w:val="Tabellentext"/>
                    <w:rPr>
                      <w:del w:id="833" w:author="IQTIG" w:date="2020-04-28T19:39:00Z"/>
                      <w:szCs w:val="18"/>
                    </w:rPr>
                  </w:pPr>
                  <w:del w:id="834" w:author="IQTIG" w:date="2020-04-28T19:39:00Z">
                    <w:r>
                      <w:rPr>
                        <w:szCs w:val="18"/>
                      </w:rPr>
                      <w:delText>Beobachtete Rate an OP- oder interventionsbedürftiger/-m Nachblutung/Wundhämatom</w:delText>
                    </w:r>
                  </w:del>
                </w:p>
              </w:tc>
            </w:tr>
            <w:tr w:rsidR="00CA3AE5" w:rsidRPr="00743DF3" w14:paraId="34D569E1" w14:textId="77777777" w:rsidTr="00A51F22">
              <w:trPr>
                <w:cantSplit/>
                <w:del w:id="835" w:author="IQTIG" w:date="2020-04-28T19:39:00Z"/>
              </w:trPr>
              <w:tc>
                <w:tcPr>
                  <w:tcW w:w="2125" w:type="dxa"/>
                  <w:tcBorders>
                    <w:top w:val="single" w:sz="4" w:space="0" w:color="BFBFBF" w:themeColor="background1" w:themeShade="BF"/>
                  </w:tcBorders>
                  <w:vAlign w:val="center"/>
                </w:tcPr>
                <w:p w14:paraId="60F7ED96" w14:textId="77777777" w:rsidR="00CA3AE5" w:rsidRPr="00A20477" w:rsidRDefault="00F41129" w:rsidP="00CA3AE5">
                  <w:pPr>
                    <w:pStyle w:val="Tabellentext"/>
                    <w:rPr>
                      <w:del w:id="836" w:author="IQTIG" w:date="2020-04-28T19:39:00Z"/>
                      <w:szCs w:val="18"/>
                    </w:rPr>
                  </w:pPr>
                  <w:del w:id="837" w:author="IQTIG" w:date="2020-04-28T19:39:00Z">
                    <w:r>
                      <w:rPr>
                        <w:szCs w:val="18"/>
                      </w:rPr>
                      <w:delText>Operator</w:delText>
                    </w:r>
                  </w:del>
                </w:p>
              </w:tc>
              <w:tc>
                <w:tcPr>
                  <w:tcW w:w="3755" w:type="dxa"/>
                  <w:tcBorders>
                    <w:top w:val="single" w:sz="4" w:space="0" w:color="BFBFBF" w:themeColor="background1" w:themeShade="BF"/>
                  </w:tcBorders>
                  <w:vAlign w:val="center"/>
                </w:tcPr>
                <w:p w14:paraId="22626BFC" w14:textId="77777777" w:rsidR="00CA3AE5" w:rsidRPr="00CD53BC" w:rsidRDefault="00F41129" w:rsidP="004217A9">
                  <w:pPr>
                    <w:pStyle w:val="Tabellentext"/>
                    <w:rPr>
                      <w:del w:id="838" w:author="IQTIG" w:date="2020-04-28T19:39:00Z"/>
                      <w:szCs w:val="18"/>
                    </w:rPr>
                  </w:pPr>
                  <w:del w:id="839" w:author="IQTIG" w:date="2020-04-28T19:39:00Z">
                    <w:r>
                      <w:rPr>
                        <w:szCs w:val="18"/>
                      </w:rPr>
                      <w:delText>Anteil</w:delText>
                    </w:r>
                  </w:del>
                </w:p>
              </w:tc>
            </w:tr>
            <w:tr w:rsidR="00CA3AE5" w:rsidRPr="00743DF3" w14:paraId="227D9F9A" w14:textId="77777777" w:rsidTr="00A51F22">
              <w:trPr>
                <w:cantSplit/>
                <w:del w:id="840" w:author="IQTIG" w:date="2020-04-28T19:39:00Z"/>
              </w:trPr>
              <w:tc>
                <w:tcPr>
                  <w:tcW w:w="2125" w:type="dxa"/>
                  <w:vAlign w:val="center"/>
                </w:tcPr>
                <w:p w14:paraId="7A4BB394" w14:textId="77777777" w:rsidR="00CA3AE5" w:rsidRDefault="00F41129" w:rsidP="00CA3AE5">
                  <w:pPr>
                    <w:pStyle w:val="Tabellentext"/>
                    <w:rPr>
                      <w:del w:id="841" w:author="IQTIG" w:date="2020-04-28T19:39:00Z"/>
                      <w:szCs w:val="18"/>
                    </w:rPr>
                  </w:pPr>
                  <w:del w:id="842" w:author="IQTIG" w:date="2020-04-28T19:39:00Z">
                    <w:r>
                      <w:rPr>
                        <w:szCs w:val="18"/>
                      </w:rPr>
                      <w:delText>Teildatensatzbezug</w:delText>
                    </w:r>
                  </w:del>
                </w:p>
              </w:tc>
              <w:tc>
                <w:tcPr>
                  <w:tcW w:w="3755" w:type="dxa"/>
                  <w:vAlign w:val="center"/>
                </w:tcPr>
                <w:p w14:paraId="4535229C" w14:textId="77777777" w:rsidR="00CA3AE5" w:rsidRPr="001C3626" w:rsidRDefault="00F41129" w:rsidP="004217A9">
                  <w:pPr>
                    <w:pStyle w:val="Tabellentext"/>
                    <w:rPr>
                      <w:del w:id="843" w:author="IQTIG" w:date="2020-04-28T19:39:00Z"/>
                      <w:szCs w:val="18"/>
                    </w:rPr>
                  </w:pPr>
                  <w:del w:id="844" w:author="IQTIG" w:date="2020-04-28T19:39:00Z">
                    <w:r>
                      <w:rPr>
                        <w:szCs w:val="18"/>
                      </w:rPr>
                      <w:delText>17/1:B</w:delText>
                    </w:r>
                  </w:del>
                </w:p>
              </w:tc>
            </w:tr>
            <w:tr w:rsidR="00CA3AE5" w:rsidRPr="00743DF3" w14:paraId="12BED82C" w14:textId="77777777" w:rsidTr="00A51F22">
              <w:trPr>
                <w:del w:id="845" w:author="IQTIG" w:date="2020-04-28T19:39:00Z"/>
              </w:trPr>
              <w:tc>
                <w:tcPr>
                  <w:tcW w:w="2125" w:type="dxa"/>
                  <w:vAlign w:val="center"/>
                </w:tcPr>
                <w:p w14:paraId="4860A41F" w14:textId="77777777" w:rsidR="00CA3AE5" w:rsidRDefault="00F41129" w:rsidP="00CA3AE5">
                  <w:pPr>
                    <w:pStyle w:val="Tabellentext"/>
                    <w:rPr>
                      <w:del w:id="846" w:author="IQTIG" w:date="2020-04-28T19:39:00Z"/>
                      <w:szCs w:val="18"/>
                    </w:rPr>
                  </w:pPr>
                  <w:del w:id="847" w:author="IQTIG" w:date="2020-04-28T19:39:00Z">
                    <w:r>
                      <w:rPr>
                        <w:szCs w:val="18"/>
                      </w:rPr>
                      <w:delText>Zähler</w:delText>
                    </w:r>
                  </w:del>
                </w:p>
              </w:tc>
              <w:tc>
                <w:tcPr>
                  <w:tcW w:w="3755" w:type="dxa"/>
                </w:tcPr>
                <w:p w14:paraId="3E85168C" w14:textId="77777777" w:rsidR="00CA3AE5" w:rsidRPr="00955893" w:rsidRDefault="00F41129" w:rsidP="004217A9">
                  <w:pPr>
                    <w:pStyle w:val="CodeOhneSilbentrennung"/>
                    <w:rPr>
                      <w:del w:id="848" w:author="IQTIG" w:date="2020-04-28T19:39:00Z"/>
                      <w:rStyle w:val="Code"/>
                    </w:rPr>
                  </w:pPr>
                  <w:del w:id="849" w:author="IQTIG" w:date="2020-04-28T19:39:00Z">
                    <w:r>
                      <w:rPr>
                        <w:rStyle w:val="Code"/>
                      </w:rPr>
                      <w:delText>HAEMATBLUTUN %==% 1</w:delText>
                    </w:r>
                  </w:del>
                </w:p>
              </w:tc>
            </w:tr>
            <w:tr w:rsidR="00CA3AE5" w:rsidRPr="00743DF3" w14:paraId="46CF0FE6" w14:textId="77777777" w:rsidTr="00A51F22">
              <w:trPr>
                <w:del w:id="850" w:author="IQTIG" w:date="2020-04-28T19:39:00Z"/>
              </w:trPr>
              <w:tc>
                <w:tcPr>
                  <w:tcW w:w="2125" w:type="dxa"/>
                  <w:vAlign w:val="center"/>
                </w:tcPr>
                <w:p w14:paraId="3E77C542" w14:textId="77777777" w:rsidR="00CA3AE5" w:rsidRDefault="00F41129" w:rsidP="00CA3AE5">
                  <w:pPr>
                    <w:pStyle w:val="Tabellentext"/>
                    <w:rPr>
                      <w:del w:id="851" w:author="IQTIG" w:date="2020-04-28T19:39:00Z"/>
                      <w:szCs w:val="18"/>
                    </w:rPr>
                  </w:pPr>
                  <w:del w:id="852" w:author="IQTIG" w:date="2020-04-28T19:39:00Z">
                    <w:r>
                      <w:rPr>
                        <w:szCs w:val="18"/>
                      </w:rPr>
                      <w:delText>Nenner</w:delText>
                    </w:r>
                  </w:del>
                </w:p>
              </w:tc>
              <w:tc>
                <w:tcPr>
                  <w:tcW w:w="3755" w:type="dxa"/>
                </w:tcPr>
                <w:p w14:paraId="13D75470" w14:textId="77777777" w:rsidR="00CA3AE5" w:rsidRPr="00955893" w:rsidRDefault="00F41129" w:rsidP="004217A9">
                  <w:pPr>
                    <w:pStyle w:val="CodeOhneSilbentrennung"/>
                    <w:rPr>
                      <w:del w:id="853" w:author="IQTIG" w:date="2020-04-28T19:39:00Z"/>
                      <w:rStyle w:val="Code"/>
                    </w:rPr>
                  </w:pPr>
                  <w:del w:id="854" w:author="IQTIG" w:date="2020-04-28T19:39:00Z">
                    <w:r>
                      <w:rPr>
                        <w:rStyle w:val="Code"/>
                      </w:rPr>
                      <w:delText>alter %&gt;=% 18</w:delText>
                    </w:r>
                  </w:del>
                </w:p>
              </w:tc>
            </w:tr>
            <w:tr w:rsidR="00CA3AE5" w:rsidRPr="00AC590F" w14:paraId="3F90D700" w14:textId="77777777" w:rsidTr="00A51F22">
              <w:trPr>
                <w:cantSplit/>
                <w:del w:id="855" w:author="IQTIG" w:date="2020-04-28T19:39:00Z"/>
              </w:trPr>
              <w:tc>
                <w:tcPr>
                  <w:tcW w:w="2125" w:type="dxa"/>
                  <w:vAlign w:val="center"/>
                </w:tcPr>
                <w:p w14:paraId="10A1C1C6" w14:textId="77777777" w:rsidR="00CA3AE5" w:rsidRPr="00AC590F" w:rsidRDefault="00F41129" w:rsidP="00CA3AE5">
                  <w:pPr>
                    <w:pStyle w:val="Tabellentext"/>
                    <w:rPr>
                      <w:del w:id="856" w:author="IQTIG" w:date="2020-04-28T19:39:00Z"/>
                      <w:rFonts w:cstheme="minorHAnsi"/>
                      <w:szCs w:val="18"/>
                    </w:rPr>
                  </w:pPr>
                  <w:del w:id="857" w:author="IQTIG" w:date="2020-04-28T19:39:00Z">
                    <w:r w:rsidRPr="00AC590F">
                      <w:rPr>
                        <w:rFonts w:cs="Calibri"/>
                        <w:szCs w:val="18"/>
                      </w:rPr>
                      <w:delText>Darstellung</w:delText>
                    </w:r>
                  </w:del>
                </w:p>
              </w:tc>
              <w:tc>
                <w:tcPr>
                  <w:tcW w:w="3755" w:type="dxa"/>
                  <w:vAlign w:val="center"/>
                </w:tcPr>
                <w:p w14:paraId="28938CE4" w14:textId="77777777" w:rsidR="00CA3AE5" w:rsidRPr="00AC590F" w:rsidRDefault="00F41129" w:rsidP="004217A9">
                  <w:pPr>
                    <w:pStyle w:val="Tabellentext"/>
                    <w:rPr>
                      <w:del w:id="858" w:author="IQTIG" w:date="2020-04-28T19:39:00Z"/>
                      <w:rStyle w:val="Code"/>
                      <w:rFonts w:asciiTheme="minorHAnsi" w:hAnsiTheme="minorHAnsi" w:cstheme="minorHAnsi"/>
                    </w:rPr>
                  </w:pPr>
                  <w:del w:id="859" w:author="IQTIG" w:date="2020-04-28T19:39:00Z">
                    <w:r>
                      <w:rPr>
                        <w:rStyle w:val="Code"/>
                        <w:rFonts w:ascii="Calibri" w:hAnsi="Calibri" w:cs="Calibri"/>
                      </w:rPr>
                      <w:delText>-</w:delText>
                    </w:r>
                  </w:del>
                </w:p>
              </w:tc>
            </w:tr>
            <w:tr w:rsidR="00CA3AE5" w:rsidRPr="00AC590F" w14:paraId="4B03CCC8" w14:textId="77777777" w:rsidTr="00A51F22">
              <w:trPr>
                <w:cantSplit/>
                <w:del w:id="860" w:author="IQTIG" w:date="2020-04-28T19:39:00Z"/>
              </w:trPr>
              <w:tc>
                <w:tcPr>
                  <w:tcW w:w="2125" w:type="dxa"/>
                  <w:tcBorders>
                    <w:bottom w:val="single" w:sz="4" w:space="0" w:color="BFBFBF" w:themeColor="background1" w:themeShade="BF"/>
                  </w:tcBorders>
                  <w:vAlign w:val="center"/>
                </w:tcPr>
                <w:p w14:paraId="3295027A" w14:textId="77777777" w:rsidR="00CA3AE5" w:rsidRPr="00AC590F" w:rsidRDefault="00F41129" w:rsidP="00CA3AE5">
                  <w:pPr>
                    <w:pStyle w:val="Tabellentext"/>
                    <w:rPr>
                      <w:del w:id="861" w:author="IQTIG" w:date="2020-04-28T19:39:00Z"/>
                      <w:rFonts w:cstheme="minorHAnsi"/>
                      <w:szCs w:val="18"/>
                    </w:rPr>
                  </w:pPr>
                  <w:del w:id="862" w:author="IQTIG" w:date="2020-04-28T19:39:00Z">
                    <w:r w:rsidRPr="00AC590F">
                      <w:rPr>
                        <w:rFonts w:cs="Calibri"/>
                        <w:szCs w:val="18"/>
                      </w:rPr>
                      <w:delText>Grafik</w:delText>
                    </w:r>
                  </w:del>
                </w:p>
              </w:tc>
              <w:tc>
                <w:tcPr>
                  <w:tcW w:w="3755" w:type="dxa"/>
                  <w:tcBorders>
                    <w:bottom w:val="single" w:sz="4" w:space="0" w:color="BFBFBF" w:themeColor="background1" w:themeShade="BF"/>
                  </w:tcBorders>
                  <w:vAlign w:val="center"/>
                </w:tcPr>
                <w:p w14:paraId="198CD63E" w14:textId="77777777" w:rsidR="00CA3AE5" w:rsidRPr="00AC590F" w:rsidRDefault="00F41129" w:rsidP="004217A9">
                  <w:pPr>
                    <w:pStyle w:val="Tabellentext"/>
                    <w:rPr>
                      <w:del w:id="863" w:author="IQTIG" w:date="2020-04-28T19:39:00Z"/>
                      <w:rFonts w:cstheme="minorHAnsi"/>
                      <w:szCs w:val="18"/>
                    </w:rPr>
                  </w:pPr>
                  <w:del w:id="864" w:author="IQTIG" w:date="2020-04-28T19:39:00Z">
                    <w:r>
                      <w:rPr>
                        <w:rFonts w:cs="Calibri"/>
                        <w:szCs w:val="18"/>
                      </w:rPr>
                      <w:delText>-</w:delText>
                    </w:r>
                  </w:del>
                </w:p>
              </w:tc>
            </w:tr>
          </w:tbl>
          <w:p w14:paraId="6BD400B3"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del w:id="865" w:author="IQTIG" w:date="2020-04-28T19:39:00Z"/>
                <w:sz w:val="6"/>
                <w:szCs w:val="6"/>
              </w:rPr>
            </w:pPr>
          </w:p>
        </w:tc>
      </w:tr>
      <w:tr w:rsidR="00CA3AE5" w14:paraId="3DF5495A" w14:textId="77777777" w:rsidTr="00603EF8">
        <w:trPr>
          <w:trHeight w:val="835"/>
          <w:del w:id="866"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0EE61519" w14:textId="77777777" w:rsidR="00CA3AE5" w:rsidRPr="00E37ACC" w:rsidRDefault="00862684" w:rsidP="00CA3AE5">
            <w:pPr>
              <w:pStyle w:val="Tabellenkopf"/>
              <w:rPr>
                <w:del w:id="867" w:author="IQTIG" w:date="2020-04-28T19:39:00Z"/>
              </w:rPr>
            </w:pPr>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1DA1F5F1" w14:textId="77777777" w:rsidTr="003B19A5">
              <w:trPr>
                <w:cnfStyle w:val="100000000000" w:firstRow="1" w:lastRow="0" w:firstColumn="0" w:lastColumn="0" w:oddVBand="0" w:evenVBand="0" w:oddHBand="0" w:evenHBand="0" w:firstRowFirstColumn="0" w:firstRowLastColumn="0" w:lastRowFirstColumn="0" w:lastRowLastColumn="0"/>
                <w:cantSplit/>
                <w:del w:id="868" w:author="IQTIG" w:date="2020-04-28T19:39:00Z"/>
              </w:trPr>
              <w:tc>
                <w:tcPr>
                  <w:tcW w:w="5880" w:type="dxa"/>
                  <w:gridSpan w:val="2"/>
                  <w:tcBorders>
                    <w:top w:val="single" w:sz="4" w:space="0" w:color="BFBFBF" w:themeColor="background1" w:themeShade="BF"/>
                    <w:bottom w:val="single" w:sz="4" w:space="0" w:color="BFBFBF" w:themeColor="background1" w:themeShade="BF"/>
                  </w:tcBorders>
                  <w:vAlign w:val="center"/>
                </w:tcPr>
                <w:p w14:paraId="2BC41D3A" w14:textId="77777777" w:rsidR="00CA3AE5" w:rsidRPr="00A20477" w:rsidRDefault="00F41129" w:rsidP="00CA3AE5">
                  <w:pPr>
                    <w:pStyle w:val="Tabellenkopf"/>
                    <w:rPr>
                      <w:del w:id="869" w:author="IQTIG" w:date="2020-04-28T19:39:00Z"/>
                      <w:szCs w:val="18"/>
                    </w:rPr>
                  </w:pPr>
                  <w:del w:id="870" w:author="IQTIG" w:date="2020-04-28T19:39:00Z">
                    <w:r>
                      <w:rPr>
                        <w:szCs w:val="18"/>
                      </w:rPr>
                      <w:delText>E (expected)</w:delText>
                    </w:r>
                  </w:del>
                </w:p>
              </w:tc>
            </w:tr>
            <w:tr w:rsidR="00CA3AE5" w:rsidRPr="00743DF3" w14:paraId="37B3560C" w14:textId="77777777" w:rsidTr="00A51F22">
              <w:trPr>
                <w:del w:id="871" w:author="IQTIG" w:date="2020-04-28T19:39:00Z"/>
              </w:trPr>
              <w:tc>
                <w:tcPr>
                  <w:tcW w:w="2125" w:type="dxa"/>
                  <w:tcBorders>
                    <w:top w:val="single" w:sz="4" w:space="0" w:color="BFBFBF" w:themeColor="background1" w:themeShade="BF"/>
                  </w:tcBorders>
                  <w:vAlign w:val="center"/>
                </w:tcPr>
                <w:p w14:paraId="6964D70B" w14:textId="77777777" w:rsidR="00CA3AE5" w:rsidRDefault="00F41129" w:rsidP="00CA3AE5">
                  <w:pPr>
                    <w:pStyle w:val="Tabellentext"/>
                    <w:rPr>
                      <w:del w:id="872" w:author="IQTIG" w:date="2020-04-28T19:39:00Z"/>
                      <w:szCs w:val="18"/>
                    </w:rPr>
                  </w:pPr>
                  <w:del w:id="873" w:author="IQTIG" w:date="2020-04-28T19:39:00Z">
                    <w:r>
                      <w:rPr>
                        <w:szCs w:val="18"/>
                      </w:rPr>
                      <w:delText>Art des Wertes</w:delText>
                    </w:r>
                  </w:del>
                </w:p>
              </w:tc>
              <w:tc>
                <w:tcPr>
                  <w:tcW w:w="3755" w:type="dxa"/>
                  <w:tcBorders>
                    <w:top w:val="single" w:sz="4" w:space="0" w:color="BFBFBF" w:themeColor="background1" w:themeShade="BF"/>
                  </w:tcBorders>
                  <w:vAlign w:val="center"/>
                </w:tcPr>
                <w:p w14:paraId="5C9ABF8C" w14:textId="77777777" w:rsidR="00CA3AE5" w:rsidRPr="00CD53BC" w:rsidRDefault="00F41129" w:rsidP="004217A9">
                  <w:pPr>
                    <w:pStyle w:val="Tabellentext"/>
                    <w:rPr>
                      <w:del w:id="874" w:author="IQTIG" w:date="2020-04-28T19:39:00Z"/>
                      <w:szCs w:val="18"/>
                    </w:rPr>
                  </w:pPr>
                  <w:del w:id="875" w:author="IQTIG" w:date="2020-04-28T19:39:00Z">
                    <w:r>
                      <w:rPr>
                        <w:szCs w:val="18"/>
                      </w:rPr>
                      <w:delText>Kalkulatorische Kennzahl</w:delText>
                    </w:r>
                  </w:del>
                </w:p>
              </w:tc>
            </w:tr>
            <w:tr w:rsidR="00CA3AE5" w:rsidRPr="00743DF3" w14:paraId="74750C5D" w14:textId="77777777" w:rsidTr="00A51F22">
              <w:trPr>
                <w:del w:id="876" w:author="IQTIG" w:date="2020-04-28T19:39:00Z"/>
              </w:trPr>
              <w:tc>
                <w:tcPr>
                  <w:tcW w:w="2125" w:type="dxa"/>
                  <w:vAlign w:val="center"/>
                </w:tcPr>
                <w:p w14:paraId="75F8CB52" w14:textId="77777777" w:rsidR="00CA3AE5" w:rsidRPr="00A20477" w:rsidRDefault="00F41129" w:rsidP="00CA3AE5">
                  <w:pPr>
                    <w:pStyle w:val="Tabellentext"/>
                    <w:rPr>
                      <w:del w:id="877" w:author="IQTIG" w:date="2020-04-28T19:39:00Z"/>
                      <w:szCs w:val="18"/>
                    </w:rPr>
                  </w:pPr>
                  <w:del w:id="878" w:author="IQTIG" w:date="2020-04-28T19:39:00Z">
                    <w:r>
                      <w:rPr>
                        <w:szCs w:val="18"/>
                      </w:rPr>
                      <w:delText>Kennzahl-ID</w:delText>
                    </w:r>
                  </w:del>
                </w:p>
              </w:tc>
              <w:tc>
                <w:tcPr>
                  <w:tcW w:w="3755" w:type="dxa"/>
                  <w:vAlign w:val="center"/>
                </w:tcPr>
                <w:p w14:paraId="649CF522" w14:textId="77777777" w:rsidR="00CA3AE5" w:rsidRPr="001258DD" w:rsidRDefault="00F41129" w:rsidP="004217A9">
                  <w:pPr>
                    <w:pStyle w:val="Tabellentext"/>
                    <w:rPr>
                      <w:del w:id="879" w:author="IQTIG" w:date="2020-04-28T19:39:00Z"/>
                      <w:color w:val="000000"/>
                      <w:szCs w:val="18"/>
                      <w:lang w:eastAsia="de-DE"/>
                    </w:rPr>
                  </w:pPr>
                  <w:del w:id="880" w:author="IQTIG" w:date="2020-04-28T19:39:00Z">
                    <w:r>
                      <w:rPr>
                        <w:color w:val="000000"/>
                        <w:szCs w:val="18"/>
                      </w:rPr>
                      <w:delText>E_54040</w:delText>
                    </w:r>
                  </w:del>
                </w:p>
              </w:tc>
            </w:tr>
            <w:tr w:rsidR="00CA3AE5" w:rsidRPr="00743DF3" w14:paraId="0C06476E" w14:textId="77777777" w:rsidTr="00A51F22">
              <w:trPr>
                <w:del w:id="881" w:author="IQTIG" w:date="2020-04-28T19:39:00Z"/>
              </w:trPr>
              <w:tc>
                <w:tcPr>
                  <w:tcW w:w="2125" w:type="dxa"/>
                  <w:vAlign w:val="center"/>
                </w:tcPr>
                <w:p w14:paraId="49684505" w14:textId="77777777" w:rsidR="00CA3AE5" w:rsidRDefault="00F41129" w:rsidP="00CA3AE5">
                  <w:pPr>
                    <w:pStyle w:val="Tabellentext"/>
                    <w:rPr>
                      <w:del w:id="882" w:author="IQTIG" w:date="2020-04-28T19:39:00Z"/>
                      <w:szCs w:val="18"/>
                    </w:rPr>
                  </w:pPr>
                  <w:del w:id="883" w:author="IQTIG" w:date="2020-04-28T19:39:00Z">
                    <w:r>
                      <w:rPr>
                        <w:szCs w:val="18"/>
                      </w:rPr>
                      <w:delText>Bezug zu QS-Ergebnissen</w:delText>
                    </w:r>
                  </w:del>
                </w:p>
              </w:tc>
              <w:tc>
                <w:tcPr>
                  <w:tcW w:w="3755" w:type="dxa"/>
                  <w:vAlign w:val="center"/>
                </w:tcPr>
                <w:p w14:paraId="402CA6C2" w14:textId="77777777" w:rsidR="00CA3AE5" w:rsidRDefault="00F41129" w:rsidP="004217A9">
                  <w:pPr>
                    <w:pStyle w:val="Tabellentext"/>
                    <w:rPr>
                      <w:del w:id="884" w:author="IQTIG" w:date="2020-04-28T19:39:00Z"/>
                      <w:szCs w:val="18"/>
                    </w:rPr>
                  </w:pPr>
                  <w:del w:id="885" w:author="IQTIG" w:date="2020-04-28T19:39:00Z">
                    <w:r>
                      <w:rPr>
                        <w:szCs w:val="18"/>
                      </w:rPr>
                      <w:delText>54040</w:delText>
                    </w:r>
                  </w:del>
                </w:p>
              </w:tc>
            </w:tr>
            <w:tr w:rsidR="00CA3AE5" w:rsidRPr="00743DF3" w14:paraId="0DC97AAB" w14:textId="77777777" w:rsidTr="00A51F22">
              <w:trPr>
                <w:del w:id="886" w:author="IQTIG" w:date="2020-04-28T19:39:00Z"/>
              </w:trPr>
              <w:tc>
                <w:tcPr>
                  <w:tcW w:w="2125" w:type="dxa"/>
                  <w:vAlign w:val="center"/>
                </w:tcPr>
                <w:p w14:paraId="67EF1077" w14:textId="77777777" w:rsidR="00CA3AE5" w:rsidRDefault="00F41129" w:rsidP="00CA3AE5">
                  <w:pPr>
                    <w:pStyle w:val="Tabellentext"/>
                    <w:rPr>
                      <w:del w:id="887" w:author="IQTIG" w:date="2020-04-28T19:39:00Z"/>
                      <w:szCs w:val="18"/>
                    </w:rPr>
                  </w:pPr>
                  <w:del w:id="888" w:author="IQTIG" w:date="2020-04-28T19:39:00Z">
                    <w:r>
                      <w:rPr>
                        <w:szCs w:val="18"/>
                      </w:rPr>
                      <w:delText>Bezug zum Verfahren</w:delText>
                    </w:r>
                  </w:del>
                </w:p>
              </w:tc>
              <w:tc>
                <w:tcPr>
                  <w:tcW w:w="3755" w:type="dxa"/>
                  <w:vAlign w:val="center"/>
                </w:tcPr>
                <w:p w14:paraId="59578656" w14:textId="77777777" w:rsidR="00CA3AE5" w:rsidRDefault="00F41129" w:rsidP="004217A9">
                  <w:pPr>
                    <w:pStyle w:val="Tabellentext"/>
                    <w:rPr>
                      <w:del w:id="889" w:author="IQTIG" w:date="2020-04-28T19:39:00Z"/>
                      <w:szCs w:val="18"/>
                    </w:rPr>
                  </w:pPr>
                  <w:del w:id="890" w:author="IQTIG" w:date="2020-04-28T19:39:00Z">
                    <w:r>
                      <w:rPr>
                        <w:szCs w:val="18"/>
                      </w:rPr>
                      <w:delText>DeQS</w:delText>
                    </w:r>
                  </w:del>
                </w:p>
              </w:tc>
            </w:tr>
            <w:tr w:rsidR="00CA3AE5" w:rsidRPr="00743DF3" w14:paraId="6314E52F" w14:textId="77777777" w:rsidTr="00A51F22">
              <w:trPr>
                <w:del w:id="891" w:author="IQTIG" w:date="2020-04-28T19:39:00Z"/>
              </w:trPr>
              <w:tc>
                <w:tcPr>
                  <w:tcW w:w="2125" w:type="dxa"/>
                  <w:tcBorders>
                    <w:bottom w:val="single" w:sz="4" w:space="0" w:color="BFBFBF" w:themeColor="background1" w:themeShade="BF"/>
                  </w:tcBorders>
                  <w:vAlign w:val="center"/>
                </w:tcPr>
                <w:p w14:paraId="0573BB68" w14:textId="77777777" w:rsidR="00CA3AE5" w:rsidRDefault="00F41129" w:rsidP="00CA3AE5">
                  <w:pPr>
                    <w:pStyle w:val="Tabellentext"/>
                    <w:rPr>
                      <w:del w:id="892" w:author="IQTIG" w:date="2020-04-28T19:39:00Z"/>
                      <w:szCs w:val="18"/>
                    </w:rPr>
                  </w:pPr>
                  <w:del w:id="893" w:author="IQTIG" w:date="2020-04-28T19:39:00Z">
                    <w:r>
                      <w:rPr>
                        <w:szCs w:val="18"/>
                      </w:rPr>
                      <w:delText>Sortierung</w:delText>
                    </w:r>
                  </w:del>
                </w:p>
              </w:tc>
              <w:tc>
                <w:tcPr>
                  <w:tcW w:w="3755" w:type="dxa"/>
                  <w:vAlign w:val="center"/>
                </w:tcPr>
                <w:p w14:paraId="43E92A9F" w14:textId="77777777" w:rsidR="00CA3AE5" w:rsidRDefault="00F41129" w:rsidP="004217A9">
                  <w:pPr>
                    <w:pStyle w:val="Tabellentext"/>
                    <w:rPr>
                      <w:del w:id="894" w:author="IQTIG" w:date="2020-04-28T19:39:00Z"/>
                      <w:szCs w:val="18"/>
                    </w:rPr>
                  </w:pPr>
                  <w:del w:id="895" w:author="IQTIG" w:date="2020-04-28T19:39:00Z">
                    <w:r>
                      <w:rPr>
                        <w:szCs w:val="18"/>
                      </w:rPr>
                      <w:delText>-</w:delText>
                    </w:r>
                  </w:del>
                </w:p>
              </w:tc>
            </w:tr>
            <w:tr w:rsidR="00CA3AE5" w:rsidRPr="00743DF3" w14:paraId="0A44AD6D" w14:textId="77777777" w:rsidTr="00A51F22">
              <w:trPr>
                <w:del w:id="896" w:author="IQTIG" w:date="2020-04-28T19:39:00Z"/>
              </w:trPr>
              <w:tc>
                <w:tcPr>
                  <w:tcW w:w="2125" w:type="dxa"/>
                  <w:tcBorders>
                    <w:top w:val="single" w:sz="4" w:space="0" w:color="BFBFBF" w:themeColor="background1" w:themeShade="BF"/>
                  </w:tcBorders>
                  <w:vAlign w:val="center"/>
                </w:tcPr>
                <w:p w14:paraId="33A92A98" w14:textId="77777777" w:rsidR="00CA3AE5" w:rsidRDefault="00F41129" w:rsidP="00CA3AE5">
                  <w:pPr>
                    <w:pStyle w:val="Tabellentext"/>
                    <w:rPr>
                      <w:del w:id="897" w:author="IQTIG" w:date="2020-04-28T19:39:00Z"/>
                      <w:szCs w:val="18"/>
                    </w:rPr>
                  </w:pPr>
                  <w:del w:id="898" w:author="IQTIG" w:date="2020-04-28T19:39:00Z">
                    <w:r>
                      <w:rPr>
                        <w:szCs w:val="18"/>
                      </w:rPr>
                      <w:delText>Rechenregel</w:delText>
                    </w:r>
                  </w:del>
                </w:p>
              </w:tc>
              <w:tc>
                <w:tcPr>
                  <w:tcW w:w="3755" w:type="dxa"/>
                  <w:vAlign w:val="center"/>
                </w:tcPr>
                <w:p w14:paraId="7BD3DFFB" w14:textId="77777777" w:rsidR="00CA3AE5" w:rsidRDefault="00F41129" w:rsidP="004217A9">
                  <w:pPr>
                    <w:pStyle w:val="Tabellentext"/>
                    <w:rPr>
                      <w:del w:id="899" w:author="IQTIG" w:date="2020-04-28T19:39:00Z"/>
                      <w:szCs w:val="18"/>
                    </w:rPr>
                  </w:pPr>
                  <w:del w:id="900" w:author="IQTIG" w:date="2020-04-28T19:39:00Z">
                    <w:r>
                      <w:rPr>
                        <w:szCs w:val="18"/>
                      </w:rPr>
                      <w:delText>Erwartete Rate an OP- oder interventionsbedürftiger/-m Nachblutung/Wundhämatom, risikoadjustiert nach logistischem HÜFT-FRAK-Score für den Indikator mit der QI-ID 54040</w:delText>
                    </w:r>
                  </w:del>
                </w:p>
              </w:tc>
            </w:tr>
            <w:tr w:rsidR="00CA3AE5" w:rsidRPr="00743DF3" w14:paraId="288FA2B5" w14:textId="77777777" w:rsidTr="00A51F22">
              <w:trPr>
                <w:cantSplit/>
                <w:del w:id="901" w:author="IQTIG" w:date="2020-04-28T19:39:00Z"/>
              </w:trPr>
              <w:tc>
                <w:tcPr>
                  <w:tcW w:w="2125" w:type="dxa"/>
                  <w:tcBorders>
                    <w:top w:val="single" w:sz="4" w:space="0" w:color="BFBFBF" w:themeColor="background1" w:themeShade="BF"/>
                  </w:tcBorders>
                  <w:vAlign w:val="center"/>
                </w:tcPr>
                <w:p w14:paraId="07BDF136" w14:textId="77777777" w:rsidR="00CA3AE5" w:rsidRPr="00A20477" w:rsidRDefault="00F41129" w:rsidP="00CA3AE5">
                  <w:pPr>
                    <w:pStyle w:val="Tabellentext"/>
                    <w:rPr>
                      <w:del w:id="902" w:author="IQTIG" w:date="2020-04-28T19:39:00Z"/>
                      <w:szCs w:val="18"/>
                    </w:rPr>
                  </w:pPr>
                  <w:del w:id="903" w:author="IQTIG" w:date="2020-04-28T19:39:00Z">
                    <w:r>
                      <w:rPr>
                        <w:szCs w:val="18"/>
                      </w:rPr>
                      <w:delText>Operator</w:delText>
                    </w:r>
                  </w:del>
                </w:p>
              </w:tc>
              <w:tc>
                <w:tcPr>
                  <w:tcW w:w="3755" w:type="dxa"/>
                  <w:tcBorders>
                    <w:top w:val="single" w:sz="4" w:space="0" w:color="BFBFBF" w:themeColor="background1" w:themeShade="BF"/>
                  </w:tcBorders>
                  <w:vAlign w:val="center"/>
                </w:tcPr>
                <w:p w14:paraId="1CDB6A74" w14:textId="77777777" w:rsidR="00CA3AE5" w:rsidRPr="00CD53BC" w:rsidRDefault="00F41129" w:rsidP="004217A9">
                  <w:pPr>
                    <w:pStyle w:val="Tabellentext"/>
                    <w:rPr>
                      <w:del w:id="904" w:author="IQTIG" w:date="2020-04-28T19:39:00Z"/>
                      <w:szCs w:val="18"/>
                    </w:rPr>
                  </w:pPr>
                  <w:del w:id="905" w:author="IQTIG" w:date="2020-04-28T19:39:00Z">
                    <w:r>
                      <w:rPr>
                        <w:szCs w:val="18"/>
                      </w:rPr>
                      <w:delText>Mittelwert</w:delText>
                    </w:r>
                  </w:del>
                </w:p>
              </w:tc>
            </w:tr>
            <w:tr w:rsidR="00CA3AE5" w:rsidRPr="00743DF3" w14:paraId="16C6FFB3" w14:textId="77777777" w:rsidTr="00A51F22">
              <w:trPr>
                <w:cantSplit/>
                <w:del w:id="906" w:author="IQTIG" w:date="2020-04-28T19:39:00Z"/>
              </w:trPr>
              <w:tc>
                <w:tcPr>
                  <w:tcW w:w="2125" w:type="dxa"/>
                  <w:vAlign w:val="center"/>
                </w:tcPr>
                <w:p w14:paraId="2961C6EF" w14:textId="77777777" w:rsidR="00CA3AE5" w:rsidRDefault="00F41129" w:rsidP="00CA3AE5">
                  <w:pPr>
                    <w:pStyle w:val="Tabellentext"/>
                    <w:rPr>
                      <w:del w:id="907" w:author="IQTIG" w:date="2020-04-28T19:39:00Z"/>
                      <w:szCs w:val="18"/>
                    </w:rPr>
                  </w:pPr>
                  <w:del w:id="908" w:author="IQTIG" w:date="2020-04-28T19:39:00Z">
                    <w:r>
                      <w:rPr>
                        <w:szCs w:val="18"/>
                      </w:rPr>
                      <w:delText>Teildatensatzbezug</w:delText>
                    </w:r>
                  </w:del>
                </w:p>
              </w:tc>
              <w:tc>
                <w:tcPr>
                  <w:tcW w:w="3755" w:type="dxa"/>
                  <w:vAlign w:val="center"/>
                </w:tcPr>
                <w:p w14:paraId="271975C0" w14:textId="77777777" w:rsidR="00CA3AE5" w:rsidRPr="001C3626" w:rsidRDefault="00F41129" w:rsidP="004217A9">
                  <w:pPr>
                    <w:pStyle w:val="Tabellentext"/>
                    <w:rPr>
                      <w:del w:id="909" w:author="IQTIG" w:date="2020-04-28T19:39:00Z"/>
                      <w:szCs w:val="18"/>
                    </w:rPr>
                  </w:pPr>
                  <w:del w:id="910" w:author="IQTIG" w:date="2020-04-28T19:39:00Z">
                    <w:r>
                      <w:rPr>
                        <w:szCs w:val="18"/>
                      </w:rPr>
                      <w:delText>17/1:B</w:delText>
                    </w:r>
                  </w:del>
                </w:p>
              </w:tc>
            </w:tr>
            <w:tr w:rsidR="00CA3AE5" w:rsidRPr="00743DF3" w14:paraId="221E4DB0" w14:textId="77777777" w:rsidTr="00A51F22">
              <w:trPr>
                <w:del w:id="911" w:author="IQTIG" w:date="2020-04-28T19:39:00Z"/>
              </w:trPr>
              <w:tc>
                <w:tcPr>
                  <w:tcW w:w="2125" w:type="dxa"/>
                  <w:vAlign w:val="center"/>
                </w:tcPr>
                <w:p w14:paraId="6B4C2B4D" w14:textId="77777777" w:rsidR="00CA3AE5" w:rsidRDefault="00F41129" w:rsidP="00CA3AE5">
                  <w:pPr>
                    <w:pStyle w:val="Tabellentext"/>
                    <w:rPr>
                      <w:del w:id="912" w:author="IQTIG" w:date="2020-04-28T19:39:00Z"/>
                      <w:szCs w:val="18"/>
                    </w:rPr>
                  </w:pPr>
                  <w:del w:id="913" w:author="IQTIG" w:date="2020-04-28T19:39:00Z">
                    <w:r>
                      <w:rPr>
                        <w:szCs w:val="18"/>
                      </w:rPr>
                      <w:delText>Zähler</w:delText>
                    </w:r>
                  </w:del>
                </w:p>
              </w:tc>
              <w:tc>
                <w:tcPr>
                  <w:tcW w:w="3755" w:type="dxa"/>
                </w:tcPr>
                <w:p w14:paraId="6426086E" w14:textId="77777777" w:rsidR="00CA3AE5" w:rsidRPr="00955893" w:rsidRDefault="00F41129" w:rsidP="004217A9">
                  <w:pPr>
                    <w:pStyle w:val="CodeOhneSilbentrennung"/>
                    <w:rPr>
                      <w:del w:id="914" w:author="IQTIG" w:date="2020-04-28T19:39:00Z"/>
                      <w:rStyle w:val="Code"/>
                    </w:rPr>
                  </w:pPr>
                  <w:del w:id="915" w:author="IQTIG" w:date="2020-04-28T19:39:00Z">
                    <w:r>
                      <w:rPr>
                        <w:rStyle w:val="Code"/>
                      </w:rPr>
                      <w:delText>fn_M17N1Score_54040</w:delText>
                    </w:r>
                  </w:del>
                </w:p>
              </w:tc>
            </w:tr>
            <w:tr w:rsidR="00CA3AE5" w:rsidRPr="00743DF3" w14:paraId="683603AA" w14:textId="77777777" w:rsidTr="00A51F22">
              <w:trPr>
                <w:del w:id="916" w:author="IQTIG" w:date="2020-04-28T19:39:00Z"/>
              </w:trPr>
              <w:tc>
                <w:tcPr>
                  <w:tcW w:w="2125" w:type="dxa"/>
                  <w:vAlign w:val="center"/>
                </w:tcPr>
                <w:p w14:paraId="7F9717B9" w14:textId="77777777" w:rsidR="00CA3AE5" w:rsidRDefault="00F41129" w:rsidP="00CA3AE5">
                  <w:pPr>
                    <w:pStyle w:val="Tabellentext"/>
                    <w:rPr>
                      <w:del w:id="917" w:author="IQTIG" w:date="2020-04-28T19:39:00Z"/>
                      <w:szCs w:val="18"/>
                    </w:rPr>
                  </w:pPr>
                  <w:del w:id="918" w:author="IQTIG" w:date="2020-04-28T19:39:00Z">
                    <w:r>
                      <w:rPr>
                        <w:szCs w:val="18"/>
                      </w:rPr>
                      <w:delText>Nenner</w:delText>
                    </w:r>
                  </w:del>
                </w:p>
              </w:tc>
              <w:tc>
                <w:tcPr>
                  <w:tcW w:w="3755" w:type="dxa"/>
                </w:tcPr>
                <w:p w14:paraId="62761CA6" w14:textId="77777777" w:rsidR="00CA3AE5" w:rsidRPr="00955893" w:rsidRDefault="00F41129" w:rsidP="004217A9">
                  <w:pPr>
                    <w:pStyle w:val="CodeOhneSilbentrennung"/>
                    <w:rPr>
                      <w:del w:id="919" w:author="IQTIG" w:date="2020-04-28T19:39:00Z"/>
                      <w:rStyle w:val="Code"/>
                    </w:rPr>
                  </w:pPr>
                  <w:del w:id="920" w:author="IQTIG" w:date="2020-04-28T19:39:00Z">
                    <w:r>
                      <w:rPr>
                        <w:rStyle w:val="Code"/>
                      </w:rPr>
                      <w:delText>alter %&gt;=% 18</w:delText>
                    </w:r>
                  </w:del>
                </w:p>
              </w:tc>
            </w:tr>
            <w:tr w:rsidR="00CA3AE5" w:rsidRPr="00AC590F" w14:paraId="7AFA1249" w14:textId="77777777" w:rsidTr="00A51F22">
              <w:trPr>
                <w:cantSplit/>
                <w:del w:id="921" w:author="IQTIG" w:date="2020-04-28T19:39:00Z"/>
              </w:trPr>
              <w:tc>
                <w:tcPr>
                  <w:tcW w:w="2125" w:type="dxa"/>
                  <w:vAlign w:val="center"/>
                </w:tcPr>
                <w:p w14:paraId="7B377828" w14:textId="77777777" w:rsidR="00CA3AE5" w:rsidRPr="00AC590F" w:rsidRDefault="00F41129" w:rsidP="00CA3AE5">
                  <w:pPr>
                    <w:pStyle w:val="Tabellentext"/>
                    <w:rPr>
                      <w:del w:id="922" w:author="IQTIG" w:date="2020-04-28T19:39:00Z"/>
                      <w:rFonts w:cstheme="minorHAnsi"/>
                      <w:szCs w:val="18"/>
                    </w:rPr>
                  </w:pPr>
                  <w:del w:id="923" w:author="IQTIG" w:date="2020-04-28T19:39:00Z">
                    <w:r w:rsidRPr="00AC590F">
                      <w:rPr>
                        <w:rFonts w:cs="Calibri"/>
                        <w:szCs w:val="18"/>
                      </w:rPr>
                      <w:delText>Darstellung</w:delText>
                    </w:r>
                  </w:del>
                </w:p>
              </w:tc>
              <w:tc>
                <w:tcPr>
                  <w:tcW w:w="3755" w:type="dxa"/>
                  <w:vAlign w:val="center"/>
                </w:tcPr>
                <w:p w14:paraId="1A0989D9" w14:textId="77777777" w:rsidR="00CA3AE5" w:rsidRPr="00AC590F" w:rsidRDefault="00F41129" w:rsidP="004217A9">
                  <w:pPr>
                    <w:pStyle w:val="Tabellentext"/>
                    <w:rPr>
                      <w:del w:id="924" w:author="IQTIG" w:date="2020-04-28T19:39:00Z"/>
                      <w:rStyle w:val="Code"/>
                      <w:rFonts w:asciiTheme="minorHAnsi" w:hAnsiTheme="minorHAnsi" w:cstheme="minorHAnsi"/>
                    </w:rPr>
                  </w:pPr>
                  <w:del w:id="925" w:author="IQTIG" w:date="2020-04-28T19:39:00Z">
                    <w:r>
                      <w:rPr>
                        <w:rStyle w:val="Code"/>
                        <w:rFonts w:ascii="Calibri" w:hAnsi="Calibri" w:cs="Calibri"/>
                      </w:rPr>
                      <w:delText>-</w:delText>
                    </w:r>
                  </w:del>
                </w:p>
              </w:tc>
            </w:tr>
            <w:tr w:rsidR="00CA3AE5" w:rsidRPr="00AC590F" w14:paraId="228F5EA9" w14:textId="77777777" w:rsidTr="00A51F22">
              <w:trPr>
                <w:cantSplit/>
                <w:del w:id="926" w:author="IQTIG" w:date="2020-04-28T19:39:00Z"/>
              </w:trPr>
              <w:tc>
                <w:tcPr>
                  <w:tcW w:w="2125" w:type="dxa"/>
                  <w:tcBorders>
                    <w:bottom w:val="single" w:sz="4" w:space="0" w:color="BFBFBF" w:themeColor="background1" w:themeShade="BF"/>
                  </w:tcBorders>
                  <w:vAlign w:val="center"/>
                </w:tcPr>
                <w:p w14:paraId="669C6D28" w14:textId="77777777" w:rsidR="00CA3AE5" w:rsidRPr="00AC590F" w:rsidRDefault="00F41129" w:rsidP="00CA3AE5">
                  <w:pPr>
                    <w:pStyle w:val="Tabellentext"/>
                    <w:rPr>
                      <w:del w:id="927" w:author="IQTIG" w:date="2020-04-28T19:39:00Z"/>
                      <w:rFonts w:cstheme="minorHAnsi"/>
                      <w:szCs w:val="18"/>
                    </w:rPr>
                  </w:pPr>
                  <w:del w:id="928" w:author="IQTIG" w:date="2020-04-28T19:39:00Z">
                    <w:r w:rsidRPr="00AC590F">
                      <w:rPr>
                        <w:rFonts w:cs="Calibri"/>
                        <w:szCs w:val="18"/>
                      </w:rPr>
                      <w:delText>Grafik</w:delText>
                    </w:r>
                  </w:del>
                </w:p>
              </w:tc>
              <w:tc>
                <w:tcPr>
                  <w:tcW w:w="3755" w:type="dxa"/>
                  <w:tcBorders>
                    <w:bottom w:val="single" w:sz="4" w:space="0" w:color="BFBFBF" w:themeColor="background1" w:themeShade="BF"/>
                  </w:tcBorders>
                  <w:vAlign w:val="center"/>
                </w:tcPr>
                <w:p w14:paraId="1A149470" w14:textId="77777777" w:rsidR="00CA3AE5" w:rsidRPr="00AC590F" w:rsidRDefault="00F41129" w:rsidP="004217A9">
                  <w:pPr>
                    <w:pStyle w:val="Tabellentext"/>
                    <w:rPr>
                      <w:del w:id="929" w:author="IQTIG" w:date="2020-04-28T19:39:00Z"/>
                      <w:rFonts w:cstheme="minorHAnsi"/>
                      <w:szCs w:val="18"/>
                    </w:rPr>
                  </w:pPr>
                  <w:del w:id="930" w:author="IQTIG" w:date="2020-04-28T19:39:00Z">
                    <w:r>
                      <w:rPr>
                        <w:rFonts w:cs="Calibri"/>
                        <w:szCs w:val="18"/>
                      </w:rPr>
                      <w:delText>-</w:delText>
                    </w:r>
                  </w:del>
                </w:p>
              </w:tc>
            </w:tr>
          </w:tbl>
          <w:p w14:paraId="712F484B"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del w:id="931" w:author="IQTIG" w:date="2020-04-28T19:39:00Z"/>
                <w:sz w:val="6"/>
                <w:szCs w:val="6"/>
              </w:rPr>
            </w:pPr>
          </w:p>
        </w:tc>
      </w:tr>
      <w:tr w:rsidR="00CA3AE5" w14:paraId="703992CE" w14:textId="77777777" w:rsidTr="00025F80">
        <w:trPr>
          <w:trHeight w:val="221"/>
          <w:del w:id="932"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060BCEF3" w14:textId="77777777" w:rsidR="00CA3AE5" w:rsidRPr="00E37ACC" w:rsidRDefault="00F41129" w:rsidP="00CA3AE5">
            <w:pPr>
              <w:pStyle w:val="Tabellenkopf"/>
              <w:rPr>
                <w:del w:id="933" w:author="IQTIG" w:date="2020-04-28T19:39:00Z"/>
              </w:rPr>
            </w:pPr>
            <w:del w:id="934" w:author="IQTIG" w:date="2020-04-28T19:39:00Z">
              <w:r w:rsidRPr="00E37ACC">
                <w:delText>Verwendete Funktionen</w:delText>
              </w:r>
            </w:del>
          </w:p>
        </w:tc>
        <w:tc>
          <w:tcPr>
            <w:tcW w:w="5885" w:type="dxa"/>
          </w:tcPr>
          <w:p w14:paraId="0E0EFE2C" w14:textId="77777777" w:rsidR="00CA3AE5" w:rsidRPr="00955893" w:rsidRDefault="00F41129" w:rsidP="003F718F">
            <w:pPr>
              <w:pStyle w:val="CodeOhneSilbentrennung"/>
              <w:cnfStyle w:val="000000000000" w:firstRow="0" w:lastRow="0" w:firstColumn="0" w:lastColumn="0" w:oddVBand="0" w:evenVBand="0" w:oddHBand="0" w:evenHBand="0" w:firstRowFirstColumn="0" w:firstRowLastColumn="0" w:lastRowFirstColumn="0" w:lastRowLastColumn="0"/>
              <w:rPr>
                <w:del w:id="935" w:author="IQTIG" w:date="2020-04-28T19:39:00Z"/>
                <w:rStyle w:val="Code"/>
              </w:rPr>
            </w:pPr>
            <w:del w:id="936" w:author="IQTIG" w:date="2020-04-28T19:39:00Z">
              <w:r>
                <w:rPr>
                  <w:rStyle w:val="Code"/>
                </w:rPr>
                <w:delText>fn_ANTITHROMBMITTELH_max_risiko</w:delText>
              </w:r>
              <w:r>
                <w:rPr>
                  <w:rStyle w:val="Code"/>
                </w:rPr>
                <w:br/>
                <w:delText>fn_M17N1Score_54040</w:delText>
              </w:r>
            </w:del>
          </w:p>
        </w:tc>
      </w:tr>
      <w:tr w:rsidR="00CA3AE5" w14:paraId="2890E6A2" w14:textId="77777777" w:rsidTr="00025F80">
        <w:trPr>
          <w:trHeight w:val="221"/>
          <w:del w:id="937"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6BC1EB35" w14:textId="77777777" w:rsidR="00CA3AE5" w:rsidRPr="00E37ACC" w:rsidRDefault="00F41129" w:rsidP="00CA3AE5">
            <w:pPr>
              <w:pStyle w:val="Tabellenkopf"/>
              <w:rPr>
                <w:del w:id="938" w:author="IQTIG" w:date="2020-04-28T19:39:00Z"/>
              </w:rPr>
            </w:pPr>
            <w:del w:id="939" w:author="IQTIG" w:date="2020-04-28T19:39:00Z">
              <w:r w:rsidRPr="00E37ACC">
                <w:delText>Verwendete Listen</w:delText>
              </w:r>
            </w:del>
          </w:p>
        </w:tc>
        <w:tc>
          <w:tcPr>
            <w:tcW w:w="5885" w:type="dxa"/>
          </w:tcPr>
          <w:p w14:paraId="0969528F" w14:textId="77777777" w:rsidR="00CA3AE5" w:rsidRPr="00955893" w:rsidRDefault="00F41129" w:rsidP="003F718F">
            <w:pPr>
              <w:pStyle w:val="CodeOhneSilbentrennung"/>
              <w:cnfStyle w:val="000000000000" w:firstRow="0" w:lastRow="0" w:firstColumn="0" w:lastColumn="0" w:oddVBand="0" w:evenVBand="0" w:oddHBand="0" w:evenHBand="0" w:firstRowFirstColumn="0" w:firstRowLastColumn="0" w:lastRowFirstColumn="0" w:lastRowLastColumn="0"/>
              <w:rPr>
                <w:del w:id="940" w:author="IQTIG" w:date="2020-04-28T19:39:00Z"/>
                <w:rStyle w:val="Code"/>
              </w:rPr>
            </w:pPr>
            <w:del w:id="941" w:author="IQTIG" w:date="2020-04-28T19:39:00Z">
              <w:r>
                <w:rPr>
                  <w:rStyle w:val="Code"/>
                </w:rPr>
                <w:delText>-</w:delText>
              </w:r>
            </w:del>
          </w:p>
        </w:tc>
      </w:tr>
      <w:tr w:rsidR="00CA3AE5" w14:paraId="2CB1EFC1" w14:textId="77777777" w:rsidTr="00025F80">
        <w:trPr>
          <w:trHeight w:val="221"/>
          <w:del w:id="942"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9EC8E8C" w14:textId="77777777" w:rsidR="00CA3AE5" w:rsidRPr="00E37ACC" w:rsidRDefault="00F41129" w:rsidP="00CA3AE5">
            <w:pPr>
              <w:pStyle w:val="Tabellenkopf"/>
              <w:rPr>
                <w:del w:id="943" w:author="IQTIG" w:date="2020-04-28T19:39:00Z"/>
              </w:rPr>
            </w:pPr>
            <w:del w:id="944" w:author="IQTIG" w:date="2020-04-28T19:39:00Z">
              <w:r>
                <w:delText>Darstellung</w:delText>
              </w:r>
            </w:del>
          </w:p>
        </w:tc>
        <w:tc>
          <w:tcPr>
            <w:tcW w:w="5885" w:type="dxa"/>
          </w:tcPr>
          <w:p w14:paraId="63256574" w14:textId="77777777" w:rsidR="00CA3AE5" w:rsidRPr="00DD70A1" w:rsidRDefault="00F41129" w:rsidP="00CA3AE5">
            <w:pPr>
              <w:pStyle w:val="Tabellentext"/>
              <w:cnfStyle w:val="000000000000" w:firstRow="0" w:lastRow="0" w:firstColumn="0" w:lastColumn="0" w:oddVBand="0" w:evenVBand="0" w:oddHBand="0" w:evenHBand="0" w:firstRowFirstColumn="0" w:firstRowLastColumn="0" w:lastRowFirstColumn="0" w:lastRowLastColumn="0"/>
              <w:rPr>
                <w:del w:id="945" w:author="IQTIG" w:date="2020-04-28T19:39:00Z"/>
                <w:rStyle w:val="Code"/>
                <w:rFonts w:asciiTheme="minorHAnsi" w:hAnsiTheme="minorHAnsi" w:cstheme="minorHAnsi"/>
              </w:rPr>
            </w:pPr>
            <w:del w:id="946" w:author="IQTIG" w:date="2020-04-28T19:39:00Z">
              <w:r>
                <w:rPr>
                  <w:rStyle w:val="Code"/>
                  <w:rFonts w:ascii="Calibri" w:hAnsi="Calibri" w:cs="Calibri"/>
                </w:rPr>
                <w:delText>-</w:delText>
              </w:r>
            </w:del>
          </w:p>
        </w:tc>
      </w:tr>
      <w:tr w:rsidR="00CA3AE5" w14:paraId="47B38C01" w14:textId="77777777" w:rsidTr="00025F80">
        <w:trPr>
          <w:trHeight w:val="221"/>
          <w:del w:id="947"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1478612" w14:textId="77777777" w:rsidR="00CA3AE5" w:rsidRPr="00E37ACC" w:rsidRDefault="00F41129" w:rsidP="00CA3AE5">
            <w:pPr>
              <w:pStyle w:val="Tabellenkopf"/>
              <w:rPr>
                <w:del w:id="948" w:author="IQTIG" w:date="2020-04-28T19:39:00Z"/>
              </w:rPr>
            </w:pPr>
            <w:del w:id="949" w:author="IQTIG" w:date="2020-04-28T19:39:00Z">
              <w:r>
                <w:delText>Grafik</w:delText>
              </w:r>
            </w:del>
          </w:p>
        </w:tc>
        <w:tc>
          <w:tcPr>
            <w:tcW w:w="5885" w:type="dxa"/>
          </w:tcPr>
          <w:p w14:paraId="6FEF3AE6" w14:textId="77777777" w:rsidR="00CA3AE5" w:rsidRPr="00DD70A1" w:rsidRDefault="00F41129" w:rsidP="00CA3AE5">
            <w:pPr>
              <w:pStyle w:val="Tabellentext"/>
              <w:cnfStyle w:val="000000000000" w:firstRow="0" w:lastRow="0" w:firstColumn="0" w:lastColumn="0" w:oddVBand="0" w:evenVBand="0" w:oddHBand="0" w:evenHBand="0" w:firstRowFirstColumn="0" w:firstRowLastColumn="0" w:lastRowFirstColumn="0" w:lastRowLastColumn="0"/>
              <w:rPr>
                <w:del w:id="950" w:author="IQTIG" w:date="2020-04-28T19:39:00Z"/>
                <w:rStyle w:val="Code"/>
                <w:rFonts w:asciiTheme="minorHAnsi" w:hAnsiTheme="minorHAnsi" w:cstheme="minorHAnsi"/>
              </w:rPr>
            </w:pPr>
            <w:del w:id="951" w:author="IQTIG" w:date="2020-04-28T19:39:00Z">
              <w:r>
                <w:rPr>
                  <w:rStyle w:val="Code"/>
                  <w:rFonts w:ascii="Calibri" w:hAnsi="Calibri" w:cs="Calibri"/>
                </w:rPr>
                <w:delText>-</w:delText>
              </w:r>
            </w:del>
          </w:p>
        </w:tc>
      </w:tr>
    </w:tbl>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9802511" w14:textId="77777777" w:rsidTr="00890E2F">
        <w:trPr>
          <w:cnfStyle w:val="100000000000" w:firstRow="1" w:lastRow="0" w:firstColumn="0" w:lastColumn="0" w:oddVBand="0" w:evenVBand="0" w:oddHBand="0" w:evenHBand="0" w:firstRowFirstColumn="0" w:firstRowLastColumn="0" w:lastRowFirstColumn="0" w:lastRowLastColumn="0"/>
          <w:trHeight w:val="370"/>
          <w:tblHeader/>
          <w:del w:id="952" w:author="IQTIG" w:date="2020-04-28T19:39:00Z"/>
        </w:trPr>
        <w:tc>
          <w:tcPr>
            <w:tcW w:w="5000" w:type="pct"/>
            <w:gridSpan w:val="6"/>
            <w:tcBorders>
              <w:bottom w:val="single" w:sz="4" w:space="0" w:color="A6A6A6" w:themeColor="background1" w:themeShade="A6"/>
            </w:tcBorders>
          </w:tcPr>
          <w:p w14:paraId="6D0B6720" w14:textId="77777777" w:rsidR="00890E2F" w:rsidRPr="001E2092" w:rsidRDefault="00F41129" w:rsidP="00890E2F">
            <w:pPr>
              <w:pStyle w:val="Tabellenkopf"/>
              <w:rPr>
                <w:del w:id="953" w:author="IQTIG" w:date="2020-04-28T19:39:00Z"/>
                <w:szCs w:val="20"/>
              </w:rPr>
            </w:pPr>
            <w:del w:id="954" w:author="IQTIG" w:date="2020-04-28T19:39:00Z">
              <w:r>
                <w:delText>Referenzwahrscheinlichkeit</w:delText>
              </w:r>
              <w:r w:rsidRPr="00B8324E">
                <w:delText xml:space="preserve">: </w:delText>
              </w:r>
              <w:r>
                <w:rPr>
                  <w:szCs w:val="20"/>
                </w:rPr>
                <w:delText>0,289 % (Odds: 0,002)</w:delText>
              </w:r>
            </w:del>
          </w:p>
        </w:tc>
      </w:tr>
      <w:tr w:rsidR="00BA23B7" w:rsidRPr="009E2B0C" w14:paraId="7870183C" w14:textId="77777777" w:rsidTr="00A4142A">
        <w:trPr>
          <w:cnfStyle w:val="100000000000" w:firstRow="1" w:lastRow="0" w:firstColumn="0" w:lastColumn="0" w:oddVBand="0" w:evenVBand="0" w:oddHBand="0" w:evenHBand="0" w:firstRowFirstColumn="0" w:firstRowLastColumn="0" w:lastRowFirstColumn="0" w:lastRowLastColumn="0"/>
          <w:trHeight w:val="370"/>
          <w:tblHeader/>
          <w:del w:id="955" w:author="IQTIG" w:date="2020-04-28T19:39:00Z"/>
        </w:trPr>
        <w:tc>
          <w:tcPr>
            <w:tcW w:w="1409" w:type="pct"/>
            <w:tcBorders>
              <w:top w:val="single" w:sz="4" w:space="0" w:color="A6A6A6" w:themeColor="background1" w:themeShade="A6"/>
            </w:tcBorders>
          </w:tcPr>
          <w:p w14:paraId="741AF37C" w14:textId="77777777" w:rsidR="00BA23B7" w:rsidRPr="001E2092" w:rsidRDefault="00F41129" w:rsidP="00C160CF">
            <w:pPr>
              <w:pStyle w:val="Tabellenkopf"/>
              <w:rPr>
                <w:del w:id="956" w:author="IQTIG" w:date="2020-04-28T19:39:00Z"/>
                <w:szCs w:val="18"/>
              </w:rPr>
            </w:pPr>
            <w:del w:id="957" w:author="IQTIG" w:date="2020-04-28T19:39:00Z">
              <w:r w:rsidRPr="001E2092">
                <w:rPr>
                  <w:szCs w:val="18"/>
                </w:rPr>
                <w:delText>Risikofaktor</w:delText>
              </w:r>
            </w:del>
          </w:p>
        </w:tc>
        <w:tc>
          <w:tcPr>
            <w:tcW w:w="1013" w:type="pct"/>
            <w:tcBorders>
              <w:top w:val="single" w:sz="4" w:space="0" w:color="A6A6A6" w:themeColor="background1" w:themeShade="A6"/>
            </w:tcBorders>
          </w:tcPr>
          <w:p w14:paraId="48FBD4FB" w14:textId="77777777" w:rsidR="00BA23B7" w:rsidRPr="001E2092" w:rsidRDefault="00F41129" w:rsidP="004D14B9">
            <w:pPr>
              <w:pStyle w:val="Tabellenkopf"/>
              <w:ind w:left="2"/>
              <w:jc w:val="right"/>
              <w:rPr>
                <w:del w:id="958" w:author="IQTIG" w:date="2020-04-28T19:39:00Z"/>
                <w:szCs w:val="18"/>
              </w:rPr>
            </w:pPr>
            <w:del w:id="959" w:author="IQTIG" w:date="2020-04-28T19:39:00Z">
              <w:r w:rsidRPr="001E2092">
                <w:rPr>
                  <w:szCs w:val="18"/>
                </w:rPr>
                <w:delText>Regressionskoeffizient</w:delText>
              </w:r>
            </w:del>
          </w:p>
        </w:tc>
        <w:tc>
          <w:tcPr>
            <w:tcW w:w="390" w:type="pct"/>
            <w:tcBorders>
              <w:top w:val="single" w:sz="4" w:space="0" w:color="A6A6A6" w:themeColor="background1" w:themeShade="A6"/>
            </w:tcBorders>
          </w:tcPr>
          <w:p w14:paraId="0026819F" w14:textId="77777777" w:rsidR="00BA23B7" w:rsidRPr="001E2092" w:rsidRDefault="00F41129" w:rsidP="00AD6C60">
            <w:pPr>
              <w:pStyle w:val="Tabellenkopf"/>
              <w:ind w:left="0"/>
              <w:jc w:val="right"/>
              <w:rPr>
                <w:del w:id="960" w:author="IQTIG" w:date="2020-04-28T19:39:00Z"/>
                <w:szCs w:val="18"/>
              </w:rPr>
            </w:pPr>
            <w:del w:id="961" w:author="IQTIG" w:date="2020-04-28T19:39:00Z">
              <w:r w:rsidRPr="001E2092">
                <w:rPr>
                  <w:szCs w:val="18"/>
                </w:rPr>
                <w:delText>Std.-</w:delText>
              </w:r>
              <w:r>
                <w:rPr>
                  <w:szCs w:val="18"/>
                </w:rPr>
                <w:br/>
              </w:r>
              <w:r w:rsidRPr="001E2092">
                <w:rPr>
                  <w:szCs w:val="18"/>
                </w:rPr>
                <w:delText>Fehler</w:delText>
              </w:r>
            </w:del>
          </w:p>
        </w:tc>
        <w:tc>
          <w:tcPr>
            <w:tcW w:w="548" w:type="pct"/>
            <w:tcBorders>
              <w:top w:val="single" w:sz="4" w:space="0" w:color="A6A6A6" w:themeColor="background1" w:themeShade="A6"/>
            </w:tcBorders>
          </w:tcPr>
          <w:p w14:paraId="60475B78" w14:textId="77777777" w:rsidR="00BA23B7" w:rsidRPr="001E2092" w:rsidRDefault="00F41129" w:rsidP="004D14B9">
            <w:pPr>
              <w:pStyle w:val="Tabellenkopf"/>
              <w:ind w:left="3"/>
              <w:jc w:val="right"/>
              <w:rPr>
                <w:del w:id="962" w:author="IQTIG" w:date="2020-04-28T19:39:00Z"/>
                <w:szCs w:val="18"/>
              </w:rPr>
            </w:pPr>
            <w:del w:id="963" w:author="IQTIG" w:date="2020-04-28T19:39:00Z">
              <w:r w:rsidRPr="001E2092">
                <w:rPr>
                  <w:szCs w:val="18"/>
                </w:rPr>
                <w:delText>Z-Wert</w:delText>
              </w:r>
            </w:del>
          </w:p>
        </w:tc>
        <w:tc>
          <w:tcPr>
            <w:tcW w:w="468" w:type="pct"/>
            <w:tcBorders>
              <w:top w:val="single" w:sz="4" w:space="0" w:color="A6A6A6" w:themeColor="background1" w:themeShade="A6"/>
            </w:tcBorders>
          </w:tcPr>
          <w:p w14:paraId="2C8CF8F7" w14:textId="77777777" w:rsidR="00BA23B7" w:rsidRPr="001E2092" w:rsidRDefault="00F41129" w:rsidP="00AD6C60">
            <w:pPr>
              <w:pStyle w:val="Tabellenkopf"/>
              <w:ind w:left="6"/>
              <w:jc w:val="right"/>
              <w:rPr>
                <w:del w:id="964" w:author="IQTIG" w:date="2020-04-28T19:39:00Z"/>
                <w:szCs w:val="18"/>
              </w:rPr>
            </w:pPr>
            <w:del w:id="965" w:author="IQTIG" w:date="2020-04-28T19:39:00Z">
              <w:r w:rsidRPr="001E2092">
                <w:rPr>
                  <w:szCs w:val="18"/>
                </w:rPr>
                <w:delText>Odds-</w:delText>
              </w:r>
              <w:r>
                <w:rPr>
                  <w:szCs w:val="18"/>
                </w:rPr>
                <w:br/>
              </w:r>
              <w:r w:rsidRPr="001E2092">
                <w:rPr>
                  <w:szCs w:val="18"/>
                </w:rPr>
                <w:delText>Ratio</w:delText>
              </w:r>
            </w:del>
          </w:p>
        </w:tc>
        <w:tc>
          <w:tcPr>
            <w:tcW w:w="1172" w:type="pct"/>
            <w:tcBorders>
              <w:top w:val="single" w:sz="4" w:space="0" w:color="A6A6A6" w:themeColor="background1" w:themeShade="A6"/>
            </w:tcBorders>
          </w:tcPr>
          <w:p w14:paraId="3737F2F3" w14:textId="77777777" w:rsidR="00BA23B7" w:rsidRPr="001E2092" w:rsidRDefault="00F41129" w:rsidP="00AD6C60">
            <w:pPr>
              <w:pStyle w:val="Tabellenkopf"/>
              <w:ind w:left="0"/>
              <w:jc w:val="right"/>
              <w:rPr>
                <w:del w:id="966" w:author="IQTIG" w:date="2020-04-28T19:39:00Z"/>
                <w:szCs w:val="18"/>
              </w:rPr>
            </w:pPr>
            <w:del w:id="967" w:author="IQTIG" w:date="2020-04-28T19:39:00Z">
              <w:r>
                <w:rPr>
                  <w:szCs w:val="18"/>
                </w:rPr>
                <w:delText>95 %-Vertrauensbereich</w:delText>
              </w:r>
            </w:del>
          </w:p>
        </w:tc>
      </w:tr>
      <w:tr w:rsidR="00BA23B7" w:rsidRPr="00743DF3" w14:paraId="217E1199" w14:textId="77777777" w:rsidTr="00A4142A">
        <w:trPr>
          <w:cnfStyle w:val="000000100000" w:firstRow="0" w:lastRow="0" w:firstColumn="0" w:lastColumn="0" w:oddVBand="0" w:evenVBand="0" w:oddHBand="1" w:evenHBand="0" w:firstRowFirstColumn="0" w:firstRowLastColumn="0" w:lastRowFirstColumn="0" w:lastRowLastColumn="0"/>
          <w:trHeight w:val="409"/>
          <w:del w:id="968" w:author="IQTIG" w:date="2020-04-28T19:39:00Z"/>
        </w:trPr>
        <w:tc>
          <w:tcPr>
            <w:tcW w:w="1409" w:type="pct"/>
          </w:tcPr>
          <w:p w14:paraId="7F5EAC54" w14:textId="77777777" w:rsidR="00BA23B7" w:rsidRPr="001E2092" w:rsidRDefault="00F41129" w:rsidP="00C25810">
            <w:pPr>
              <w:pStyle w:val="Tabellentext"/>
              <w:rPr>
                <w:del w:id="969" w:author="IQTIG" w:date="2020-04-28T19:39:00Z"/>
                <w:szCs w:val="18"/>
              </w:rPr>
            </w:pPr>
            <w:del w:id="970" w:author="IQTIG" w:date="2020-04-28T19:39:00Z">
              <w:r>
                <w:rPr>
                  <w:szCs w:val="18"/>
                </w:rPr>
                <w:delText>Konstante</w:delText>
              </w:r>
            </w:del>
          </w:p>
        </w:tc>
        <w:tc>
          <w:tcPr>
            <w:tcW w:w="1013" w:type="pct"/>
          </w:tcPr>
          <w:p w14:paraId="6E062081" w14:textId="77777777" w:rsidR="00BA23B7" w:rsidRPr="001E2092" w:rsidRDefault="00F41129" w:rsidP="009E6F3B">
            <w:pPr>
              <w:pStyle w:val="Tabellentext"/>
              <w:jc w:val="right"/>
              <w:rPr>
                <w:del w:id="971" w:author="IQTIG" w:date="2020-04-28T19:39:00Z"/>
                <w:szCs w:val="18"/>
              </w:rPr>
            </w:pPr>
            <w:del w:id="972" w:author="IQTIG" w:date="2020-04-28T19:39:00Z">
              <w:r>
                <w:rPr>
                  <w:szCs w:val="18"/>
                </w:rPr>
                <w:delText>-5,844038814858123</w:delText>
              </w:r>
            </w:del>
          </w:p>
        </w:tc>
        <w:tc>
          <w:tcPr>
            <w:tcW w:w="390" w:type="pct"/>
          </w:tcPr>
          <w:p w14:paraId="7C19D6CB" w14:textId="77777777" w:rsidR="00BA23B7" w:rsidRPr="001E2092" w:rsidRDefault="00F41129" w:rsidP="004D14B9">
            <w:pPr>
              <w:pStyle w:val="Tabellentext"/>
              <w:ind w:left="0"/>
              <w:jc w:val="right"/>
              <w:rPr>
                <w:del w:id="973" w:author="IQTIG" w:date="2020-04-28T19:39:00Z"/>
                <w:szCs w:val="18"/>
              </w:rPr>
            </w:pPr>
            <w:del w:id="974" w:author="IQTIG" w:date="2020-04-28T19:39:00Z">
              <w:r>
                <w:rPr>
                  <w:szCs w:val="18"/>
                </w:rPr>
                <w:delText>0,228</w:delText>
              </w:r>
            </w:del>
          </w:p>
        </w:tc>
        <w:tc>
          <w:tcPr>
            <w:tcW w:w="548" w:type="pct"/>
          </w:tcPr>
          <w:p w14:paraId="0652132D" w14:textId="77777777" w:rsidR="00BA23B7" w:rsidRPr="001E2092" w:rsidRDefault="00F41129" w:rsidP="009E6F3B">
            <w:pPr>
              <w:pStyle w:val="Tabellentext"/>
              <w:jc w:val="right"/>
              <w:rPr>
                <w:del w:id="975" w:author="IQTIG" w:date="2020-04-28T19:39:00Z"/>
                <w:szCs w:val="18"/>
              </w:rPr>
            </w:pPr>
            <w:del w:id="976" w:author="IQTIG" w:date="2020-04-28T19:39:00Z">
              <w:r>
                <w:rPr>
                  <w:szCs w:val="18"/>
                </w:rPr>
                <w:delText>-25,651</w:delText>
              </w:r>
            </w:del>
          </w:p>
        </w:tc>
        <w:tc>
          <w:tcPr>
            <w:tcW w:w="468" w:type="pct"/>
          </w:tcPr>
          <w:p w14:paraId="15B64858" w14:textId="77777777" w:rsidR="00BA23B7" w:rsidRPr="001E2092" w:rsidRDefault="00F41129" w:rsidP="004D14B9">
            <w:pPr>
              <w:pStyle w:val="Tabellentext"/>
              <w:ind w:left="6"/>
              <w:jc w:val="right"/>
              <w:rPr>
                <w:del w:id="977" w:author="IQTIG" w:date="2020-04-28T19:39:00Z"/>
                <w:szCs w:val="18"/>
              </w:rPr>
            </w:pPr>
            <w:del w:id="978" w:author="IQTIG" w:date="2020-04-28T19:39:00Z">
              <w:r>
                <w:rPr>
                  <w:szCs w:val="18"/>
                </w:rPr>
                <w:delText>-</w:delText>
              </w:r>
            </w:del>
          </w:p>
        </w:tc>
        <w:tc>
          <w:tcPr>
            <w:tcW w:w="1172" w:type="pct"/>
          </w:tcPr>
          <w:p w14:paraId="0D0204C8" w14:textId="77777777" w:rsidR="00BA23B7" w:rsidRPr="001E2092" w:rsidRDefault="00F41129" w:rsidP="005521DD">
            <w:pPr>
              <w:pStyle w:val="Tabellentext"/>
              <w:ind w:left="-6"/>
              <w:jc w:val="right"/>
              <w:rPr>
                <w:del w:id="979" w:author="IQTIG" w:date="2020-04-28T19:39:00Z"/>
                <w:szCs w:val="18"/>
              </w:rPr>
            </w:pPr>
            <w:del w:id="980" w:author="IQTIG" w:date="2020-04-28T19:39:00Z">
              <w:r>
                <w:rPr>
                  <w:szCs w:val="18"/>
                </w:rPr>
                <w:delText>-</w:delText>
              </w:r>
            </w:del>
          </w:p>
        </w:tc>
      </w:tr>
      <w:tr w:rsidR="00BA23B7" w:rsidRPr="00743DF3" w14:paraId="2CF5FA5B" w14:textId="77777777" w:rsidTr="00A4142A">
        <w:trPr>
          <w:cnfStyle w:val="000000010000" w:firstRow="0" w:lastRow="0" w:firstColumn="0" w:lastColumn="0" w:oddVBand="0" w:evenVBand="0" w:oddHBand="0" w:evenHBand="1" w:firstRowFirstColumn="0" w:firstRowLastColumn="0" w:lastRowFirstColumn="0" w:lastRowLastColumn="0"/>
          <w:trHeight w:val="409"/>
          <w:del w:id="981" w:author="IQTIG" w:date="2020-04-28T19:39:00Z"/>
        </w:trPr>
        <w:tc>
          <w:tcPr>
            <w:tcW w:w="1409" w:type="pct"/>
          </w:tcPr>
          <w:p w14:paraId="7C75E31C" w14:textId="77777777" w:rsidR="00BA23B7" w:rsidRPr="001E2092" w:rsidRDefault="00F41129" w:rsidP="00C25810">
            <w:pPr>
              <w:pStyle w:val="Tabellentext"/>
              <w:rPr>
                <w:del w:id="982" w:author="IQTIG" w:date="2020-04-28T19:39:00Z"/>
                <w:szCs w:val="18"/>
              </w:rPr>
            </w:pPr>
            <w:del w:id="983" w:author="IQTIG" w:date="2020-04-28T19:39:00Z">
              <w:r>
                <w:rPr>
                  <w:szCs w:val="18"/>
                </w:rPr>
                <w:delText>Geschlecht - weiblich</w:delText>
              </w:r>
            </w:del>
          </w:p>
        </w:tc>
        <w:tc>
          <w:tcPr>
            <w:tcW w:w="1013" w:type="pct"/>
          </w:tcPr>
          <w:p w14:paraId="5196A2C8" w14:textId="77777777" w:rsidR="00BA23B7" w:rsidRPr="001E2092" w:rsidRDefault="00F41129" w:rsidP="009E6F3B">
            <w:pPr>
              <w:pStyle w:val="Tabellentext"/>
              <w:jc w:val="right"/>
              <w:rPr>
                <w:del w:id="984" w:author="IQTIG" w:date="2020-04-28T19:39:00Z"/>
                <w:szCs w:val="18"/>
              </w:rPr>
            </w:pPr>
            <w:del w:id="985" w:author="IQTIG" w:date="2020-04-28T19:39:00Z">
              <w:r>
                <w:rPr>
                  <w:szCs w:val="18"/>
                </w:rPr>
                <w:delText>0,213105176740646</w:delText>
              </w:r>
            </w:del>
          </w:p>
        </w:tc>
        <w:tc>
          <w:tcPr>
            <w:tcW w:w="390" w:type="pct"/>
          </w:tcPr>
          <w:p w14:paraId="1AEFA501" w14:textId="77777777" w:rsidR="00BA23B7" w:rsidRPr="001E2092" w:rsidRDefault="00F41129" w:rsidP="004D14B9">
            <w:pPr>
              <w:pStyle w:val="Tabellentext"/>
              <w:ind w:left="0"/>
              <w:jc w:val="right"/>
              <w:rPr>
                <w:del w:id="986" w:author="IQTIG" w:date="2020-04-28T19:39:00Z"/>
                <w:szCs w:val="18"/>
              </w:rPr>
            </w:pPr>
            <w:del w:id="987" w:author="IQTIG" w:date="2020-04-28T19:39:00Z">
              <w:r>
                <w:rPr>
                  <w:szCs w:val="18"/>
                </w:rPr>
                <w:delText>0,054</w:delText>
              </w:r>
            </w:del>
          </w:p>
        </w:tc>
        <w:tc>
          <w:tcPr>
            <w:tcW w:w="548" w:type="pct"/>
          </w:tcPr>
          <w:p w14:paraId="7699E2BD" w14:textId="77777777" w:rsidR="00BA23B7" w:rsidRPr="001E2092" w:rsidRDefault="00F41129" w:rsidP="009E6F3B">
            <w:pPr>
              <w:pStyle w:val="Tabellentext"/>
              <w:jc w:val="right"/>
              <w:rPr>
                <w:del w:id="988" w:author="IQTIG" w:date="2020-04-28T19:39:00Z"/>
                <w:szCs w:val="18"/>
              </w:rPr>
            </w:pPr>
            <w:del w:id="989" w:author="IQTIG" w:date="2020-04-28T19:39:00Z">
              <w:r>
                <w:rPr>
                  <w:szCs w:val="18"/>
                </w:rPr>
                <w:delText>3,958</w:delText>
              </w:r>
            </w:del>
          </w:p>
        </w:tc>
        <w:tc>
          <w:tcPr>
            <w:tcW w:w="468" w:type="pct"/>
          </w:tcPr>
          <w:p w14:paraId="089C6287" w14:textId="77777777" w:rsidR="00BA23B7" w:rsidRPr="001E2092" w:rsidRDefault="00F41129" w:rsidP="004D14B9">
            <w:pPr>
              <w:pStyle w:val="Tabellentext"/>
              <w:ind w:left="6"/>
              <w:jc w:val="right"/>
              <w:rPr>
                <w:del w:id="990" w:author="IQTIG" w:date="2020-04-28T19:39:00Z"/>
                <w:szCs w:val="18"/>
              </w:rPr>
            </w:pPr>
            <w:del w:id="991" w:author="IQTIG" w:date="2020-04-28T19:39:00Z">
              <w:r>
                <w:rPr>
                  <w:szCs w:val="18"/>
                </w:rPr>
                <w:delText>1,238</w:delText>
              </w:r>
            </w:del>
          </w:p>
        </w:tc>
        <w:tc>
          <w:tcPr>
            <w:tcW w:w="1172" w:type="pct"/>
          </w:tcPr>
          <w:p w14:paraId="727C7DE0" w14:textId="77777777" w:rsidR="00BA23B7" w:rsidRPr="001E2092" w:rsidRDefault="00F41129" w:rsidP="005521DD">
            <w:pPr>
              <w:pStyle w:val="Tabellentext"/>
              <w:ind w:left="-6"/>
              <w:jc w:val="right"/>
              <w:rPr>
                <w:del w:id="992" w:author="IQTIG" w:date="2020-04-28T19:39:00Z"/>
                <w:szCs w:val="18"/>
              </w:rPr>
            </w:pPr>
            <w:del w:id="993" w:author="IQTIG" w:date="2020-04-28T19:39:00Z">
              <w:r>
                <w:rPr>
                  <w:szCs w:val="18"/>
                </w:rPr>
                <w:delText>1,114 - 1,376</w:delText>
              </w:r>
            </w:del>
          </w:p>
        </w:tc>
      </w:tr>
      <w:tr w:rsidR="00BA23B7" w:rsidRPr="00743DF3" w14:paraId="1C840F85" w14:textId="77777777" w:rsidTr="00A4142A">
        <w:trPr>
          <w:cnfStyle w:val="000000100000" w:firstRow="0" w:lastRow="0" w:firstColumn="0" w:lastColumn="0" w:oddVBand="0" w:evenVBand="0" w:oddHBand="1" w:evenHBand="0" w:firstRowFirstColumn="0" w:firstRowLastColumn="0" w:lastRowFirstColumn="0" w:lastRowLastColumn="0"/>
          <w:trHeight w:val="409"/>
          <w:del w:id="994" w:author="IQTIG" w:date="2020-04-28T19:39:00Z"/>
        </w:trPr>
        <w:tc>
          <w:tcPr>
            <w:tcW w:w="1409" w:type="pct"/>
          </w:tcPr>
          <w:p w14:paraId="739231D3" w14:textId="77777777" w:rsidR="00BA23B7" w:rsidRPr="001E2092" w:rsidRDefault="00F41129" w:rsidP="00C25810">
            <w:pPr>
              <w:pStyle w:val="Tabellentext"/>
              <w:rPr>
                <w:del w:id="995" w:author="IQTIG" w:date="2020-04-28T19:39:00Z"/>
                <w:szCs w:val="18"/>
              </w:rPr>
            </w:pPr>
            <w:del w:id="996" w:author="IQTIG" w:date="2020-04-28T19:39:00Z">
              <w:r>
                <w:rPr>
                  <w:szCs w:val="18"/>
                </w:rPr>
                <w:delText>ASA-Klassifikation 2</w:delText>
              </w:r>
            </w:del>
          </w:p>
        </w:tc>
        <w:tc>
          <w:tcPr>
            <w:tcW w:w="1013" w:type="pct"/>
          </w:tcPr>
          <w:p w14:paraId="4A8E5168" w14:textId="77777777" w:rsidR="00BA23B7" w:rsidRPr="001E2092" w:rsidRDefault="00F41129" w:rsidP="009E6F3B">
            <w:pPr>
              <w:pStyle w:val="Tabellentext"/>
              <w:jc w:val="right"/>
              <w:rPr>
                <w:del w:id="997" w:author="IQTIG" w:date="2020-04-28T19:39:00Z"/>
                <w:szCs w:val="18"/>
              </w:rPr>
            </w:pPr>
            <w:del w:id="998" w:author="IQTIG" w:date="2020-04-28T19:39:00Z">
              <w:r>
                <w:rPr>
                  <w:szCs w:val="18"/>
                </w:rPr>
                <w:delText>0,579255069258120</w:delText>
              </w:r>
            </w:del>
          </w:p>
        </w:tc>
        <w:tc>
          <w:tcPr>
            <w:tcW w:w="390" w:type="pct"/>
          </w:tcPr>
          <w:p w14:paraId="50D5D008" w14:textId="77777777" w:rsidR="00BA23B7" w:rsidRPr="001E2092" w:rsidRDefault="00F41129" w:rsidP="004D14B9">
            <w:pPr>
              <w:pStyle w:val="Tabellentext"/>
              <w:ind w:left="0"/>
              <w:jc w:val="right"/>
              <w:rPr>
                <w:del w:id="999" w:author="IQTIG" w:date="2020-04-28T19:39:00Z"/>
                <w:szCs w:val="18"/>
              </w:rPr>
            </w:pPr>
            <w:del w:id="1000" w:author="IQTIG" w:date="2020-04-28T19:39:00Z">
              <w:r>
                <w:rPr>
                  <w:szCs w:val="18"/>
                </w:rPr>
                <w:delText>0,227</w:delText>
              </w:r>
            </w:del>
          </w:p>
        </w:tc>
        <w:tc>
          <w:tcPr>
            <w:tcW w:w="548" w:type="pct"/>
          </w:tcPr>
          <w:p w14:paraId="359AA729" w14:textId="77777777" w:rsidR="00BA23B7" w:rsidRPr="001E2092" w:rsidRDefault="00F41129" w:rsidP="009E6F3B">
            <w:pPr>
              <w:pStyle w:val="Tabellentext"/>
              <w:jc w:val="right"/>
              <w:rPr>
                <w:del w:id="1001" w:author="IQTIG" w:date="2020-04-28T19:39:00Z"/>
                <w:szCs w:val="18"/>
              </w:rPr>
            </w:pPr>
            <w:del w:id="1002" w:author="IQTIG" w:date="2020-04-28T19:39:00Z">
              <w:r>
                <w:rPr>
                  <w:szCs w:val="18"/>
                </w:rPr>
                <w:delText>2,553</w:delText>
              </w:r>
            </w:del>
          </w:p>
        </w:tc>
        <w:tc>
          <w:tcPr>
            <w:tcW w:w="468" w:type="pct"/>
          </w:tcPr>
          <w:p w14:paraId="090BAB16" w14:textId="77777777" w:rsidR="00BA23B7" w:rsidRPr="001E2092" w:rsidRDefault="00F41129" w:rsidP="004D14B9">
            <w:pPr>
              <w:pStyle w:val="Tabellentext"/>
              <w:ind w:left="6"/>
              <w:jc w:val="right"/>
              <w:rPr>
                <w:del w:id="1003" w:author="IQTIG" w:date="2020-04-28T19:39:00Z"/>
                <w:szCs w:val="18"/>
              </w:rPr>
            </w:pPr>
            <w:del w:id="1004" w:author="IQTIG" w:date="2020-04-28T19:39:00Z">
              <w:r>
                <w:rPr>
                  <w:szCs w:val="18"/>
                </w:rPr>
                <w:delText>1,785</w:delText>
              </w:r>
            </w:del>
          </w:p>
        </w:tc>
        <w:tc>
          <w:tcPr>
            <w:tcW w:w="1172" w:type="pct"/>
          </w:tcPr>
          <w:p w14:paraId="1FAF20A5" w14:textId="77777777" w:rsidR="00BA23B7" w:rsidRPr="001E2092" w:rsidRDefault="00F41129" w:rsidP="005521DD">
            <w:pPr>
              <w:pStyle w:val="Tabellentext"/>
              <w:ind w:left="-6"/>
              <w:jc w:val="right"/>
              <w:rPr>
                <w:del w:id="1005" w:author="IQTIG" w:date="2020-04-28T19:39:00Z"/>
                <w:szCs w:val="18"/>
              </w:rPr>
            </w:pPr>
            <w:del w:id="1006" w:author="IQTIG" w:date="2020-04-28T19:39:00Z">
              <w:r>
                <w:rPr>
                  <w:szCs w:val="18"/>
                </w:rPr>
                <w:delText>1,174 - 2,871</w:delText>
              </w:r>
            </w:del>
          </w:p>
        </w:tc>
      </w:tr>
      <w:tr w:rsidR="00BA23B7" w:rsidRPr="00743DF3" w14:paraId="6D66A011" w14:textId="77777777" w:rsidTr="00A4142A">
        <w:trPr>
          <w:cnfStyle w:val="000000010000" w:firstRow="0" w:lastRow="0" w:firstColumn="0" w:lastColumn="0" w:oddVBand="0" w:evenVBand="0" w:oddHBand="0" w:evenHBand="1" w:firstRowFirstColumn="0" w:firstRowLastColumn="0" w:lastRowFirstColumn="0" w:lastRowLastColumn="0"/>
          <w:trHeight w:val="409"/>
          <w:del w:id="1007" w:author="IQTIG" w:date="2020-04-28T19:39:00Z"/>
        </w:trPr>
        <w:tc>
          <w:tcPr>
            <w:tcW w:w="1409" w:type="pct"/>
          </w:tcPr>
          <w:p w14:paraId="11540FED" w14:textId="77777777" w:rsidR="00BA23B7" w:rsidRPr="001E2092" w:rsidRDefault="00F41129" w:rsidP="00C25810">
            <w:pPr>
              <w:pStyle w:val="Tabellentext"/>
              <w:rPr>
                <w:del w:id="1008" w:author="IQTIG" w:date="2020-04-28T19:39:00Z"/>
                <w:szCs w:val="18"/>
              </w:rPr>
            </w:pPr>
            <w:del w:id="1009" w:author="IQTIG" w:date="2020-04-28T19:39:00Z">
              <w:r>
                <w:rPr>
                  <w:szCs w:val="18"/>
                </w:rPr>
                <w:delText>ASA-Klassifikation 3</w:delText>
              </w:r>
            </w:del>
          </w:p>
        </w:tc>
        <w:tc>
          <w:tcPr>
            <w:tcW w:w="1013" w:type="pct"/>
          </w:tcPr>
          <w:p w14:paraId="60F3A9D3" w14:textId="77777777" w:rsidR="00BA23B7" w:rsidRPr="001E2092" w:rsidRDefault="00F41129" w:rsidP="009E6F3B">
            <w:pPr>
              <w:pStyle w:val="Tabellentext"/>
              <w:jc w:val="right"/>
              <w:rPr>
                <w:del w:id="1010" w:author="IQTIG" w:date="2020-04-28T19:39:00Z"/>
                <w:szCs w:val="18"/>
              </w:rPr>
            </w:pPr>
            <w:del w:id="1011" w:author="IQTIG" w:date="2020-04-28T19:39:00Z">
              <w:r>
                <w:rPr>
                  <w:szCs w:val="18"/>
                </w:rPr>
                <w:delText>0,764529256140189</w:delText>
              </w:r>
            </w:del>
          </w:p>
        </w:tc>
        <w:tc>
          <w:tcPr>
            <w:tcW w:w="390" w:type="pct"/>
          </w:tcPr>
          <w:p w14:paraId="7EC6DC5D" w14:textId="77777777" w:rsidR="00BA23B7" w:rsidRPr="001E2092" w:rsidRDefault="00F41129" w:rsidP="004D14B9">
            <w:pPr>
              <w:pStyle w:val="Tabellentext"/>
              <w:ind w:left="0"/>
              <w:jc w:val="right"/>
              <w:rPr>
                <w:del w:id="1012" w:author="IQTIG" w:date="2020-04-28T19:39:00Z"/>
                <w:szCs w:val="18"/>
              </w:rPr>
            </w:pPr>
            <w:del w:id="1013" w:author="IQTIG" w:date="2020-04-28T19:39:00Z">
              <w:r>
                <w:rPr>
                  <w:szCs w:val="18"/>
                </w:rPr>
                <w:delText>0,224</w:delText>
              </w:r>
            </w:del>
          </w:p>
        </w:tc>
        <w:tc>
          <w:tcPr>
            <w:tcW w:w="548" w:type="pct"/>
          </w:tcPr>
          <w:p w14:paraId="2E00DE63" w14:textId="77777777" w:rsidR="00BA23B7" w:rsidRPr="001E2092" w:rsidRDefault="00F41129" w:rsidP="009E6F3B">
            <w:pPr>
              <w:pStyle w:val="Tabellentext"/>
              <w:jc w:val="right"/>
              <w:rPr>
                <w:del w:id="1014" w:author="IQTIG" w:date="2020-04-28T19:39:00Z"/>
                <w:szCs w:val="18"/>
              </w:rPr>
            </w:pPr>
            <w:del w:id="1015" w:author="IQTIG" w:date="2020-04-28T19:39:00Z">
              <w:r>
                <w:rPr>
                  <w:szCs w:val="18"/>
                </w:rPr>
                <w:delText>3,408</w:delText>
              </w:r>
            </w:del>
          </w:p>
        </w:tc>
        <w:tc>
          <w:tcPr>
            <w:tcW w:w="468" w:type="pct"/>
          </w:tcPr>
          <w:p w14:paraId="72604684" w14:textId="77777777" w:rsidR="00BA23B7" w:rsidRPr="001E2092" w:rsidRDefault="00F41129" w:rsidP="004D14B9">
            <w:pPr>
              <w:pStyle w:val="Tabellentext"/>
              <w:ind w:left="6"/>
              <w:jc w:val="right"/>
              <w:rPr>
                <w:del w:id="1016" w:author="IQTIG" w:date="2020-04-28T19:39:00Z"/>
                <w:szCs w:val="18"/>
              </w:rPr>
            </w:pPr>
            <w:del w:id="1017" w:author="IQTIG" w:date="2020-04-28T19:39:00Z">
              <w:r>
                <w:rPr>
                  <w:szCs w:val="18"/>
                </w:rPr>
                <w:delText>2,148</w:delText>
              </w:r>
            </w:del>
          </w:p>
        </w:tc>
        <w:tc>
          <w:tcPr>
            <w:tcW w:w="1172" w:type="pct"/>
          </w:tcPr>
          <w:p w14:paraId="727E2BE3" w14:textId="77777777" w:rsidR="00BA23B7" w:rsidRPr="001E2092" w:rsidRDefault="00F41129" w:rsidP="005521DD">
            <w:pPr>
              <w:pStyle w:val="Tabellentext"/>
              <w:ind w:left="-6"/>
              <w:jc w:val="right"/>
              <w:rPr>
                <w:del w:id="1018" w:author="IQTIG" w:date="2020-04-28T19:39:00Z"/>
                <w:szCs w:val="18"/>
              </w:rPr>
            </w:pPr>
            <w:del w:id="1019" w:author="IQTIG" w:date="2020-04-28T19:39:00Z">
              <w:r>
                <w:rPr>
                  <w:szCs w:val="18"/>
                </w:rPr>
                <w:delText>1,421 - 3,440</w:delText>
              </w:r>
            </w:del>
          </w:p>
        </w:tc>
      </w:tr>
      <w:tr w:rsidR="00BA23B7" w:rsidRPr="00743DF3" w14:paraId="68E7F62F" w14:textId="77777777" w:rsidTr="00A4142A">
        <w:trPr>
          <w:cnfStyle w:val="000000100000" w:firstRow="0" w:lastRow="0" w:firstColumn="0" w:lastColumn="0" w:oddVBand="0" w:evenVBand="0" w:oddHBand="1" w:evenHBand="0" w:firstRowFirstColumn="0" w:firstRowLastColumn="0" w:lastRowFirstColumn="0" w:lastRowLastColumn="0"/>
          <w:trHeight w:val="409"/>
          <w:del w:id="1020" w:author="IQTIG" w:date="2020-04-28T19:39:00Z"/>
        </w:trPr>
        <w:tc>
          <w:tcPr>
            <w:tcW w:w="1409" w:type="pct"/>
          </w:tcPr>
          <w:p w14:paraId="1517AF14" w14:textId="77777777" w:rsidR="00BA23B7" w:rsidRPr="001E2092" w:rsidRDefault="00F41129" w:rsidP="00C25810">
            <w:pPr>
              <w:pStyle w:val="Tabellentext"/>
              <w:rPr>
                <w:del w:id="1021" w:author="IQTIG" w:date="2020-04-28T19:39:00Z"/>
                <w:szCs w:val="18"/>
              </w:rPr>
            </w:pPr>
            <w:del w:id="1022" w:author="IQTIG" w:date="2020-04-28T19:39:00Z">
              <w:r>
                <w:rPr>
                  <w:szCs w:val="18"/>
                </w:rPr>
                <w:delText>ASA-Klassifikation 4 oder 5</w:delText>
              </w:r>
            </w:del>
          </w:p>
        </w:tc>
        <w:tc>
          <w:tcPr>
            <w:tcW w:w="1013" w:type="pct"/>
          </w:tcPr>
          <w:p w14:paraId="48A45254" w14:textId="77777777" w:rsidR="00BA23B7" w:rsidRPr="001E2092" w:rsidRDefault="00F41129" w:rsidP="009E6F3B">
            <w:pPr>
              <w:pStyle w:val="Tabellentext"/>
              <w:jc w:val="right"/>
              <w:rPr>
                <w:del w:id="1023" w:author="IQTIG" w:date="2020-04-28T19:39:00Z"/>
                <w:szCs w:val="18"/>
              </w:rPr>
            </w:pPr>
            <w:del w:id="1024" w:author="IQTIG" w:date="2020-04-28T19:39:00Z">
              <w:r>
                <w:rPr>
                  <w:szCs w:val="18"/>
                </w:rPr>
                <w:delText>0,966550401807164</w:delText>
              </w:r>
            </w:del>
          </w:p>
        </w:tc>
        <w:tc>
          <w:tcPr>
            <w:tcW w:w="390" w:type="pct"/>
          </w:tcPr>
          <w:p w14:paraId="62F745F7" w14:textId="77777777" w:rsidR="00BA23B7" w:rsidRPr="001E2092" w:rsidRDefault="00F41129" w:rsidP="004D14B9">
            <w:pPr>
              <w:pStyle w:val="Tabellentext"/>
              <w:ind w:left="0"/>
              <w:jc w:val="right"/>
              <w:rPr>
                <w:del w:id="1025" w:author="IQTIG" w:date="2020-04-28T19:39:00Z"/>
                <w:szCs w:val="18"/>
              </w:rPr>
            </w:pPr>
            <w:del w:id="1026" w:author="IQTIG" w:date="2020-04-28T19:39:00Z">
              <w:r>
                <w:rPr>
                  <w:szCs w:val="18"/>
                </w:rPr>
                <w:delText>0,234</w:delText>
              </w:r>
            </w:del>
          </w:p>
        </w:tc>
        <w:tc>
          <w:tcPr>
            <w:tcW w:w="548" w:type="pct"/>
          </w:tcPr>
          <w:p w14:paraId="434412AF" w14:textId="77777777" w:rsidR="00BA23B7" w:rsidRPr="001E2092" w:rsidRDefault="00F41129" w:rsidP="009E6F3B">
            <w:pPr>
              <w:pStyle w:val="Tabellentext"/>
              <w:jc w:val="right"/>
              <w:rPr>
                <w:del w:id="1027" w:author="IQTIG" w:date="2020-04-28T19:39:00Z"/>
                <w:szCs w:val="18"/>
              </w:rPr>
            </w:pPr>
            <w:del w:id="1028" w:author="IQTIG" w:date="2020-04-28T19:39:00Z">
              <w:r>
                <w:rPr>
                  <w:szCs w:val="18"/>
                </w:rPr>
                <w:delText>4,132</w:delText>
              </w:r>
            </w:del>
          </w:p>
        </w:tc>
        <w:tc>
          <w:tcPr>
            <w:tcW w:w="468" w:type="pct"/>
          </w:tcPr>
          <w:p w14:paraId="258DAA61" w14:textId="77777777" w:rsidR="00BA23B7" w:rsidRPr="001E2092" w:rsidRDefault="00F41129" w:rsidP="004D14B9">
            <w:pPr>
              <w:pStyle w:val="Tabellentext"/>
              <w:ind w:left="6"/>
              <w:jc w:val="right"/>
              <w:rPr>
                <w:del w:id="1029" w:author="IQTIG" w:date="2020-04-28T19:39:00Z"/>
                <w:szCs w:val="18"/>
              </w:rPr>
            </w:pPr>
            <w:del w:id="1030" w:author="IQTIG" w:date="2020-04-28T19:39:00Z">
              <w:r>
                <w:rPr>
                  <w:szCs w:val="18"/>
                </w:rPr>
                <w:delText>2,629</w:delText>
              </w:r>
            </w:del>
          </w:p>
        </w:tc>
        <w:tc>
          <w:tcPr>
            <w:tcW w:w="1172" w:type="pct"/>
          </w:tcPr>
          <w:p w14:paraId="46CE06CE" w14:textId="77777777" w:rsidR="00BA23B7" w:rsidRPr="001E2092" w:rsidRDefault="00F41129" w:rsidP="005521DD">
            <w:pPr>
              <w:pStyle w:val="Tabellentext"/>
              <w:ind w:left="-6"/>
              <w:jc w:val="right"/>
              <w:rPr>
                <w:del w:id="1031" w:author="IQTIG" w:date="2020-04-28T19:39:00Z"/>
                <w:szCs w:val="18"/>
              </w:rPr>
            </w:pPr>
            <w:del w:id="1032" w:author="IQTIG" w:date="2020-04-28T19:39:00Z">
              <w:r>
                <w:rPr>
                  <w:szCs w:val="18"/>
                </w:rPr>
                <w:delText>1,703 - 4,279</w:delText>
              </w:r>
            </w:del>
          </w:p>
        </w:tc>
      </w:tr>
      <w:tr w:rsidR="00BA23B7" w:rsidRPr="00743DF3" w14:paraId="1EDF2377" w14:textId="77777777" w:rsidTr="00A4142A">
        <w:trPr>
          <w:cnfStyle w:val="000000010000" w:firstRow="0" w:lastRow="0" w:firstColumn="0" w:lastColumn="0" w:oddVBand="0" w:evenVBand="0" w:oddHBand="0" w:evenHBand="1" w:firstRowFirstColumn="0" w:firstRowLastColumn="0" w:lastRowFirstColumn="0" w:lastRowLastColumn="0"/>
          <w:trHeight w:val="409"/>
          <w:del w:id="1033" w:author="IQTIG" w:date="2020-04-28T19:39:00Z"/>
        </w:trPr>
        <w:tc>
          <w:tcPr>
            <w:tcW w:w="1409" w:type="pct"/>
          </w:tcPr>
          <w:p w14:paraId="25DC51C0" w14:textId="77777777" w:rsidR="00BA23B7" w:rsidRPr="001E2092" w:rsidRDefault="00F41129" w:rsidP="00C25810">
            <w:pPr>
              <w:pStyle w:val="Tabellentext"/>
              <w:rPr>
                <w:del w:id="1034" w:author="IQTIG" w:date="2020-04-28T19:39:00Z"/>
                <w:szCs w:val="18"/>
              </w:rPr>
            </w:pPr>
            <w:del w:id="1035" w:author="IQTIG" w:date="2020-04-28T19:39:00Z">
              <w:r>
                <w:rPr>
                  <w:szCs w:val="18"/>
                </w:rPr>
                <w:delText>Präoperative Wundkontaminationsklassifikation nach CDC 2</w:delText>
              </w:r>
            </w:del>
          </w:p>
        </w:tc>
        <w:tc>
          <w:tcPr>
            <w:tcW w:w="1013" w:type="pct"/>
          </w:tcPr>
          <w:p w14:paraId="10390314" w14:textId="77777777" w:rsidR="00BA23B7" w:rsidRPr="001E2092" w:rsidRDefault="00F41129" w:rsidP="009E6F3B">
            <w:pPr>
              <w:pStyle w:val="Tabellentext"/>
              <w:jc w:val="right"/>
              <w:rPr>
                <w:del w:id="1036" w:author="IQTIG" w:date="2020-04-28T19:39:00Z"/>
                <w:szCs w:val="18"/>
              </w:rPr>
            </w:pPr>
            <w:del w:id="1037" w:author="IQTIG" w:date="2020-04-28T19:39:00Z">
              <w:r>
                <w:rPr>
                  <w:szCs w:val="18"/>
                </w:rPr>
                <w:delText>0,224427470216552</w:delText>
              </w:r>
            </w:del>
          </w:p>
        </w:tc>
        <w:tc>
          <w:tcPr>
            <w:tcW w:w="390" w:type="pct"/>
          </w:tcPr>
          <w:p w14:paraId="7637BEF3" w14:textId="77777777" w:rsidR="00BA23B7" w:rsidRPr="001E2092" w:rsidRDefault="00F41129" w:rsidP="004D14B9">
            <w:pPr>
              <w:pStyle w:val="Tabellentext"/>
              <w:ind w:left="0"/>
              <w:jc w:val="right"/>
              <w:rPr>
                <w:del w:id="1038" w:author="IQTIG" w:date="2020-04-28T19:39:00Z"/>
                <w:szCs w:val="18"/>
              </w:rPr>
            </w:pPr>
            <w:del w:id="1039" w:author="IQTIG" w:date="2020-04-28T19:39:00Z">
              <w:r>
                <w:rPr>
                  <w:szCs w:val="18"/>
                </w:rPr>
                <w:delText>0,271</w:delText>
              </w:r>
            </w:del>
          </w:p>
        </w:tc>
        <w:tc>
          <w:tcPr>
            <w:tcW w:w="548" w:type="pct"/>
          </w:tcPr>
          <w:p w14:paraId="53A56251" w14:textId="77777777" w:rsidR="00BA23B7" w:rsidRPr="001E2092" w:rsidRDefault="00F41129" w:rsidP="009E6F3B">
            <w:pPr>
              <w:pStyle w:val="Tabellentext"/>
              <w:jc w:val="right"/>
              <w:rPr>
                <w:del w:id="1040" w:author="IQTIG" w:date="2020-04-28T19:39:00Z"/>
                <w:szCs w:val="18"/>
              </w:rPr>
            </w:pPr>
            <w:del w:id="1041" w:author="IQTIG" w:date="2020-04-28T19:39:00Z">
              <w:r>
                <w:rPr>
                  <w:szCs w:val="18"/>
                </w:rPr>
                <w:delText>0,828</w:delText>
              </w:r>
            </w:del>
          </w:p>
        </w:tc>
        <w:tc>
          <w:tcPr>
            <w:tcW w:w="468" w:type="pct"/>
          </w:tcPr>
          <w:p w14:paraId="0AB9A8F4" w14:textId="77777777" w:rsidR="00BA23B7" w:rsidRPr="001E2092" w:rsidRDefault="00F41129" w:rsidP="004D14B9">
            <w:pPr>
              <w:pStyle w:val="Tabellentext"/>
              <w:ind w:left="6"/>
              <w:jc w:val="right"/>
              <w:rPr>
                <w:del w:id="1042" w:author="IQTIG" w:date="2020-04-28T19:39:00Z"/>
                <w:szCs w:val="18"/>
              </w:rPr>
            </w:pPr>
            <w:del w:id="1043" w:author="IQTIG" w:date="2020-04-28T19:39:00Z">
              <w:r>
                <w:rPr>
                  <w:szCs w:val="18"/>
                </w:rPr>
                <w:delText>1,252</w:delText>
              </w:r>
            </w:del>
          </w:p>
        </w:tc>
        <w:tc>
          <w:tcPr>
            <w:tcW w:w="1172" w:type="pct"/>
          </w:tcPr>
          <w:p w14:paraId="0F933EDB" w14:textId="77777777" w:rsidR="00BA23B7" w:rsidRPr="001E2092" w:rsidRDefault="00F41129" w:rsidP="005521DD">
            <w:pPr>
              <w:pStyle w:val="Tabellentext"/>
              <w:ind w:left="-6"/>
              <w:jc w:val="right"/>
              <w:rPr>
                <w:del w:id="1044" w:author="IQTIG" w:date="2020-04-28T19:39:00Z"/>
                <w:szCs w:val="18"/>
              </w:rPr>
            </w:pPr>
            <w:del w:id="1045" w:author="IQTIG" w:date="2020-04-28T19:39:00Z">
              <w:r>
                <w:rPr>
                  <w:szCs w:val="18"/>
                </w:rPr>
                <w:delText>0,701 - 2,044</w:delText>
              </w:r>
            </w:del>
          </w:p>
        </w:tc>
      </w:tr>
      <w:tr w:rsidR="00BA23B7" w:rsidRPr="00743DF3" w14:paraId="48BAE872" w14:textId="77777777" w:rsidTr="00A4142A">
        <w:trPr>
          <w:cnfStyle w:val="000000100000" w:firstRow="0" w:lastRow="0" w:firstColumn="0" w:lastColumn="0" w:oddVBand="0" w:evenVBand="0" w:oddHBand="1" w:evenHBand="0" w:firstRowFirstColumn="0" w:firstRowLastColumn="0" w:lastRowFirstColumn="0" w:lastRowLastColumn="0"/>
          <w:trHeight w:val="409"/>
          <w:del w:id="1046" w:author="IQTIG" w:date="2020-04-28T19:39:00Z"/>
        </w:trPr>
        <w:tc>
          <w:tcPr>
            <w:tcW w:w="1409" w:type="pct"/>
          </w:tcPr>
          <w:p w14:paraId="71603FC7" w14:textId="77777777" w:rsidR="00BA23B7" w:rsidRPr="001E2092" w:rsidRDefault="00F41129" w:rsidP="00C25810">
            <w:pPr>
              <w:pStyle w:val="Tabellentext"/>
              <w:rPr>
                <w:del w:id="1047" w:author="IQTIG" w:date="2020-04-28T19:39:00Z"/>
                <w:szCs w:val="18"/>
              </w:rPr>
            </w:pPr>
            <w:del w:id="1048" w:author="IQTIG" w:date="2020-04-28T19:39:00Z">
              <w:r>
                <w:rPr>
                  <w:szCs w:val="18"/>
                </w:rPr>
                <w:delText>Präoperative Wundkontaminationsklassifikation nach CDC 3 oder 4</w:delText>
              </w:r>
            </w:del>
          </w:p>
        </w:tc>
        <w:tc>
          <w:tcPr>
            <w:tcW w:w="1013" w:type="pct"/>
          </w:tcPr>
          <w:p w14:paraId="147BB44D" w14:textId="77777777" w:rsidR="00BA23B7" w:rsidRPr="001E2092" w:rsidRDefault="00F41129" w:rsidP="009E6F3B">
            <w:pPr>
              <w:pStyle w:val="Tabellentext"/>
              <w:jc w:val="right"/>
              <w:rPr>
                <w:del w:id="1049" w:author="IQTIG" w:date="2020-04-28T19:39:00Z"/>
                <w:szCs w:val="18"/>
              </w:rPr>
            </w:pPr>
            <w:del w:id="1050" w:author="IQTIG" w:date="2020-04-28T19:39:00Z">
              <w:r>
                <w:rPr>
                  <w:szCs w:val="18"/>
                </w:rPr>
                <w:delText>1,239496844732375</w:delText>
              </w:r>
            </w:del>
          </w:p>
        </w:tc>
        <w:tc>
          <w:tcPr>
            <w:tcW w:w="390" w:type="pct"/>
          </w:tcPr>
          <w:p w14:paraId="68C09CF3" w14:textId="77777777" w:rsidR="00BA23B7" w:rsidRPr="001E2092" w:rsidRDefault="00F41129" w:rsidP="004D14B9">
            <w:pPr>
              <w:pStyle w:val="Tabellentext"/>
              <w:ind w:left="0"/>
              <w:jc w:val="right"/>
              <w:rPr>
                <w:del w:id="1051" w:author="IQTIG" w:date="2020-04-28T19:39:00Z"/>
                <w:szCs w:val="18"/>
              </w:rPr>
            </w:pPr>
            <w:del w:id="1052" w:author="IQTIG" w:date="2020-04-28T19:39:00Z">
              <w:r>
                <w:rPr>
                  <w:szCs w:val="18"/>
                </w:rPr>
                <w:delText>0,277</w:delText>
              </w:r>
            </w:del>
          </w:p>
        </w:tc>
        <w:tc>
          <w:tcPr>
            <w:tcW w:w="548" w:type="pct"/>
          </w:tcPr>
          <w:p w14:paraId="40521236" w14:textId="77777777" w:rsidR="00BA23B7" w:rsidRPr="001E2092" w:rsidRDefault="00F41129" w:rsidP="009E6F3B">
            <w:pPr>
              <w:pStyle w:val="Tabellentext"/>
              <w:jc w:val="right"/>
              <w:rPr>
                <w:del w:id="1053" w:author="IQTIG" w:date="2020-04-28T19:39:00Z"/>
                <w:szCs w:val="18"/>
              </w:rPr>
            </w:pPr>
            <w:del w:id="1054" w:author="IQTIG" w:date="2020-04-28T19:39:00Z">
              <w:r>
                <w:rPr>
                  <w:szCs w:val="18"/>
                </w:rPr>
                <w:delText>4,475</w:delText>
              </w:r>
            </w:del>
          </w:p>
        </w:tc>
        <w:tc>
          <w:tcPr>
            <w:tcW w:w="468" w:type="pct"/>
          </w:tcPr>
          <w:p w14:paraId="279165BB" w14:textId="77777777" w:rsidR="00BA23B7" w:rsidRPr="001E2092" w:rsidRDefault="00F41129" w:rsidP="004D14B9">
            <w:pPr>
              <w:pStyle w:val="Tabellentext"/>
              <w:ind w:left="6"/>
              <w:jc w:val="right"/>
              <w:rPr>
                <w:del w:id="1055" w:author="IQTIG" w:date="2020-04-28T19:39:00Z"/>
                <w:szCs w:val="18"/>
              </w:rPr>
            </w:pPr>
            <w:del w:id="1056" w:author="IQTIG" w:date="2020-04-28T19:39:00Z">
              <w:r>
                <w:rPr>
                  <w:szCs w:val="18"/>
                </w:rPr>
                <w:delText>3,454</w:delText>
              </w:r>
            </w:del>
          </w:p>
        </w:tc>
        <w:tc>
          <w:tcPr>
            <w:tcW w:w="1172" w:type="pct"/>
          </w:tcPr>
          <w:p w14:paraId="0FF86EAF" w14:textId="77777777" w:rsidR="00BA23B7" w:rsidRPr="001E2092" w:rsidRDefault="00F41129" w:rsidP="005521DD">
            <w:pPr>
              <w:pStyle w:val="Tabellentext"/>
              <w:ind w:left="-6"/>
              <w:jc w:val="right"/>
              <w:rPr>
                <w:del w:id="1057" w:author="IQTIG" w:date="2020-04-28T19:39:00Z"/>
                <w:szCs w:val="18"/>
              </w:rPr>
            </w:pPr>
            <w:del w:id="1058" w:author="IQTIG" w:date="2020-04-28T19:39:00Z">
              <w:r>
                <w:rPr>
                  <w:szCs w:val="18"/>
                </w:rPr>
                <w:delText>1,915 - 5,717</w:delText>
              </w:r>
            </w:del>
          </w:p>
        </w:tc>
      </w:tr>
      <w:tr w:rsidR="00BA23B7" w:rsidRPr="00743DF3" w14:paraId="2384DCFA" w14:textId="77777777" w:rsidTr="00A4142A">
        <w:trPr>
          <w:cnfStyle w:val="000000010000" w:firstRow="0" w:lastRow="0" w:firstColumn="0" w:lastColumn="0" w:oddVBand="0" w:evenVBand="0" w:oddHBand="0" w:evenHBand="1" w:firstRowFirstColumn="0" w:firstRowLastColumn="0" w:lastRowFirstColumn="0" w:lastRowLastColumn="0"/>
          <w:trHeight w:val="409"/>
          <w:del w:id="1059" w:author="IQTIG" w:date="2020-04-28T19:39:00Z"/>
        </w:trPr>
        <w:tc>
          <w:tcPr>
            <w:tcW w:w="1409" w:type="pct"/>
          </w:tcPr>
          <w:p w14:paraId="45743215" w14:textId="77777777" w:rsidR="00BA23B7" w:rsidRPr="001E2092" w:rsidRDefault="00F41129" w:rsidP="00C25810">
            <w:pPr>
              <w:pStyle w:val="Tabellentext"/>
              <w:rPr>
                <w:del w:id="1060" w:author="IQTIG" w:date="2020-04-28T19:39:00Z"/>
                <w:szCs w:val="18"/>
              </w:rPr>
            </w:pPr>
            <w:del w:id="1061" w:author="IQTIG" w:date="2020-04-28T19:39:00Z">
              <w:r>
                <w:rPr>
                  <w:szCs w:val="18"/>
                </w:rPr>
                <w:delText>Frakturlokalisation - medial</w:delText>
              </w:r>
            </w:del>
          </w:p>
        </w:tc>
        <w:tc>
          <w:tcPr>
            <w:tcW w:w="1013" w:type="pct"/>
          </w:tcPr>
          <w:p w14:paraId="15B23336" w14:textId="77777777" w:rsidR="00BA23B7" w:rsidRPr="001E2092" w:rsidRDefault="00F41129" w:rsidP="009E6F3B">
            <w:pPr>
              <w:pStyle w:val="Tabellentext"/>
              <w:jc w:val="right"/>
              <w:rPr>
                <w:del w:id="1062" w:author="IQTIG" w:date="2020-04-28T19:39:00Z"/>
                <w:szCs w:val="18"/>
              </w:rPr>
            </w:pPr>
            <w:del w:id="1063" w:author="IQTIG" w:date="2020-04-28T19:39:00Z">
              <w:r>
                <w:rPr>
                  <w:szCs w:val="18"/>
                </w:rPr>
                <w:delText>-0,288050208518167</w:delText>
              </w:r>
            </w:del>
          </w:p>
        </w:tc>
        <w:tc>
          <w:tcPr>
            <w:tcW w:w="390" w:type="pct"/>
          </w:tcPr>
          <w:p w14:paraId="70636173" w14:textId="77777777" w:rsidR="00BA23B7" w:rsidRPr="001E2092" w:rsidRDefault="00F41129" w:rsidP="004D14B9">
            <w:pPr>
              <w:pStyle w:val="Tabellentext"/>
              <w:ind w:left="0"/>
              <w:jc w:val="right"/>
              <w:rPr>
                <w:del w:id="1064" w:author="IQTIG" w:date="2020-04-28T19:39:00Z"/>
                <w:szCs w:val="18"/>
              </w:rPr>
            </w:pPr>
            <w:del w:id="1065" w:author="IQTIG" w:date="2020-04-28T19:39:00Z">
              <w:r>
                <w:rPr>
                  <w:szCs w:val="18"/>
                </w:rPr>
                <w:delText>0,136</w:delText>
              </w:r>
            </w:del>
          </w:p>
        </w:tc>
        <w:tc>
          <w:tcPr>
            <w:tcW w:w="548" w:type="pct"/>
          </w:tcPr>
          <w:p w14:paraId="2F9E79E1" w14:textId="77777777" w:rsidR="00BA23B7" w:rsidRPr="001E2092" w:rsidRDefault="00F41129" w:rsidP="009E6F3B">
            <w:pPr>
              <w:pStyle w:val="Tabellentext"/>
              <w:jc w:val="right"/>
              <w:rPr>
                <w:del w:id="1066" w:author="IQTIG" w:date="2020-04-28T19:39:00Z"/>
                <w:szCs w:val="18"/>
              </w:rPr>
            </w:pPr>
            <w:del w:id="1067" w:author="IQTIG" w:date="2020-04-28T19:39:00Z">
              <w:r>
                <w:rPr>
                  <w:szCs w:val="18"/>
                </w:rPr>
                <w:delText>-2,125</w:delText>
              </w:r>
            </w:del>
          </w:p>
        </w:tc>
        <w:tc>
          <w:tcPr>
            <w:tcW w:w="468" w:type="pct"/>
          </w:tcPr>
          <w:p w14:paraId="6DB68560" w14:textId="77777777" w:rsidR="00BA23B7" w:rsidRPr="001E2092" w:rsidRDefault="00F41129" w:rsidP="004D14B9">
            <w:pPr>
              <w:pStyle w:val="Tabellentext"/>
              <w:ind w:left="6"/>
              <w:jc w:val="right"/>
              <w:rPr>
                <w:del w:id="1068" w:author="IQTIG" w:date="2020-04-28T19:39:00Z"/>
                <w:szCs w:val="18"/>
              </w:rPr>
            </w:pPr>
            <w:del w:id="1069" w:author="IQTIG" w:date="2020-04-28T19:39:00Z">
              <w:r>
                <w:rPr>
                  <w:szCs w:val="18"/>
                </w:rPr>
                <w:delText>0,750</w:delText>
              </w:r>
            </w:del>
          </w:p>
        </w:tc>
        <w:tc>
          <w:tcPr>
            <w:tcW w:w="1172" w:type="pct"/>
          </w:tcPr>
          <w:p w14:paraId="0E27AF83" w14:textId="77777777" w:rsidR="00BA23B7" w:rsidRPr="001E2092" w:rsidRDefault="00F41129" w:rsidP="005521DD">
            <w:pPr>
              <w:pStyle w:val="Tabellentext"/>
              <w:ind w:left="-6"/>
              <w:jc w:val="right"/>
              <w:rPr>
                <w:del w:id="1070" w:author="IQTIG" w:date="2020-04-28T19:39:00Z"/>
                <w:szCs w:val="18"/>
              </w:rPr>
            </w:pPr>
            <w:del w:id="1071" w:author="IQTIG" w:date="2020-04-28T19:39:00Z">
              <w:r>
                <w:rPr>
                  <w:szCs w:val="18"/>
                </w:rPr>
                <w:delText>0,573 - 0,975</w:delText>
              </w:r>
            </w:del>
          </w:p>
        </w:tc>
      </w:tr>
      <w:tr w:rsidR="00BA23B7" w:rsidRPr="00743DF3" w14:paraId="23E47D2F" w14:textId="77777777" w:rsidTr="00A4142A">
        <w:trPr>
          <w:cnfStyle w:val="000000100000" w:firstRow="0" w:lastRow="0" w:firstColumn="0" w:lastColumn="0" w:oddVBand="0" w:evenVBand="0" w:oddHBand="1" w:evenHBand="0" w:firstRowFirstColumn="0" w:firstRowLastColumn="0" w:lastRowFirstColumn="0" w:lastRowLastColumn="0"/>
          <w:trHeight w:val="409"/>
          <w:del w:id="1072" w:author="IQTIG" w:date="2020-04-28T19:39:00Z"/>
        </w:trPr>
        <w:tc>
          <w:tcPr>
            <w:tcW w:w="1409" w:type="pct"/>
          </w:tcPr>
          <w:p w14:paraId="3B1E38FD" w14:textId="77777777" w:rsidR="00BA23B7" w:rsidRPr="001E2092" w:rsidRDefault="00F41129" w:rsidP="00C25810">
            <w:pPr>
              <w:pStyle w:val="Tabellentext"/>
              <w:rPr>
                <w:del w:id="1073" w:author="IQTIG" w:date="2020-04-28T19:39:00Z"/>
                <w:szCs w:val="18"/>
              </w:rPr>
            </w:pPr>
            <w:del w:id="1074" w:author="IQTIG" w:date="2020-04-28T19:39:00Z">
              <w:r>
                <w:rPr>
                  <w:szCs w:val="18"/>
                </w:rPr>
                <w:delText>Frakturlokalisation - lateral</w:delText>
              </w:r>
            </w:del>
          </w:p>
        </w:tc>
        <w:tc>
          <w:tcPr>
            <w:tcW w:w="1013" w:type="pct"/>
          </w:tcPr>
          <w:p w14:paraId="117D1768" w14:textId="77777777" w:rsidR="00BA23B7" w:rsidRPr="001E2092" w:rsidRDefault="00F41129" w:rsidP="009E6F3B">
            <w:pPr>
              <w:pStyle w:val="Tabellentext"/>
              <w:jc w:val="right"/>
              <w:rPr>
                <w:del w:id="1075" w:author="IQTIG" w:date="2020-04-28T19:39:00Z"/>
                <w:szCs w:val="18"/>
              </w:rPr>
            </w:pPr>
            <w:del w:id="1076" w:author="IQTIG" w:date="2020-04-28T19:39:00Z">
              <w:r>
                <w:rPr>
                  <w:szCs w:val="18"/>
                </w:rPr>
                <w:delText>-0,063597979033157</w:delText>
              </w:r>
            </w:del>
          </w:p>
        </w:tc>
        <w:tc>
          <w:tcPr>
            <w:tcW w:w="390" w:type="pct"/>
          </w:tcPr>
          <w:p w14:paraId="06F7ADED" w14:textId="77777777" w:rsidR="00BA23B7" w:rsidRPr="001E2092" w:rsidRDefault="00F41129" w:rsidP="004D14B9">
            <w:pPr>
              <w:pStyle w:val="Tabellentext"/>
              <w:ind w:left="0"/>
              <w:jc w:val="right"/>
              <w:rPr>
                <w:del w:id="1077" w:author="IQTIG" w:date="2020-04-28T19:39:00Z"/>
                <w:szCs w:val="18"/>
              </w:rPr>
            </w:pPr>
            <w:del w:id="1078" w:author="IQTIG" w:date="2020-04-28T19:39:00Z">
              <w:r>
                <w:rPr>
                  <w:szCs w:val="18"/>
                </w:rPr>
                <w:delText>0,149</w:delText>
              </w:r>
            </w:del>
          </w:p>
        </w:tc>
        <w:tc>
          <w:tcPr>
            <w:tcW w:w="548" w:type="pct"/>
          </w:tcPr>
          <w:p w14:paraId="66D818F7" w14:textId="77777777" w:rsidR="00BA23B7" w:rsidRPr="001E2092" w:rsidRDefault="00F41129" w:rsidP="009E6F3B">
            <w:pPr>
              <w:pStyle w:val="Tabellentext"/>
              <w:jc w:val="right"/>
              <w:rPr>
                <w:del w:id="1079" w:author="IQTIG" w:date="2020-04-28T19:39:00Z"/>
                <w:szCs w:val="18"/>
              </w:rPr>
            </w:pPr>
            <w:del w:id="1080" w:author="IQTIG" w:date="2020-04-28T19:39:00Z">
              <w:r>
                <w:rPr>
                  <w:szCs w:val="18"/>
                </w:rPr>
                <w:delText>-0,428</w:delText>
              </w:r>
            </w:del>
          </w:p>
        </w:tc>
        <w:tc>
          <w:tcPr>
            <w:tcW w:w="468" w:type="pct"/>
          </w:tcPr>
          <w:p w14:paraId="0B429A98" w14:textId="77777777" w:rsidR="00BA23B7" w:rsidRPr="001E2092" w:rsidRDefault="00F41129" w:rsidP="004D14B9">
            <w:pPr>
              <w:pStyle w:val="Tabellentext"/>
              <w:ind w:left="6"/>
              <w:jc w:val="right"/>
              <w:rPr>
                <w:del w:id="1081" w:author="IQTIG" w:date="2020-04-28T19:39:00Z"/>
                <w:szCs w:val="18"/>
              </w:rPr>
            </w:pPr>
            <w:del w:id="1082" w:author="IQTIG" w:date="2020-04-28T19:39:00Z">
              <w:r>
                <w:rPr>
                  <w:szCs w:val="18"/>
                </w:rPr>
                <w:delText>0,938</w:delText>
              </w:r>
            </w:del>
          </w:p>
        </w:tc>
        <w:tc>
          <w:tcPr>
            <w:tcW w:w="1172" w:type="pct"/>
          </w:tcPr>
          <w:p w14:paraId="15316B0D" w14:textId="77777777" w:rsidR="00BA23B7" w:rsidRPr="001E2092" w:rsidRDefault="00F41129" w:rsidP="005521DD">
            <w:pPr>
              <w:pStyle w:val="Tabellentext"/>
              <w:ind w:left="-6"/>
              <w:jc w:val="right"/>
              <w:rPr>
                <w:del w:id="1083" w:author="IQTIG" w:date="2020-04-28T19:39:00Z"/>
                <w:szCs w:val="18"/>
              </w:rPr>
            </w:pPr>
            <w:del w:id="1084" w:author="IQTIG" w:date="2020-04-28T19:39:00Z">
              <w:r>
                <w:rPr>
                  <w:szCs w:val="18"/>
                </w:rPr>
                <w:delText>0,692 - 1,241</w:delText>
              </w:r>
            </w:del>
          </w:p>
        </w:tc>
      </w:tr>
      <w:tr w:rsidR="00BA23B7" w:rsidRPr="00743DF3" w14:paraId="742D8D40" w14:textId="77777777" w:rsidTr="00A4142A">
        <w:trPr>
          <w:cnfStyle w:val="000000010000" w:firstRow="0" w:lastRow="0" w:firstColumn="0" w:lastColumn="0" w:oddVBand="0" w:evenVBand="0" w:oddHBand="0" w:evenHBand="1" w:firstRowFirstColumn="0" w:firstRowLastColumn="0" w:lastRowFirstColumn="0" w:lastRowLastColumn="0"/>
          <w:trHeight w:val="409"/>
          <w:del w:id="1085" w:author="IQTIG" w:date="2020-04-28T19:39:00Z"/>
        </w:trPr>
        <w:tc>
          <w:tcPr>
            <w:tcW w:w="1409" w:type="pct"/>
          </w:tcPr>
          <w:p w14:paraId="0FA3350A" w14:textId="77777777" w:rsidR="00BA23B7" w:rsidRPr="001E2092" w:rsidRDefault="00F41129" w:rsidP="00C25810">
            <w:pPr>
              <w:pStyle w:val="Tabellentext"/>
              <w:rPr>
                <w:del w:id="1086" w:author="IQTIG" w:date="2020-04-28T19:39:00Z"/>
                <w:szCs w:val="18"/>
              </w:rPr>
            </w:pPr>
            <w:del w:id="1087" w:author="IQTIG" w:date="2020-04-28T19:39:00Z">
              <w:r>
                <w:rPr>
                  <w:szCs w:val="18"/>
                </w:rPr>
                <w:delText>Frakturlokalisation - sonstige</w:delText>
              </w:r>
            </w:del>
          </w:p>
        </w:tc>
        <w:tc>
          <w:tcPr>
            <w:tcW w:w="1013" w:type="pct"/>
          </w:tcPr>
          <w:p w14:paraId="0336869F" w14:textId="77777777" w:rsidR="00BA23B7" w:rsidRPr="001E2092" w:rsidRDefault="00F41129" w:rsidP="009E6F3B">
            <w:pPr>
              <w:pStyle w:val="Tabellentext"/>
              <w:jc w:val="right"/>
              <w:rPr>
                <w:del w:id="1088" w:author="IQTIG" w:date="2020-04-28T19:39:00Z"/>
                <w:szCs w:val="18"/>
              </w:rPr>
            </w:pPr>
            <w:del w:id="1089" w:author="IQTIG" w:date="2020-04-28T19:39:00Z">
              <w:r>
                <w:rPr>
                  <w:szCs w:val="18"/>
                </w:rPr>
                <w:delText>0,221503777651608</w:delText>
              </w:r>
            </w:del>
          </w:p>
        </w:tc>
        <w:tc>
          <w:tcPr>
            <w:tcW w:w="390" w:type="pct"/>
          </w:tcPr>
          <w:p w14:paraId="5DD727E6" w14:textId="77777777" w:rsidR="00BA23B7" w:rsidRPr="001E2092" w:rsidRDefault="00F41129" w:rsidP="004D14B9">
            <w:pPr>
              <w:pStyle w:val="Tabellentext"/>
              <w:ind w:left="0"/>
              <w:jc w:val="right"/>
              <w:rPr>
                <w:del w:id="1090" w:author="IQTIG" w:date="2020-04-28T19:39:00Z"/>
                <w:szCs w:val="18"/>
              </w:rPr>
            </w:pPr>
            <w:del w:id="1091" w:author="IQTIG" w:date="2020-04-28T19:39:00Z">
              <w:r>
                <w:rPr>
                  <w:szCs w:val="18"/>
                </w:rPr>
                <w:delText>0,124</w:delText>
              </w:r>
            </w:del>
          </w:p>
        </w:tc>
        <w:tc>
          <w:tcPr>
            <w:tcW w:w="548" w:type="pct"/>
          </w:tcPr>
          <w:p w14:paraId="22228DDB" w14:textId="77777777" w:rsidR="00BA23B7" w:rsidRPr="001E2092" w:rsidRDefault="00F41129" w:rsidP="009E6F3B">
            <w:pPr>
              <w:pStyle w:val="Tabellentext"/>
              <w:jc w:val="right"/>
              <w:rPr>
                <w:del w:id="1092" w:author="IQTIG" w:date="2020-04-28T19:39:00Z"/>
                <w:szCs w:val="18"/>
              </w:rPr>
            </w:pPr>
            <w:del w:id="1093" w:author="IQTIG" w:date="2020-04-28T19:39:00Z">
              <w:r>
                <w:rPr>
                  <w:szCs w:val="18"/>
                </w:rPr>
                <w:delText>1,793</w:delText>
              </w:r>
            </w:del>
          </w:p>
        </w:tc>
        <w:tc>
          <w:tcPr>
            <w:tcW w:w="468" w:type="pct"/>
          </w:tcPr>
          <w:p w14:paraId="22A8D93C" w14:textId="77777777" w:rsidR="00BA23B7" w:rsidRPr="001E2092" w:rsidRDefault="00F41129" w:rsidP="004D14B9">
            <w:pPr>
              <w:pStyle w:val="Tabellentext"/>
              <w:ind w:left="6"/>
              <w:jc w:val="right"/>
              <w:rPr>
                <w:del w:id="1094" w:author="IQTIG" w:date="2020-04-28T19:39:00Z"/>
                <w:szCs w:val="18"/>
              </w:rPr>
            </w:pPr>
            <w:del w:id="1095" w:author="IQTIG" w:date="2020-04-28T19:39:00Z">
              <w:r>
                <w:rPr>
                  <w:szCs w:val="18"/>
                </w:rPr>
                <w:delText>1,248</w:delText>
              </w:r>
            </w:del>
          </w:p>
        </w:tc>
        <w:tc>
          <w:tcPr>
            <w:tcW w:w="1172" w:type="pct"/>
          </w:tcPr>
          <w:p w14:paraId="42A2A1FF" w14:textId="77777777" w:rsidR="00BA23B7" w:rsidRPr="001E2092" w:rsidRDefault="00F41129" w:rsidP="005521DD">
            <w:pPr>
              <w:pStyle w:val="Tabellentext"/>
              <w:ind w:left="-6"/>
              <w:jc w:val="right"/>
              <w:rPr>
                <w:del w:id="1096" w:author="IQTIG" w:date="2020-04-28T19:39:00Z"/>
                <w:szCs w:val="18"/>
              </w:rPr>
            </w:pPr>
            <w:del w:id="1097" w:author="IQTIG" w:date="2020-04-28T19:39:00Z">
              <w:r>
                <w:rPr>
                  <w:szCs w:val="18"/>
                </w:rPr>
                <w:delText>0,973 - 1,580</w:delText>
              </w:r>
            </w:del>
          </w:p>
        </w:tc>
      </w:tr>
      <w:tr w:rsidR="00BA23B7" w:rsidRPr="00743DF3" w14:paraId="0CD31472" w14:textId="77777777" w:rsidTr="00A4142A">
        <w:trPr>
          <w:cnfStyle w:val="000000100000" w:firstRow="0" w:lastRow="0" w:firstColumn="0" w:lastColumn="0" w:oddVBand="0" w:evenVBand="0" w:oddHBand="1" w:evenHBand="0" w:firstRowFirstColumn="0" w:firstRowLastColumn="0" w:lastRowFirstColumn="0" w:lastRowLastColumn="0"/>
          <w:trHeight w:val="409"/>
          <w:del w:id="1098" w:author="IQTIG" w:date="2020-04-28T19:39:00Z"/>
        </w:trPr>
        <w:tc>
          <w:tcPr>
            <w:tcW w:w="1409" w:type="pct"/>
          </w:tcPr>
          <w:p w14:paraId="1290B362" w14:textId="77777777" w:rsidR="00BA23B7" w:rsidRPr="001E2092" w:rsidRDefault="00F41129" w:rsidP="00C25810">
            <w:pPr>
              <w:pStyle w:val="Tabellentext"/>
              <w:rPr>
                <w:del w:id="1099" w:author="IQTIG" w:date="2020-04-28T19:39:00Z"/>
                <w:szCs w:val="18"/>
              </w:rPr>
            </w:pPr>
            <w:del w:id="1100" w:author="IQTIG" w:date="2020-04-28T19:39:00Z">
              <w:r>
                <w:rPr>
                  <w:szCs w:val="18"/>
                </w:rPr>
                <w:delText xml:space="preserve">Antithrombotische Dauertherapie -  </w:delText>
              </w:r>
              <w:r>
                <w:rPr>
                  <w:szCs w:val="18"/>
                </w:rPr>
                <w:br/>
                <w:delText xml:space="preserve"> DOAK/NOAK oder sonstige</w:delText>
              </w:r>
            </w:del>
          </w:p>
        </w:tc>
        <w:tc>
          <w:tcPr>
            <w:tcW w:w="1013" w:type="pct"/>
          </w:tcPr>
          <w:p w14:paraId="543E7611" w14:textId="77777777" w:rsidR="00BA23B7" w:rsidRPr="001E2092" w:rsidRDefault="00F41129" w:rsidP="009E6F3B">
            <w:pPr>
              <w:pStyle w:val="Tabellentext"/>
              <w:jc w:val="right"/>
              <w:rPr>
                <w:del w:id="1101" w:author="IQTIG" w:date="2020-04-28T19:39:00Z"/>
                <w:szCs w:val="18"/>
              </w:rPr>
            </w:pPr>
            <w:del w:id="1102" w:author="IQTIG" w:date="2020-04-28T19:39:00Z">
              <w:r>
                <w:rPr>
                  <w:szCs w:val="18"/>
                </w:rPr>
                <w:delText>0,700499897799221</w:delText>
              </w:r>
            </w:del>
          </w:p>
        </w:tc>
        <w:tc>
          <w:tcPr>
            <w:tcW w:w="390" w:type="pct"/>
          </w:tcPr>
          <w:p w14:paraId="7B443E3E" w14:textId="77777777" w:rsidR="00BA23B7" w:rsidRPr="001E2092" w:rsidRDefault="00F41129" w:rsidP="004D14B9">
            <w:pPr>
              <w:pStyle w:val="Tabellentext"/>
              <w:ind w:left="0"/>
              <w:jc w:val="right"/>
              <w:rPr>
                <w:del w:id="1103" w:author="IQTIG" w:date="2020-04-28T19:39:00Z"/>
                <w:szCs w:val="18"/>
              </w:rPr>
            </w:pPr>
            <w:del w:id="1104" w:author="IQTIG" w:date="2020-04-28T19:39:00Z">
              <w:r>
                <w:rPr>
                  <w:szCs w:val="18"/>
                </w:rPr>
                <w:delText>0,079</w:delText>
              </w:r>
            </w:del>
          </w:p>
        </w:tc>
        <w:tc>
          <w:tcPr>
            <w:tcW w:w="548" w:type="pct"/>
          </w:tcPr>
          <w:p w14:paraId="0414C916" w14:textId="77777777" w:rsidR="00BA23B7" w:rsidRPr="001E2092" w:rsidRDefault="00F41129" w:rsidP="009E6F3B">
            <w:pPr>
              <w:pStyle w:val="Tabellentext"/>
              <w:jc w:val="right"/>
              <w:rPr>
                <w:del w:id="1105" w:author="IQTIG" w:date="2020-04-28T19:39:00Z"/>
                <w:szCs w:val="18"/>
              </w:rPr>
            </w:pPr>
            <w:del w:id="1106" w:author="IQTIG" w:date="2020-04-28T19:39:00Z">
              <w:r>
                <w:rPr>
                  <w:szCs w:val="18"/>
                </w:rPr>
                <w:delText>8,847</w:delText>
              </w:r>
            </w:del>
          </w:p>
        </w:tc>
        <w:tc>
          <w:tcPr>
            <w:tcW w:w="468" w:type="pct"/>
          </w:tcPr>
          <w:p w14:paraId="2C730E83" w14:textId="77777777" w:rsidR="00BA23B7" w:rsidRPr="001E2092" w:rsidRDefault="00F41129" w:rsidP="004D14B9">
            <w:pPr>
              <w:pStyle w:val="Tabellentext"/>
              <w:ind w:left="6"/>
              <w:jc w:val="right"/>
              <w:rPr>
                <w:del w:id="1107" w:author="IQTIG" w:date="2020-04-28T19:39:00Z"/>
                <w:szCs w:val="18"/>
              </w:rPr>
            </w:pPr>
            <w:del w:id="1108" w:author="IQTIG" w:date="2020-04-28T19:39:00Z">
              <w:r>
                <w:rPr>
                  <w:szCs w:val="18"/>
                </w:rPr>
                <w:delText>2,015</w:delText>
              </w:r>
            </w:del>
          </w:p>
        </w:tc>
        <w:tc>
          <w:tcPr>
            <w:tcW w:w="1172" w:type="pct"/>
          </w:tcPr>
          <w:p w14:paraId="55006FEF" w14:textId="77777777" w:rsidR="00BA23B7" w:rsidRPr="001E2092" w:rsidRDefault="00F41129" w:rsidP="005521DD">
            <w:pPr>
              <w:pStyle w:val="Tabellentext"/>
              <w:ind w:left="-6"/>
              <w:jc w:val="right"/>
              <w:rPr>
                <w:del w:id="1109" w:author="IQTIG" w:date="2020-04-28T19:39:00Z"/>
                <w:szCs w:val="18"/>
              </w:rPr>
            </w:pPr>
            <w:del w:id="1110" w:author="IQTIG" w:date="2020-04-28T19:39:00Z">
              <w:r>
                <w:rPr>
                  <w:szCs w:val="18"/>
                </w:rPr>
                <w:delText>1,721 - 2,348</w:delText>
              </w:r>
            </w:del>
          </w:p>
        </w:tc>
      </w:tr>
      <w:tr w:rsidR="00BA23B7" w:rsidRPr="00743DF3" w14:paraId="3523CAFA" w14:textId="77777777" w:rsidTr="00A4142A">
        <w:trPr>
          <w:cnfStyle w:val="000000010000" w:firstRow="0" w:lastRow="0" w:firstColumn="0" w:lastColumn="0" w:oddVBand="0" w:evenVBand="0" w:oddHBand="0" w:evenHBand="1" w:firstRowFirstColumn="0" w:firstRowLastColumn="0" w:lastRowFirstColumn="0" w:lastRowLastColumn="0"/>
          <w:trHeight w:val="409"/>
          <w:del w:id="1111" w:author="IQTIG" w:date="2020-04-28T19:39:00Z"/>
        </w:trPr>
        <w:tc>
          <w:tcPr>
            <w:tcW w:w="1409" w:type="pct"/>
          </w:tcPr>
          <w:p w14:paraId="18C40D1E" w14:textId="77777777" w:rsidR="00BA23B7" w:rsidRPr="001E2092" w:rsidRDefault="00F41129" w:rsidP="00C25810">
            <w:pPr>
              <w:pStyle w:val="Tabellentext"/>
              <w:rPr>
                <w:del w:id="1112" w:author="IQTIG" w:date="2020-04-28T19:39:00Z"/>
                <w:szCs w:val="18"/>
              </w:rPr>
            </w:pPr>
            <w:del w:id="1113" w:author="IQTIG" w:date="2020-04-28T19:39:00Z">
              <w:r>
                <w:rPr>
                  <w:szCs w:val="18"/>
                </w:rPr>
                <w:delText xml:space="preserve">Antithrombotische Dauertherapie -  </w:delText>
              </w:r>
              <w:r>
                <w:rPr>
                  <w:szCs w:val="18"/>
                </w:rPr>
                <w:br/>
                <w:delText xml:space="preserve"> Thrombozytenaggregationshemmer</w:delText>
              </w:r>
            </w:del>
          </w:p>
        </w:tc>
        <w:tc>
          <w:tcPr>
            <w:tcW w:w="1013" w:type="pct"/>
          </w:tcPr>
          <w:p w14:paraId="3437F81D" w14:textId="77777777" w:rsidR="00BA23B7" w:rsidRPr="001E2092" w:rsidRDefault="00F41129" w:rsidP="009E6F3B">
            <w:pPr>
              <w:pStyle w:val="Tabellentext"/>
              <w:jc w:val="right"/>
              <w:rPr>
                <w:del w:id="1114" w:author="IQTIG" w:date="2020-04-28T19:39:00Z"/>
                <w:szCs w:val="18"/>
              </w:rPr>
            </w:pPr>
            <w:del w:id="1115" w:author="IQTIG" w:date="2020-04-28T19:39:00Z">
              <w:r>
                <w:rPr>
                  <w:szCs w:val="18"/>
                </w:rPr>
                <w:delText>0,132036899783148</w:delText>
              </w:r>
            </w:del>
          </w:p>
        </w:tc>
        <w:tc>
          <w:tcPr>
            <w:tcW w:w="390" w:type="pct"/>
          </w:tcPr>
          <w:p w14:paraId="62363D8F" w14:textId="77777777" w:rsidR="00BA23B7" w:rsidRPr="001E2092" w:rsidRDefault="00F41129" w:rsidP="004D14B9">
            <w:pPr>
              <w:pStyle w:val="Tabellentext"/>
              <w:ind w:left="0"/>
              <w:jc w:val="right"/>
              <w:rPr>
                <w:del w:id="1116" w:author="IQTIG" w:date="2020-04-28T19:39:00Z"/>
                <w:szCs w:val="18"/>
              </w:rPr>
            </w:pPr>
            <w:del w:id="1117" w:author="IQTIG" w:date="2020-04-28T19:39:00Z">
              <w:r>
                <w:rPr>
                  <w:szCs w:val="18"/>
                </w:rPr>
                <w:delText>0,062</w:delText>
              </w:r>
            </w:del>
          </w:p>
        </w:tc>
        <w:tc>
          <w:tcPr>
            <w:tcW w:w="548" w:type="pct"/>
          </w:tcPr>
          <w:p w14:paraId="55E48CA9" w14:textId="77777777" w:rsidR="00BA23B7" w:rsidRPr="001E2092" w:rsidRDefault="00F41129" w:rsidP="009E6F3B">
            <w:pPr>
              <w:pStyle w:val="Tabellentext"/>
              <w:jc w:val="right"/>
              <w:rPr>
                <w:del w:id="1118" w:author="IQTIG" w:date="2020-04-28T19:39:00Z"/>
                <w:szCs w:val="18"/>
              </w:rPr>
            </w:pPr>
            <w:del w:id="1119" w:author="IQTIG" w:date="2020-04-28T19:39:00Z">
              <w:r>
                <w:rPr>
                  <w:szCs w:val="18"/>
                </w:rPr>
                <w:delText>2,118</w:delText>
              </w:r>
            </w:del>
          </w:p>
        </w:tc>
        <w:tc>
          <w:tcPr>
            <w:tcW w:w="468" w:type="pct"/>
          </w:tcPr>
          <w:p w14:paraId="3BF516F2" w14:textId="77777777" w:rsidR="00BA23B7" w:rsidRPr="001E2092" w:rsidRDefault="00F41129" w:rsidP="004D14B9">
            <w:pPr>
              <w:pStyle w:val="Tabellentext"/>
              <w:ind w:left="6"/>
              <w:jc w:val="right"/>
              <w:rPr>
                <w:del w:id="1120" w:author="IQTIG" w:date="2020-04-28T19:39:00Z"/>
                <w:szCs w:val="18"/>
              </w:rPr>
            </w:pPr>
            <w:del w:id="1121" w:author="IQTIG" w:date="2020-04-28T19:39:00Z">
              <w:r>
                <w:rPr>
                  <w:szCs w:val="18"/>
                </w:rPr>
                <w:delText>1,141</w:delText>
              </w:r>
            </w:del>
          </w:p>
        </w:tc>
        <w:tc>
          <w:tcPr>
            <w:tcW w:w="1172" w:type="pct"/>
          </w:tcPr>
          <w:p w14:paraId="447E1CCD" w14:textId="77777777" w:rsidR="00BA23B7" w:rsidRPr="001E2092" w:rsidRDefault="00F41129" w:rsidP="005521DD">
            <w:pPr>
              <w:pStyle w:val="Tabellentext"/>
              <w:ind w:left="-6"/>
              <w:jc w:val="right"/>
              <w:rPr>
                <w:del w:id="1122" w:author="IQTIG" w:date="2020-04-28T19:39:00Z"/>
                <w:szCs w:val="18"/>
              </w:rPr>
            </w:pPr>
            <w:del w:id="1123" w:author="IQTIG" w:date="2020-04-28T19:39:00Z">
              <w:r>
                <w:rPr>
                  <w:szCs w:val="18"/>
                </w:rPr>
                <w:delText>1,009 - 1,288</w:delText>
              </w:r>
            </w:del>
          </w:p>
        </w:tc>
      </w:tr>
      <w:tr w:rsidR="00BA23B7" w:rsidRPr="00743DF3" w14:paraId="42F2A1F9" w14:textId="77777777" w:rsidTr="00A4142A">
        <w:trPr>
          <w:cnfStyle w:val="000000100000" w:firstRow="0" w:lastRow="0" w:firstColumn="0" w:lastColumn="0" w:oddVBand="0" w:evenVBand="0" w:oddHBand="1" w:evenHBand="0" w:firstRowFirstColumn="0" w:firstRowLastColumn="0" w:lastRowFirstColumn="0" w:lastRowLastColumn="0"/>
          <w:trHeight w:val="409"/>
          <w:del w:id="1124" w:author="IQTIG" w:date="2020-04-28T19:39:00Z"/>
        </w:trPr>
        <w:tc>
          <w:tcPr>
            <w:tcW w:w="1409" w:type="pct"/>
          </w:tcPr>
          <w:p w14:paraId="392E9EE1" w14:textId="77777777" w:rsidR="00BA23B7" w:rsidRPr="001E2092" w:rsidRDefault="00F41129" w:rsidP="00C25810">
            <w:pPr>
              <w:pStyle w:val="Tabellentext"/>
              <w:rPr>
                <w:del w:id="1125" w:author="IQTIG" w:date="2020-04-28T19:39:00Z"/>
                <w:szCs w:val="18"/>
              </w:rPr>
            </w:pPr>
            <w:del w:id="1126" w:author="IQTIG" w:date="2020-04-28T19:39:00Z">
              <w:r>
                <w:rPr>
                  <w:szCs w:val="18"/>
                </w:rPr>
                <w:delText xml:space="preserve">Antithrombotische Dauertherapie -  </w:delText>
              </w:r>
              <w:r>
                <w:rPr>
                  <w:szCs w:val="18"/>
                </w:rPr>
                <w:br/>
                <w:delText xml:space="preserve"> Vitamin-K-Antagonisten</w:delText>
              </w:r>
            </w:del>
          </w:p>
        </w:tc>
        <w:tc>
          <w:tcPr>
            <w:tcW w:w="1013" w:type="pct"/>
          </w:tcPr>
          <w:p w14:paraId="4C91F135" w14:textId="77777777" w:rsidR="00BA23B7" w:rsidRPr="001E2092" w:rsidRDefault="00F41129" w:rsidP="009E6F3B">
            <w:pPr>
              <w:pStyle w:val="Tabellentext"/>
              <w:jc w:val="right"/>
              <w:rPr>
                <w:del w:id="1127" w:author="IQTIG" w:date="2020-04-28T19:39:00Z"/>
                <w:szCs w:val="18"/>
              </w:rPr>
            </w:pPr>
            <w:del w:id="1128" w:author="IQTIG" w:date="2020-04-28T19:39:00Z">
              <w:r>
                <w:rPr>
                  <w:szCs w:val="18"/>
                </w:rPr>
                <w:delText>0,669081816916294</w:delText>
              </w:r>
            </w:del>
          </w:p>
        </w:tc>
        <w:tc>
          <w:tcPr>
            <w:tcW w:w="390" w:type="pct"/>
          </w:tcPr>
          <w:p w14:paraId="15DF656F" w14:textId="77777777" w:rsidR="00BA23B7" w:rsidRPr="001E2092" w:rsidRDefault="00F41129" w:rsidP="004D14B9">
            <w:pPr>
              <w:pStyle w:val="Tabellentext"/>
              <w:ind w:left="0"/>
              <w:jc w:val="right"/>
              <w:rPr>
                <w:del w:id="1129" w:author="IQTIG" w:date="2020-04-28T19:39:00Z"/>
                <w:szCs w:val="18"/>
              </w:rPr>
            </w:pPr>
            <w:del w:id="1130" w:author="IQTIG" w:date="2020-04-28T19:39:00Z">
              <w:r>
                <w:rPr>
                  <w:szCs w:val="18"/>
                </w:rPr>
                <w:delText>0,075</w:delText>
              </w:r>
            </w:del>
          </w:p>
        </w:tc>
        <w:tc>
          <w:tcPr>
            <w:tcW w:w="548" w:type="pct"/>
          </w:tcPr>
          <w:p w14:paraId="36430B5F" w14:textId="77777777" w:rsidR="00BA23B7" w:rsidRPr="001E2092" w:rsidRDefault="00F41129" w:rsidP="009E6F3B">
            <w:pPr>
              <w:pStyle w:val="Tabellentext"/>
              <w:jc w:val="right"/>
              <w:rPr>
                <w:del w:id="1131" w:author="IQTIG" w:date="2020-04-28T19:39:00Z"/>
                <w:szCs w:val="18"/>
              </w:rPr>
            </w:pPr>
            <w:del w:id="1132" w:author="IQTIG" w:date="2020-04-28T19:39:00Z">
              <w:r>
                <w:rPr>
                  <w:szCs w:val="18"/>
                </w:rPr>
                <w:delText>8,910</w:delText>
              </w:r>
            </w:del>
          </w:p>
        </w:tc>
        <w:tc>
          <w:tcPr>
            <w:tcW w:w="468" w:type="pct"/>
          </w:tcPr>
          <w:p w14:paraId="45181041" w14:textId="77777777" w:rsidR="00BA23B7" w:rsidRPr="001E2092" w:rsidRDefault="00F41129" w:rsidP="004D14B9">
            <w:pPr>
              <w:pStyle w:val="Tabellentext"/>
              <w:ind w:left="6"/>
              <w:jc w:val="right"/>
              <w:rPr>
                <w:del w:id="1133" w:author="IQTIG" w:date="2020-04-28T19:39:00Z"/>
                <w:szCs w:val="18"/>
              </w:rPr>
            </w:pPr>
            <w:del w:id="1134" w:author="IQTIG" w:date="2020-04-28T19:39:00Z">
              <w:r>
                <w:rPr>
                  <w:szCs w:val="18"/>
                </w:rPr>
                <w:delText>1,952</w:delText>
              </w:r>
            </w:del>
          </w:p>
        </w:tc>
        <w:tc>
          <w:tcPr>
            <w:tcW w:w="1172" w:type="pct"/>
          </w:tcPr>
          <w:p w14:paraId="47347829" w14:textId="77777777" w:rsidR="00BA23B7" w:rsidRPr="001E2092" w:rsidRDefault="00F41129" w:rsidP="005521DD">
            <w:pPr>
              <w:pStyle w:val="Tabellentext"/>
              <w:ind w:left="-6"/>
              <w:jc w:val="right"/>
              <w:rPr>
                <w:del w:id="1135" w:author="IQTIG" w:date="2020-04-28T19:39:00Z"/>
                <w:szCs w:val="18"/>
              </w:rPr>
            </w:pPr>
            <w:del w:id="1136" w:author="IQTIG" w:date="2020-04-28T19:39:00Z">
              <w:r>
                <w:rPr>
                  <w:szCs w:val="18"/>
                </w:rPr>
                <w:delText>1,682 - 2,258</w:delText>
              </w:r>
            </w:del>
          </w:p>
        </w:tc>
      </w:tr>
      <w:tr w:rsidR="00BA23B7" w:rsidRPr="00743DF3" w14:paraId="302AB8AA" w14:textId="77777777" w:rsidTr="00A4142A">
        <w:trPr>
          <w:cnfStyle w:val="000000010000" w:firstRow="0" w:lastRow="0" w:firstColumn="0" w:lastColumn="0" w:oddVBand="0" w:evenVBand="0" w:oddHBand="0" w:evenHBand="1" w:firstRowFirstColumn="0" w:firstRowLastColumn="0" w:lastRowFirstColumn="0" w:lastRowLastColumn="0"/>
          <w:trHeight w:val="409"/>
          <w:del w:id="1137" w:author="IQTIG" w:date="2020-04-28T19:39:00Z"/>
        </w:trPr>
        <w:tc>
          <w:tcPr>
            <w:tcW w:w="1409" w:type="pct"/>
          </w:tcPr>
          <w:p w14:paraId="713CA891" w14:textId="77777777" w:rsidR="00BA23B7" w:rsidRPr="001E2092" w:rsidRDefault="00F41129" w:rsidP="00C25810">
            <w:pPr>
              <w:pStyle w:val="Tabellentext"/>
              <w:rPr>
                <w:del w:id="1138" w:author="IQTIG" w:date="2020-04-28T19:39:00Z"/>
                <w:szCs w:val="18"/>
              </w:rPr>
            </w:pPr>
            <w:del w:id="1139" w:author="IQTIG" w:date="2020-04-28T19:39:00Z">
              <w:r>
                <w:rPr>
                  <w:szCs w:val="18"/>
                </w:rPr>
                <w:delText>Operationsverfahren - DHS, Winkelplatte</w:delText>
              </w:r>
            </w:del>
          </w:p>
        </w:tc>
        <w:tc>
          <w:tcPr>
            <w:tcW w:w="1013" w:type="pct"/>
          </w:tcPr>
          <w:p w14:paraId="3F1BBE15" w14:textId="77777777" w:rsidR="00BA23B7" w:rsidRPr="001E2092" w:rsidRDefault="00F41129" w:rsidP="009E6F3B">
            <w:pPr>
              <w:pStyle w:val="Tabellentext"/>
              <w:jc w:val="right"/>
              <w:rPr>
                <w:del w:id="1140" w:author="IQTIG" w:date="2020-04-28T19:39:00Z"/>
                <w:szCs w:val="18"/>
              </w:rPr>
            </w:pPr>
            <w:del w:id="1141" w:author="IQTIG" w:date="2020-04-28T19:39:00Z">
              <w:r>
                <w:rPr>
                  <w:szCs w:val="18"/>
                </w:rPr>
                <w:delText>-0,076740311901723</w:delText>
              </w:r>
            </w:del>
          </w:p>
        </w:tc>
        <w:tc>
          <w:tcPr>
            <w:tcW w:w="390" w:type="pct"/>
          </w:tcPr>
          <w:p w14:paraId="26580BC4" w14:textId="77777777" w:rsidR="00BA23B7" w:rsidRPr="001E2092" w:rsidRDefault="00F41129" w:rsidP="004D14B9">
            <w:pPr>
              <w:pStyle w:val="Tabellentext"/>
              <w:ind w:left="0"/>
              <w:jc w:val="right"/>
              <w:rPr>
                <w:del w:id="1142" w:author="IQTIG" w:date="2020-04-28T19:39:00Z"/>
                <w:szCs w:val="18"/>
              </w:rPr>
            </w:pPr>
            <w:del w:id="1143" w:author="IQTIG" w:date="2020-04-28T19:39:00Z">
              <w:r>
                <w:rPr>
                  <w:szCs w:val="18"/>
                </w:rPr>
                <w:delText>0,098</w:delText>
              </w:r>
            </w:del>
          </w:p>
        </w:tc>
        <w:tc>
          <w:tcPr>
            <w:tcW w:w="548" w:type="pct"/>
          </w:tcPr>
          <w:p w14:paraId="1AC81368" w14:textId="77777777" w:rsidR="00BA23B7" w:rsidRPr="001E2092" w:rsidRDefault="00F41129" w:rsidP="009E6F3B">
            <w:pPr>
              <w:pStyle w:val="Tabellentext"/>
              <w:jc w:val="right"/>
              <w:rPr>
                <w:del w:id="1144" w:author="IQTIG" w:date="2020-04-28T19:39:00Z"/>
                <w:szCs w:val="18"/>
              </w:rPr>
            </w:pPr>
            <w:del w:id="1145" w:author="IQTIG" w:date="2020-04-28T19:39:00Z">
              <w:r>
                <w:rPr>
                  <w:szCs w:val="18"/>
                </w:rPr>
                <w:delText>-0,783</w:delText>
              </w:r>
            </w:del>
          </w:p>
        </w:tc>
        <w:tc>
          <w:tcPr>
            <w:tcW w:w="468" w:type="pct"/>
          </w:tcPr>
          <w:p w14:paraId="089D2EE9" w14:textId="77777777" w:rsidR="00BA23B7" w:rsidRPr="001E2092" w:rsidRDefault="00F41129" w:rsidP="004D14B9">
            <w:pPr>
              <w:pStyle w:val="Tabellentext"/>
              <w:ind w:left="6"/>
              <w:jc w:val="right"/>
              <w:rPr>
                <w:del w:id="1146" w:author="IQTIG" w:date="2020-04-28T19:39:00Z"/>
                <w:szCs w:val="18"/>
              </w:rPr>
            </w:pPr>
            <w:del w:id="1147" w:author="IQTIG" w:date="2020-04-28T19:39:00Z">
              <w:r>
                <w:rPr>
                  <w:szCs w:val="18"/>
                </w:rPr>
                <w:delText>0,926</w:delText>
              </w:r>
            </w:del>
          </w:p>
        </w:tc>
        <w:tc>
          <w:tcPr>
            <w:tcW w:w="1172" w:type="pct"/>
          </w:tcPr>
          <w:p w14:paraId="111D67FB" w14:textId="77777777" w:rsidR="00BA23B7" w:rsidRPr="001E2092" w:rsidRDefault="00F41129" w:rsidP="005521DD">
            <w:pPr>
              <w:pStyle w:val="Tabellentext"/>
              <w:ind w:left="-6"/>
              <w:jc w:val="right"/>
              <w:rPr>
                <w:del w:id="1148" w:author="IQTIG" w:date="2020-04-28T19:39:00Z"/>
                <w:szCs w:val="18"/>
              </w:rPr>
            </w:pPr>
            <w:del w:id="1149" w:author="IQTIG" w:date="2020-04-28T19:39:00Z">
              <w:r>
                <w:rPr>
                  <w:szCs w:val="18"/>
                </w:rPr>
                <w:delText>0,761 - 1,118</w:delText>
              </w:r>
            </w:del>
          </w:p>
        </w:tc>
      </w:tr>
      <w:tr w:rsidR="00BA23B7" w:rsidRPr="00743DF3" w14:paraId="2F088BDD" w14:textId="77777777" w:rsidTr="00A4142A">
        <w:trPr>
          <w:cnfStyle w:val="000000100000" w:firstRow="0" w:lastRow="0" w:firstColumn="0" w:lastColumn="0" w:oddVBand="0" w:evenVBand="0" w:oddHBand="1" w:evenHBand="0" w:firstRowFirstColumn="0" w:firstRowLastColumn="0" w:lastRowFirstColumn="0" w:lastRowLastColumn="0"/>
          <w:trHeight w:val="409"/>
          <w:del w:id="1150" w:author="IQTIG" w:date="2020-04-28T19:39:00Z"/>
        </w:trPr>
        <w:tc>
          <w:tcPr>
            <w:tcW w:w="1409" w:type="pct"/>
          </w:tcPr>
          <w:p w14:paraId="71FB193D" w14:textId="77777777" w:rsidR="00BA23B7" w:rsidRPr="001E2092" w:rsidRDefault="00F41129" w:rsidP="00C25810">
            <w:pPr>
              <w:pStyle w:val="Tabellentext"/>
              <w:rPr>
                <w:del w:id="1151" w:author="IQTIG" w:date="2020-04-28T19:39:00Z"/>
                <w:szCs w:val="18"/>
              </w:rPr>
            </w:pPr>
            <w:del w:id="1152" w:author="IQTIG" w:date="2020-04-28T19:39:00Z">
              <w:r>
                <w:rPr>
                  <w:szCs w:val="18"/>
                </w:rPr>
                <w:delText>Operationsverfahren - Verschraubung</w:delText>
              </w:r>
            </w:del>
          </w:p>
        </w:tc>
        <w:tc>
          <w:tcPr>
            <w:tcW w:w="1013" w:type="pct"/>
          </w:tcPr>
          <w:p w14:paraId="49041DF0" w14:textId="77777777" w:rsidR="00BA23B7" w:rsidRPr="001E2092" w:rsidRDefault="00F41129" w:rsidP="009E6F3B">
            <w:pPr>
              <w:pStyle w:val="Tabellentext"/>
              <w:jc w:val="right"/>
              <w:rPr>
                <w:del w:id="1153" w:author="IQTIG" w:date="2020-04-28T19:39:00Z"/>
                <w:szCs w:val="18"/>
              </w:rPr>
            </w:pPr>
            <w:del w:id="1154" w:author="IQTIG" w:date="2020-04-28T19:39:00Z">
              <w:r>
                <w:rPr>
                  <w:szCs w:val="18"/>
                </w:rPr>
                <w:delText>-0,277087214163098</w:delText>
              </w:r>
            </w:del>
          </w:p>
        </w:tc>
        <w:tc>
          <w:tcPr>
            <w:tcW w:w="390" w:type="pct"/>
          </w:tcPr>
          <w:p w14:paraId="3DFD65DE" w14:textId="77777777" w:rsidR="00BA23B7" w:rsidRPr="001E2092" w:rsidRDefault="00F41129" w:rsidP="004D14B9">
            <w:pPr>
              <w:pStyle w:val="Tabellentext"/>
              <w:ind w:left="0"/>
              <w:jc w:val="right"/>
              <w:rPr>
                <w:del w:id="1155" w:author="IQTIG" w:date="2020-04-28T19:39:00Z"/>
                <w:szCs w:val="18"/>
              </w:rPr>
            </w:pPr>
            <w:del w:id="1156" w:author="IQTIG" w:date="2020-04-28T19:39:00Z">
              <w:r>
                <w:rPr>
                  <w:szCs w:val="18"/>
                </w:rPr>
                <w:delText>0,181</w:delText>
              </w:r>
            </w:del>
          </w:p>
        </w:tc>
        <w:tc>
          <w:tcPr>
            <w:tcW w:w="548" w:type="pct"/>
          </w:tcPr>
          <w:p w14:paraId="3D39BBC8" w14:textId="77777777" w:rsidR="00BA23B7" w:rsidRPr="001E2092" w:rsidRDefault="00F41129" w:rsidP="009E6F3B">
            <w:pPr>
              <w:pStyle w:val="Tabellentext"/>
              <w:jc w:val="right"/>
              <w:rPr>
                <w:del w:id="1157" w:author="IQTIG" w:date="2020-04-28T19:39:00Z"/>
                <w:szCs w:val="18"/>
              </w:rPr>
            </w:pPr>
            <w:del w:id="1158" w:author="IQTIG" w:date="2020-04-28T19:39:00Z">
              <w:r>
                <w:rPr>
                  <w:szCs w:val="18"/>
                </w:rPr>
                <w:delText>-1,531</w:delText>
              </w:r>
            </w:del>
          </w:p>
        </w:tc>
        <w:tc>
          <w:tcPr>
            <w:tcW w:w="468" w:type="pct"/>
          </w:tcPr>
          <w:p w14:paraId="6AE5C218" w14:textId="77777777" w:rsidR="00BA23B7" w:rsidRPr="001E2092" w:rsidRDefault="00F41129" w:rsidP="004D14B9">
            <w:pPr>
              <w:pStyle w:val="Tabellentext"/>
              <w:ind w:left="6"/>
              <w:jc w:val="right"/>
              <w:rPr>
                <w:del w:id="1159" w:author="IQTIG" w:date="2020-04-28T19:39:00Z"/>
                <w:szCs w:val="18"/>
              </w:rPr>
            </w:pPr>
            <w:del w:id="1160" w:author="IQTIG" w:date="2020-04-28T19:39:00Z">
              <w:r>
                <w:rPr>
                  <w:szCs w:val="18"/>
                </w:rPr>
                <w:delText>0,758</w:delText>
              </w:r>
            </w:del>
          </w:p>
        </w:tc>
        <w:tc>
          <w:tcPr>
            <w:tcW w:w="1172" w:type="pct"/>
          </w:tcPr>
          <w:p w14:paraId="0B53F5C7" w14:textId="77777777" w:rsidR="00BA23B7" w:rsidRPr="001E2092" w:rsidRDefault="00F41129" w:rsidP="005521DD">
            <w:pPr>
              <w:pStyle w:val="Tabellentext"/>
              <w:ind w:left="-6"/>
              <w:jc w:val="right"/>
              <w:rPr>
                <w:del w:id="1161" w:author="IQTIG" w:date="2020-04-28T19:39:00Z"/>
                <w:szCs w:val="18"/>
              </w:rPr>
            </w:pPr>
            <w:del w:id="1162" w:author="IQTIG" w:date="2020-04-28T19:39:00Z">
              <w:r>
                <w:rPr>
                  <w:szCs w:val="18"/>
                </w:rPr>
                <w:delText>0,528 - 1,074</w:delText>
              </w:r>
            </w:del>
          </w:p>
        </w:tc>
      </w:tr>
      <w:tr w:rsidR="00BA23B7" w:rsidRPr="00743DF3" w14:paraId="3D84CCDB" w14:textId="77777777" w:rsidTr="00A4142A">
        <w:trPr>
          <w:cnfStyle w:val="000000010000" w:firstRow="0" w:lastRow="0" w:firstColumn="0" w:lastColumn="0" w:oddVBand="0" w:evenVBand="0" w:oddHBand="0" w:evenHBand="1" w:firstRowFirstColumn="0" w:firstRowLastColumn="0" w:lastRowFirstColumn="0" w:lastRowLastColumn="0"/>
          <w:trHeight w:val="409"/>
          <w:del w:id="1163" w:author="IQTIG" w:date="2020-04-28T19:39:00Z"/>
        </w:trPr>
        <w:tc>
          <w:tcPr>
            <w:tcW w:w="1409" w:type="pct"/>
          </w:tcPr>
          <w:p w14:paraId="75EA7C71" w14:textId="77777777" w:rsidR="00BA23B7" w:rsidRPr="001E2092" w:rsidRDefault="00F41129" w:rsidP="00C25810">
            <w:pPr>
              <w:pStyle w:val="Tabellentext"/>
              <w:rPr>
                <w:del w:id="1164" w:author="IQTIG" w:date="2020-04-28T19:39:00Z"/>
                <w:szCs w:val="18"/>
              </w:rPr>
            </w:pPr>
            <w:del w:id="1165" w:author="IQTIG" w:date="2020-04-28T19:39:00Z">
              <w:r>
                <w:rPr>
                  <w:szCs w:val="18"/>
                </w:rPr>
                <w:delText>Operationsverfahren - sonstige</w:delText>
              </w:r>
            </w:del>
          </w:p>
        </w:tc>
        <w:tc>
          <w:tcPr>
            <w:tcW w:w="1013" w:type="pct"/>
          </w:tcPr>
          <w:p w14:paraId="3FB4EF1D" w14:textId="77777777" w:rsidR="00BA23B7" w:rsidRPr="001E2092" w:rsidRDefault="00F41129" w:rsidP="009E6F3B">
            <w:pPr>
              <w:pStyle w:val="Tabellentext"/>
              <w:jc w:val="right"/>
              <w:rPr>
                <w:del w:id="1166" w:author="IQTIG" w:date="2020-04-28T19:39:00Z"/>
                <w:szCs w:val="18"/>
              </w:rPr>
            </w:pPr>
            <w:del w:id="1167" w:author="IQTIG" w:date="2020-04-28T19:39:00Z">
              <w:r>
                <w:rPr>
                  <w:szCs w:val="18"/>
                </w:rPr>
                <w:delText>0,527039422106231</w:delText>
              </w:r>
            </w:del>
          </w:p>
        </w:tc>
        <w:tc>
          <w:tcPr>
            <w:tcW w:w="390" w:type="pct"/>
          </w:tcPr>
          <w:p w14:paraId="1B461350" w14:textId="77777777" w:rsidR="00BA23B7" w:rsidRPr="001E2092" w:rsidRDefault="00F41129" w:rsidP="004D14B9">
            <w:pPr>
              <w:pStyle w:val="Tabellentext"/>
              <w:ind w:left="0"/>
              <w:jc w:val="right"/>
              <w:rPr>
                <w:del w:id="1168" w:author="IQTIG" w:date="2020-04-28T19:39:00Z"/>
                <w:szCs w:val="18"/>
              </w:rPr>
            </w:pPr>
            <w:del w:id="1169" w:author="IQTIG" w:date="2020-04-28T19:39:00Z">
              <w:r>
                <w:rPr>
                  <w:szCs w:val="18"/>
                </w:rPr>
                <w:delText>0,157</w:delText>
              </w:r>
            </w:del>
          </w:p>
        </w:tc>
        <w:tc>
          <w:tcPr>
            <w:tcW w:w="548" w:type="pct"/>
          </w:tcPr>
          <w:p w14:paraId="6A5FAD7D" w14:textId="77777777" w:rsidR="00BA23B7" w:rsidRPr="001E2092" w:rsidRDefault="00F41129" w:rsidP="009E6F3B">
            <w:pPr>
              <w:pStyle w:val="Tabellentext"/>
              <w:jc w:val="right"/>
              <w:rPr>
                <w:del w:id="1170" w:author="IQTIG" w:date="2020-04-28T19:39:00Z"/>
                <w:szCs w:val="18"/>
              </w:rPr>
            </w:pPr>
            <w:del w:id="1171" w:author="IQTIG" w:date="2020-04-28T19:39:00Z">
              <w:r>
                <w:rPr>
                  <w:szCs w:val="18"/>
                </w:rPr>
                <w:delText>3,359</w:delText>
              </w:r>
            </w:del>
          </w:p>
        </w:tc>
        <w:tc>
          <w:tcPr>
            <w:tcW w:w="468" w:type="pct"/>
          </w:tcPr>
          <w:p w14:paraId="738F94E9" w14:textId="77777777" w:rsidR="00BA23B7" w:rsidRPr="001E2092" w:rsidRDefault="00F41129" w:rsidP="004D14B9">
            <w:pPr>
              <w:pStyle w:val="Tabellentext"/>
              <w:ind w:left="6"/>
              <w:jc w:val="right"/>
              <w:rPr>
                <w:del w:id="1172" w:author="IQTIG" w:date="2020-04-28T19:39:00Z"/>
                <w:szCs w:val="18"/>
              </w:rPr>
            </w:pPr>
            <w:del w:id="1173" w:author="IQTIG" w:date="2020-04-28T19:39:00Z">
              <w:r>
                <w:rPr>
                  <w:szCs w:val="18"/>
                </w:rPr>
                <w:delText>1,694</w:delText>
              </w:r>
            </w:del>
          </w:p>
        </w:tc>
        <w:tc>
          <w:tcPr>
            <w:tcW w:w="1172" w:type="pct"/>
          </w:tcPr>
          <w:p w14:paraId="66509C30" w14:textId="77777777" w:rsidR="00BA23B7" w:rsidRPr="001E2092" w:rsidRDefault="00F41129" w:rsidP="005521DD">
            <w:pPr>
              <w:pStyle w:val="Tabellentext"/>
              <w:ind w:left="-6"/>
              <w:jc w:val="right"/>
              <w:rPr>
                <w:del w:id="1174" w:author="IQTIG" w:date="2020-04-28T19:39:00Z"/>
                <w:szCs w:val="18"/>
              </w:rPr>
            </w:pPr>
            <w:del w:id="1175" w:author="IQTIG" w:date="2020-04-28T19:39:00Z">
              <w:r>
                <w:rPr>
                  <w:szCs w:val="18"/>
                </w:rPr>
                <w:delText>1,236 - 2,288</w:delText>
              </w:r>
            </w:del>
          </w:p>
        </w:tc>
      </w:tr>
    </w:tbl>
    <w:p w14:paraId="2AB3CB38" w14:textId="77777777" w:rsidR="000F0644" w:rsidRPr="000F0644" w:rsidRDefault="00862684" w:rsidP="000F0644">
      <w:pPr>
        <w:rPr>
          <w:del w:id="1176" w:author="IQTIG" w:date="2020-04-28T19:39:00Z"/>
        </w:rPr>
      </w:pPr>
    </w:p>
    <w:p w14:paraId="4E87FF21" w14:textId="77777777" w:rsidR="009C67A0" w:rsidRDefault="009C67A0">
      <w:pPr>
        <w:rPr>
          <w:del w:id="1177" w:author="IQTIG" w:date="2020-04-28T19:39:00Z"/>
        </w:rPr>
        <w:sectPr w:rsidR="009C67A0" w:rsidSect="00E16D71">
          <w:pgSz w:w="11906" w:h="16838"/>
          <w:pgMar w:top="1418" w:right="1134" w:bottom="1418" w:left="1701" w:header="454" w:footer="737" w:gutter="0"/>
          <w:cols w:space="708"/>
          <w:docGrid w:linePitch="360"/>
        </w:sectPr>
      </w:pPr>
    </w:p>
    <w:p w14:paraId="52538262" w14:textId="77777777" w:rsidR="00D40AF7" w:rsidRDefault="00F41129" w:rsidP="00CC206C">
      <w:pPr>
        <w:pStyle w:val="Absatzberschriftebene2nurinNavigation"/>
        <w:rPr>
          <w:del w:id="1178" w:author="IQTIG" w:date="2020-04-28T19:39:00Z"/>
        </w:rPr>
      </w:pPr>
      <w:del w:id="1179" w:author="IQTIG" w:date="2020-04-28T19:39:00Z">
        <w:r>
          <w:delText>Literatur</w:delText>
        </w:r>
      </w:del>
    </w:p>
    <w:p w14:paraId="68BDCAEE" w14:textId="77777777" w:rsidR="00370A14" w:rsidRPr="00370A14" w:rsidRDefault="00F41129" w:rsidP="00B749F9">
      <w:pPr>
        <w:pStyle w:val="Literatur"/>
        <w:rPr>
          <w:del w:id="1180" w:author="IQTIG" w:date="2020-04-28T19:39:00Z"/>
        </w:rPr>
      </w:pPr>
      <w:del w:id="1181" w:author="IQTIG" w:date="2020-04-28T19:39:00Z">
        <w:r>
          <w:delText>Graafsma, YP; Prins, MH; Lensing, AW; de Haan, RJ; Huisman, MV; Buller, HR (1997): Bleeding Classification in Clinical Trials: Observer Variability and Clinical Relevance. Thrombosis and Haemostasis 78(4): 1189-1192.</w:delText>
        </w:r>
      </w:del>
    </w:p>
    <w:p w14:paraId="541F0ACA" w14:textId="77777777" w:rsidR="00370A14" w:rsidRPr="00370A14" w:rsidRDefault="00862684" w:rsidP="00B749F9">
      <w:pPr>
        <w:pStyle w:val="Literatur"/>
        <w:rPr>
          <w:del w:id="1182" w:author="IQTIG" w:date="2020-04-28T19:39:00Z"/>
        </w:rPr>
      </w:pPr>
    </w:p>
    <w:p w14:paraId="525775DA" w14:textId="77777777" w:rsidR="00370A14" w:rsidRPr="00370A14" w:rsidRDefault="00F41129" w:rsidP="00B749F9">
      <w:pPr>
        <w:pStyle w:val="Literatur"/>
        <w:rPr>
          <w:del w:id="1183" w:author="IQTIG" w:date="2020-04-28T19:39:00Z"/>
        </w:rPr>
      </w:pPr>
      <w:del w:id="1184" w:author="IQTIG" w:date="2020-04-28T19:39:00Z">
        <w:r>
          <w:delText>SIGN [Scottish Intercollegiate Guidelines Network] (2014): SIGN National Clinical Guideline 122. Prevention and management of venous thromboembolism Updated: October 2014. Edinburgh: SIGN. ISBN: 978-1-905813-68-1. URL: http://www.sign.ac.uk/assets/sign122.pdf (abgerufen am: 09.01.2019).</w:delText>
        </w:r>
      </w:del>
    </w:p>
    <w:p w14:paraId="00510344" w14:textId="77777777" w:rsidR="00370A14" w:rsidRPr="00370A14" w:rsidRDefault="00862684" w:rsidP="00B749F9">
      <w:pPr>
        <w:pStyle w:val="Literatur"/>
        <w:rPr>
          <w:del w:id="1185" w:author="IQTIG" w:date="2020-04-28T19:39:00Z"/>
        </w:rPr>
      </w:pPr>
    </w:p>
    <w:p w14:paraId="3EF6FDBA" w14:textId="77777777" w:rsidR="00370A14" w:rsidRPr="00370A14" w:rsidRDefault="00F41129" w:rsidP="00B749F9">
      <w:pPr>
        <w:pStyle w:val="Literatur"/>
        <w:rPr>
          <w:del w:id="1186" w:author="IQTIG" w:date="2020-04-28T19:39:00Z"/>
        </w:rPr>
      </w:pPr>
      <w:del w:id="1187" w:author="IQTIG" w:date="2020-04-28T19:39:00Z">
        <w:r>
          <w:delText>Strebel, N; Prins, M; Agnelli, G; Büller, HR (2002): Preoperative or Postoperative Start of Prophylaxis for Venous Thromboembolism With Low-Molecular-Weight Heparin in Elective Hip Surgery? Archives of Internal Medicine 162(13): 1451-1456. DOI: 10.1001/archinte.162.13.1451.</w:delText>
        </w:r>
      </w:del>
    </w:p>
    <w:p w14:paraId="2470A0FD" w14:textId="77777777" w:rsidR="00370A14" w:rsidRPr="00370A14" w:rsidRDefault="00862684" w:rsidP="00B749F9">
      <w:pPr>
        <w:pStyle w:val="Literatur"/>
        <w:rPr>
          <w:del w:id="1188" w:author="IQTIG" w:date="2020-04-28T19:39:00Z"/>
        </w:rPr>
      </w:pPr>
    </w:p>
    <w:p w14:paraId="0FDCD8AA" w14:textId="77777777" w:rsidR="00370A14" w:rsidRPr="00370A14" w:rsidRDefault="00F41129" w:rsidP="00B749F9">
      <w:pPr>
        <w:pStyle w:val="Literatur"/>
        <w:rPr>
          <w:del w:id="1189" w:author="IQTIG" w:date="2020-04-28T19:39:00Z"/>
        </w:rPr>
      </w:pPr>
      <w:del w:id="1190" w:author="IQTIG" w:date="2020-04-28T19:39:00Z">
        <w:r>
          <w:delText>Turpie, AG; Bauer, KA; Eriksson, BI; Lassen, MR (2002): Fondaparinux vs Enoxaparin for the Prevention of Venous Thromboembolism in Major Orthopedic Surgery: A Meta-analysis of 4 Randomized Double-blind Studies. Archives of Internal Medicine 162(16): 1833-1840. DOI: 10.1001/archinte.162.16.1833.</w:delText>
        </w:r>
      </w:del>
    </w:p>
    <w:p w14:paraId="2670A190" w14:textId="77777777" w:rsidR="009C67A0" w:rsidRDefault="009C67A0">
      <w:pPr>
        <w:rPr>
          <w:del w:id="1191" w:author="IQTIG" w:date="2020-04-28T19:39:00Z"/>
        </w:rPr>
        <w:sectPr w:rsidR="009C67A0" w:rsidSect="00AA769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49F2E6CE" w14:textId="77777777" w:rsidR="006D1B0D" w:rsidRDefault="00F41129" w:rsidP="0004540C">
      <w:pPr>
        <w:pStyle w:val="berschrift1ohneGliederung"/>
        <w:rPr>
          <w:del w:id="1192" w:author="IQTIG" w:date="2020-04-28T19:39:00Z"/>
        </w:rPr>
      </w:pPr>
      <w:del w:id="1193" w:author="IQTIG" w:date="2020-04-28T19:39:00Z">
        <w:r>
          <w:delText>54042: Verhältnis der beobachteten zur erwarteten Rate (O/E) an allgemeinen Komplikationen bei osteosynthetischer Versorgung einer hüftgelenknahen Femurfraktur</w:delText>
        </w:r>
      </w:del>
    </w:p>
    <w:tbl>
      <w:tblPr>
        <w:tblStyle w:val="IQTIGStandard"/>
        <w:tblW w:w="5000" w:type="pct"/>
        <w:tblLook w:val="0480" w:firstRow="0" w:lastRow="0" w:firstColumn="1" w:lastColumn="0" w:noHBand="0" w:noVBand="1"/>
      </w:tblPr>
      <w:tblGrid>
        <w:gridCol w:w="1985"/>
        <w:gridCol w:w="7086"/>
      </w:tblGrid>
      <w:tr w:rsidR="00AF0AAF" w:rsidRPr="00743DF3" w14:paraId="757D1F99" w14:textId="77777777" w:rsidTr="00DE233D">
        <w:trPr>
          <w:cnfStyle w:val="000000100000" w:firstRow="0" w:lastRow="0" w:firstColumn="0" w:lastColumn="0" w:oddVBand="0" w:evenVBand="0" w:oddHBand="1" w:evenHBand="0" w:firstRowFirstColumn="0" w:firstRowLastColumn="0" w:lastRowFirstColumn="0" w:lastRowLastColumn="0"/>
          <w:trHeight w:val="221"/>
          <w:del w:id="1194" w:author="IQTIG" w:date="2020-04-28T19:39:00Z"/>
        </w:trPr>
        <w:tc>
          <w:tcPr>
            <w:tcW w:w="1094" w:type="pct"/>
            <w:tcBorders>
              <w:top w:val="single" w:sz="8" w:space="0" w:color="005051"/>
              <w:bottom w:val="single" w:sz="4" w:space="0" w:color="auto"/>
              <w:right w:val="nil"/>
            </w:tcBorders>
            <w:shd w:val="clear" w:color="auto" w:fill="E7E6E6"/>
          </w:tcPr>
          <w:p w14:paraId="068D5058" w14:textId="77777777" w:rsidR="00AF0AAF" w:rsidRPr="00743DF3" w:rsidRDefault="00F41129" w:rsidP="002E7D86">
            <w:pPr>
              <w:pStyle w:val="Tabellenkopf"/>
              <w:rPr>
                <w:del w:id="1195" w:author="IQTIG" w:date="2020-04-28T19:39:00Z"/>
              </w:rPr>
            </w:pPr>
            <w:del w:id="1196" w:author="IQTIG" w:date="2020-04-28T19:39:00Z">
              <w:r>
                <w:delText>Qualitätsziel</w:delText>
              </w:r>
            </w:del>
          </w:p>
        </w:tc>
        <w:tc>
          <w:tcPr>
            <w:tcW w:w="3906" w:type="pct"/>
            <w:tcBorders>
              <w:top w:val="single" w:sz="8" w:space="0" w:color="005051"/>
              <w:left w:val="nil"/>
              <w:bottom w:val="single" w:sz="4" w:space="0" w:color="auto"/>
            </w:tcBorders>
          </w:tcPr>
          <w:p w14:paraId="764FFBD5" w14:textId="77777777" w:rsidR="00AF0AAF" w:rsidRPr="00743DF3" w:rsidRDefault="00F41129" w:rsidP="00152136">
            <w:pPr>
              <w:pStyle w:val="Tabellentext"/>
              <w:rPr>
                <w:del w:id="1197" w:author="IQTIG" w:date="2020-04-28T19:39:00Z"/>
              </w:rPr>
            </w:pPr>
            <w:del w:id="1198" w:author="IQTIG" w:date="2020-04-28T19:39:00Z">
              <w:r>
                <w:delText>Möglichst selten allgemeine behandlungsbedürftige Komplikationen</w:delText>
              </w:r>
            </w:del>
          </w:p>
        </w:tc>
      </w:tr>
    </w:tbl>
    <w:p w14:paraId="12554C52" w14:textId="40370ACB" w:rsidR="00AF0AAF" w:rsidRDefault="00784CD0" w:rsidP="00E40CDC">
      <w:pPr>
        <w:pStyle w:val="Absatzberschriftebene2nurinNavigation"/>
      </w:pPr>
      <w:r>
        <w:t>Hintergrund</w:t>
      </w:r>
    </w:p>
    <w:p w14:paraId="6D5DB12A" w14:textId="5B0CD2D4" w:rsidR="00370A14" w:rsidRPr="00370A14" w:rsidRDefault="00784CD0" w:rsidP="00A64D53">
      <w:pPr>
        <w:pStyle w:val="Standardlinksbndig"/>
      </w:pPr>
      <w:r>
        <w:t xml:space="preserve">Lungenembolien entstehen meist in Folge u. U. asymptomatischer tiefer Beinvenenthrombosen. Klinisch asymptomatische tiefe Beinvenenthrombosen werden häufig nur durch apparative Unterstützung wie beispielsweise Ultraschalluntersuchung, Phlebografie oder Fibrinogentest erkannt. </w:t>
      </w:r>
      <w:r>
        <w:br/>
        <w:t xml:space="preserve"> </w:t>
      </w:r>
      <w:r>
        <w:br/>
        <w:t xml:space="preserve">Symptomatische tiefe Beinvenenthrombosen bedürfen einer spezifischen Behandlung, die den Krankenhausaufenthalt verlängern kann. Spätfolge einer symptomatischen tiefen Beinvenenthrombose kann das sog. postthrombotische Syndrom sein, das Symptome von Schwellneigung bis zu chronischen Beinulzerationen aufweist und bei bis zu 30 % aller Patientinnen und Patienten mit symptomatischer tiefer Beinvenenthrombose auftritt. Rezidivthrombosen sind nicht selten (SIGN 2014). Das Risiko asymptomatischer und symptomatischer tiefer Beinvenenthrombosen und thromboembolischer Komplikationen ist nach Frakturen und/oder Operationen der Hüfte ohne Prophylaxemaßnahmen besonders hoch. </w:t>
      </w:r>
      <w:r>
        <w:br/>
        <w:t xml:space="preserve"> </w:t>
      </w:r>
      <w:r>
        <w:br/>
        <w:t xml:space="preserve">Ein Qualitätsziel im Rahmen der Behandlung der Hochrisikogruppe „Patientinnen und Patienten mit hüftgelenknaher Fraktur“ sollte es sein, die Rate an thromboembolischen Komplikationen durch geeignete medikamentöse und physikalische Maßnahmen so gering wie möglich zu halten. Die Wirksamkeit der medikamentösen Thromboseprophylaxe ist besonders für die Gabe von Heparinen (unfraktioniertes Heparin und niedermolekulares Heparin) gut belegt (SIGN 2014). </w:t>
      </w:r>
      <w:r>
        <w:br/>
        <w:t xml:space="preserve"> </w:t>
      </w:r>
      <w:r>
        <w:br/>
      </w:r>
      <w:del w:id="1199" w:author="IQTIG" w:date="2020-04-28T19:39:00Z">
        <w:r w:rsidR="00F41129">
          <w:delText xml:space="preserve">Weitere Komplikationen: </w:delText>
        </w:r>
        <w:r w:rsidR="00F41129">
          <w:br/>
          <w:delText xml:space="preserve"> </w:delText>
        </w:r>
        <w:r w:rsidR="00F41129">
          <w:br/>
        </w:r>
      </w:del>
      <w:r>
        <w:t>Eine schwedische Fallstudie sah bei 24,3 % von 225 über 65-jährigen Patientinnen und Patienten eine bis zu 48 Stunden andauernde postoperative Verwirrtheit (Duppils und Wikblad 2000).</w:t>
      </w:r>
    </w:p>
    <w:p w14:paraId="3E628E1F" w14:textId="77777777" w:rsidR="00407995" w:rsidRDefault="00407995">
      <w:pPr>
        <w:sectPr w:rsidR="00407995" w:rsidSect="000A377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65F30A75" w14:textId="77777777" w:rsidR="000F0644" w:rsidRDefault="00784CD0" w:rsidP="00447106">
      <w:pPr>
        <w:pStyle w:val="Absatzberschriftebene2nurinNavigation"/>
      </w:pPr>
      <w:r>
        <w:lastRenderedPageBreak/>
        <w:t>Verwendete Datenfelder</w:t>
      </w:r>
    </w:p>
    <w:p w14:paraId="1600E629" w14:textId="77777777" w:rsidR="009C67A0" w:rsidRDefault="009C67A0">
      <w:pPr>
        <w:rPr>
          <w:del w:id="1200" w:author="IQTIG" w:date="2020-04-28T19:39:00Z"/>
        </w:rPr>
        <w:sectPr w:rsidR="009C67A0" w:rsidSect="000A377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3B8A6FE3" w14:textId="77777777" w:rsidR="000F0644" w:rsidRDefault="00F41129" w:rsidP="00447106">
      <w:pPr>
        <w:pStyle w:val="Absatzberschriftebene2nurinNavigation"/>
        <w:rPr>
          <w:del w:id="1201" w:author="IQTIG" w:date="2020-04-28T19:39:00Z"/>
        </w:rPr>
      </w:pPr>
      <w:del w:id="1202" w:author="IQTIG" w:date="2020-04-28T19:39:00Z">
        <w:r>
          <w:delText>Verwendete Datenfelder</w:delText>
        </w:r>
      </w:del>
    </w:p>
    <w:p w14:paraId="37E52A7B" w14:textId="28C601B3" w:rsidR="001046CA" w:rsidRPr="00840C92" w:rsidRDefault="00784CD0" w:rsidP="000361A4">
      <w:r w:rsidRPr="000361A4">
        <w:t xml:space="preserve">Datenbasis: Spezifikation </w:t>
      </w:r>
      <w:del w:id="1203" w:author="IQTIG" w:date="2020-04-28T19:39:00Z">
        <w:r w:rsidR="00F41129">
          <w:delText>2018</w:delText>
        </w:r>
      </w:del>
      <w:ins w:id="1204"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54AA3D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D9B93D0" w14:textId="77777777" w:rsidR="000F0644" w:rsidRPr="009E2B0C" w:rsidRDefault="00784CD0" w:rsidP="000361A4">
            <w:pPr>
              <w:pStyle w:val="Tabellenkopf"/>
            </w:pPr>
            <w:r>
              <w:t>Item</w:t>
            </w:r>
          </w:p>
        </w:tc>
        <w:tc>
          <w:tcPr>
            <w:tcW w:w="1075" w:type="pct"/>
          </w:tcPr>
          <w:p w14:paraId="04827852" w14:textId="77777777" w:rsidR="000F0644" w:rsidRPr="009E2B0C" w:rsidRDefault="00784CD0" w:rsidP="000361A4">
            <w:pPr>
              <w:pStyle w:val="Tabellenkopf"/>
            </w:pPr>
            <w:r>
              <w:t>Bezeichnung</w:t>
            </w:r>
          </w:p>
        </w:tc>
        <w:tc>
          <w:tcPr>
            <w:tcW w:w="326" w:type="pct"/>
          </w:tcPr>
          <w:p w14:paraId="1C4E88AE" w14:textId="77777777" w:rsidR="000F0644" w:rsidRPr="009E2B0C" w:rsidRDefault="00784CD0" w:rsidP="000361A4">
            <w:pPr>
              <w:pStyle w:val="Tabellenkopf"/>
            </w:pPr>
            <w:r>
              <w:t>M/K</w:t>
            </w:r>
          </w:p>
        </w:tc>
        <w:tc>
          <w:tcPr>
            <w:tcW w:w="1646" w:type="pct"/>
          </w:tcPr>
          <w:p w14:paraId="0BDE391B" w14:textId="77777777" w:rsidR="000F0644" w:rsidRPr="009E2B0C" w:rsidRDefault="00784CD0" w:rsidP="000361A4">
            <w:pPr>
              <w:pStyle w:val="Tabellenkopf"/>
            </w:pPr>
            <w:r>
              <w:t>Schlüssel/Formel</w:t>
            </w:r>
          </w:p>
        </w:tc>
        <w:tc>
          <w:tcPr>
            <w:tcW w:w="1328" w:type="pct"/>
          </w:tcPr>
          <w:p w14:paraId="674175A2" w14:textId="77777777" w:rsidR="000F0644" w:rsidRPr="009E2B0C" w:rsidRDefault="00784CD0" w:rsidP="000361A4">
            <w:pPr>
              <w:pStyle w:val="Tabellenkopf"/>
            </w:pPr>
            <w:r>
              <w:t xml:space="preserve">Feldname  </w:t>
            </w:r>
          </w:p>
        </w:tc>
      </w:tr>
      <w:tr w:rsidR="00275B01" w:rsidRPr="00743DF3" w14:paraId="7917AC3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7D3139" w14:textId="77777777" w:rsidR="000F0644" w:rsidRPr="00743DF3" w:rsidRDefault="00784CD0" w:rsidP="000361A4">
            <w:pPr>
              <w:pStyle w:val="Tabellentext"/>
            </w:pPr>
            <w:r>
              <w:t>10:B</w:t>
            </w:r>
          </w:p>
        </w:tc>
        <w:tc>
          <w:tcPr>
            <w:tcW w:w="1075" w:type="pct"/>
          </w:tcPr>
          <w:p w14:paraId="7CD62CAC" w14:textId="77777777" w:rsidR="000F0644" w:rsidRPr="00743DF3" w:rsidRDefault="00784CD0" w:rsidP="000361A4">
            <w:pPr>
              <w:pStyle w:val="Tabellentext"/>
            </w:pPr>
            <w:r>
              <w:t>Geschlecht</w:t>
            </w:r>
          </w:p>
        </w:tc>
        <w:tc>
          <w:tcPr>
            <w:tcW w:w="326" w:type="pct"/>
          </w:tcPr>
          <w:p w14:paraId="3F7CC1F0" w14:textId="77777777" w:rsidR="000F0644" w:rsidRPr="00743DF3" w:rsidRDefault="00784CD0" w:rsidP="000361A4">
            <w:pPr>
              <w:pStyle w:val="Tabellentext"/>
            </w:pPr>
            <w:r>
              <w:t>M</w:t>
            </w:r>
          </w:p>
        </w:tc>
        <w:tc>
          <w:tcPr>
            <w:tcW w:w="1646" w:type="pct"/>
          </w:tcPr>
          <w:p w14:paraId="3028ECFB" w14:textId="77777777" w:rsidR="000F0644" w:rsidRPr="00743DF3" w:rsidRDefault="00784CD0" w:rsidP="00177070">
            <w:pPr>
              <w:pStyle w:val="Tabellentext"/>
              <w:ind w:left="453" w:hanging="340"/>
            </w:pPr>
            <w:r>
              <w:t>1 =</w:t>
            </w:r>
            <w:r>
              <w:tab/>
              <w:t>männlich</w:t>
            </w:r>
          </w:p>
          <w:p w14:paraId="2D181607" w14:textId="77777777" w:rsidR="000F0644" w:rsidRPr="00743DF3" w:rsidRDefault="00784CD0" w:rsidP="00177070">
            <w:pPr>
              <w:pStyle w:val="Tabellentext"/>
              <w:ind w:left="453" w:hanging="340"/>
            </w:pPr>
            <w:r>
              <w:t>2 =</w:t>
            </w:r>
            <w:r>
              <w:tab/>
              <w:t>weiblich</w:t>
            </w:r>
          </w:p>
          <w:p w14:paraId="1011D0E7" w14:textId="77777777" w:rsidR="000F0644" w:rsidRPr="00743DF3" w:rsidRDefault="00784CD0" w:rsidP="00177070">
            <w:pPr>
              <w:pStyle w:val="Tabellentext"/>
              <w:ind w:left="453" w:hanging="340"/>
            </w:pPr>
            <w:r>
              <w:t>8 =</w:t>
            </w:r>
            <w:r>
              <w:tab/>
              <w:t>unbestimmt</w:t>
            </w:r>
          </w:p>
        </w:tc>
        <w:tc>
          <w:tcPr>
            <w:tcW w:w="1328" w:type="pct"/>
          </w:tcPr>
          <w:p w14:paraId="1687F6E7" w14:textId="77777777" w:rsidR="000F0644" w:rsidRPr="00743DF3" w:rsidRDefault="00784CD0" w:rsidP="000361A4">
            <w:pPr>
              <w:pStyle w:val="Tabellentext"/>
            </w:pPr>
            <w:r>
              <w:t>GESCHLECHT</w:t>
            </w:r>
          </w:p>
        </w:tc>
      </w:tr>
      <w:tr w:rsidR="00275B01" w:rsidRPr="00743DF3" w14:paraId="502165EE" w14:textId="77777777" w:rsidTr="00133FB8">
        <w:trPr>
          <w:cnfStyle w:val="000000010000" w:firstRow="0" w:lastRow="0" w:firstColumn="0" w:lastColumn="0" w:oddVBand="0" w:evenVBand="0" w:oddHBand="0" w:evenHBand="1" w:firstRowFirstColumn="0" w:firstRowLastColumn="0" w:lastRowFirstColumn="0" w:lastRowLastColumn="0"/>
          <w:trHeight w:val="409"/>
          <w:del w:id="1205" w:author="IQTIG" w:date="2020-04-28T19:39:00Z"/>
        </w:trPr>
        <w:tc>
          <w:tcPr>
            <w:tcW w:w="626" w:type="pct"/>
          </w:tcPr>
          <w:p w14:paraId="4F3BEE38" w14:textId="77777777" w:rsidR="000F0644" w:rsidRPr="00743DF3" w:rsidRDefault="00F41129" w:rsidP="000361A4">
            <w:pPr>
              <w:pStyle w:val="Tabellentext"/>
              <w:rPr>
                <w:del w:id="1206" w:author="IQTIG" w:date="2020-04-28T19:39:00Z"/>
              </w:rPr>
            </w:pPr>
            <w:del w:id="1207" w:author="IQTIG" w:date="2020-04-28T19:39:00Z">
              <w:r>
                <w:delText>11:B</w:delText>
              </w:r>
            </w:del>
          </w:p>
        </w:tc>
        <w:tc>
          <w:tcPr>
            <w:tcW w:w="1075" w:type="pct"/>
          </w:tcPr>
          <w:p w14:paraId="492EAB0B" w14:textId="77777777" w:rsidR="000F0644" w:rsidRPr="00743DF3" w:rsidRDefault="00F41129" w:rsidP="000361A4">
            <w:pPr>
              <w:pStyle w:val="Tabellentext"/>
              <w:rPr>
                <w:del w:id="1208" w:author="IQTIG" w:date="2020-04-28T19:39:00Z"/>
              </w:rPr>
            </w:pPr>
            <w:del w:id="1209" w:author="IQTIG" w:date="2020-04-28T19:39:00Z">
              <w:r>
                <w:delText>vorbestehende Koxarthrose</w:delText>
              </w:r>
            </w:del>
          </w:p>
        </w:tc>
        <w:tc>
          <w:tcPr>
            <w:tcW w:w="326" w:type="pct"/>
          </w:tcPr>
          <w:p w14:paraId="1E649087" w14:textId="77777777" w:rsidR="000F0644" w:rsidRPr="00743DF3" w:rsidRDefault="00F41129" w:rsidP="000361A4">
            <w:pPr>
              <w:pStyle w:val="Tabellentext"/>
              <w:rPr>
                <w:del w:id="1210" w:author="IQTIG" w:date="2020-04-28T19:39:00Z"/>
              </w:rPr>
            </w:pPr>
            <w:del w:id="1211" w:author="IQTIG" w:date="2020-04-28T19:39:00Z">
              <w:r>
                <w:delText>M</w:delText>
              </w:r>
            </w:del>
          </w:p>
        </w:tc>
        <w:tc>
          <w:tcPr>
            <w:tcW w:w="1646" w:type="pct"/>
          </w:tcPr>
          <w:p w14:paraId="1309421E" w14:textId="77777777" w:rsidR="000F0644" w:rsidRPr="00743DF3" w:rsidRDefault="00F41129" w:rsidP="00177070">
            <w:pPr>
              <w:pStyle w:val="Tabellentext"/>
              <w:ind w:left="453" w:hanging="340"/>
              <w:rPr>
                <w:del w:id="1212" w:author="IQTIG" w:date="2020-04-28T19:39:00Z"/>
              </w:rPr>
            </w:pPr>
            <w:del w:id="1213" w:author="IQTIG" w:date="2020-04-28T19:39:00Z">
              <w:r>
                <w:delText>0 =</w:delText>
              </w:r>
              <w:r>
                <w:tab/>
                <w:delText>nein</w:delText>
              </w:r>
            </w:del>
          </w:p>
          <w:p w14:paraId="653A3FC7" w14:textId="77777777" w:rsidR="000F0644" w:rsidRPr="00743DF3" w:rsidRDefault="00F41129" w:rsidP="00177070">
            <w:pPr>
              <w:pStyle w:val="Tabellentext"/>
              <w:ind w:left="453" w:hanging="340"/>
              <w:rPr>
                <w:del w:id="1214" w:author="IQTIG" w:date="2020-04-28T19:39:00Z"/>
              </w:rPr>
            </w:pPr>
            <w:del w:id="1215" w:author="IQTIG" w:date="2020-04-28T19:39:00Z">
              <w:r>
                <w:delText>1 =</w:delText>
              </w:r>
              <w:r>
                <w:tab/>
                <w:delText>ja</w:delText>
              </w:r>
            </w:del>
          </w:p>
        </w:tc>
        <w:tc>
          <w:tcPr>
            <w:tcW w:w="1328" w:type="pct"/>
          </w:tcPr>
          <w:p w14:paraId="06ADAF0E" w14:textId="77777777" w:rsidR="000F0644" w:rsidRPr="00743DF3" w:rsidRDefault="00F41129" w:rsidP="000361A4">
            <w:pPr>
              <w:pStyle w:val="Tabellentext"/>
              <w:rPr>
                <w:del w:id="1216" w:author="IQTIG" w:date="2020-04-28T19:39:00Z"/>
              </w:rPr>
            </w:pPr>
            <w:del w:id="1217" w:author="IQTIG" w:date="2020-04-28T19:39:00Z">
              <w:r>
                <w:delText>COXARTHROSE</w:delText>
              </w:r>
            </w:del>
          </w:p>
        </w:tc>
      </w:tr>
      <w:tr w:rsidR="00275B01" w:rsidRPr="00743DF3" w14:paraId="5E526266" w14:textId="77777777" w:rsidTr="00133FB8">
        <w:trPr>
          <w:cnfStyle w:val="000000100000" w:firstRow="0" w:lastRow="0" w:firstColumn="0" w:lastColumn="0" w:oddVBand="0" w:evenVBand="0" w:oddHBand="1" w:evenHBand="0" w:firstRowFirstColumn="0" w:firstRowLastColumn="0" w:lastRowFirstColumn="0" w:lastRowLastColumn="0"/>
          <w:trHeight w:val="409"/>
          <w:del w:id="1218" w:author="IQTIG" w:date="2020-04-28T19:39:00Z"/>
        </w:trPr>
        <w:tc>
          <w:tcPr>
            <w:tcW w:w="626" w:type="pct"/>
          </w:tcPr>
          <w:p w14:paraId="2C503DFE" w14:textId="77777777" w:rsidR="000F0644" w:rsidRPr="00743DF3" w:rsidRDefault="00F41129" w:rsidP="000361A4">
            <w:pPr>
              <w:pStyle w:val="Tabellentext"/>
              <w:rPr>
                <w:del w:id="1219" w:author="IQTIG" w:date="2020-04-28T19:39:00Z"/>
              </w:rPr>
            </w:pPr>
            <w:del w:id="1220" w:author="IQTIG" w:date="2020-04-28T19:39:00Z">
              <w:r>
                <w:delText>15:B</w:delText>
              </w:r>
            </w:del>
          </w:p>
        </w:tc>
        <w:tc>
          <w:tcPr>
            <w:tcW w:w="1075" w:type="pct"/>
          </w:tcPr>
          <w:p w14:paraId="1D670DA5" w14:textId="77777777" w:rsidR="000F0644" w:rsidRPr="00743DF3" w:rsidRDefault="00F41129" w:rsidP="000361A4">
            <w:pPr>
              <w:pStyle w:val="Tabellentext"/>
              <w:rPr>
                <w:del w:id="1221" w:author="IQTIG" w:date="2020-04-28T19:39:00Z"/>
              </w:rPr>
            </w:pPr>
            <w:del w:id="1222" w:author="IQTIG" w:date="2020-04-28T19:39:00Z">
              <w:r>
                <w:delText>Frakturlokalisation</w:delText>
              </w:r>
            </w:del>
          </w:p>
        </w:tc>
        <w:tc>
          <w:tcPr>
            <w:tcW w:w="326" w:type="pct"/>
          </w:tcPr>
          <w:p w14:paraId="15833AA7" w14:textId="77777777" w:rsidR="000F0644" w:rsidRPr="00743DF3" w:rsidRDefault="00F41129" w:rsidP="000361A4">
            <w:pPr>
              <w:pStyle w:val="Tabellentext"/>
              <w:rPr>
                <w:del w:id="1223" w:author="IQTIG" w:date="2020-04-28T19:39:00Z"/>
              </w:rPr>
            </w:pPr>
            <w:del w:id="1224" w:author="IQTIG" w:date="2020-04-28T19:39:00Z">
              <w:r>
                <w:delText>M</w:delText>
              </w:r>
            </w:del>
          </w:p>
        </w:tc>
        <w:tc>
          <w:tcPr>
            <w:tcW w:w="1646" w:type="pct"/>
          </w:tcPr>
          <w:p w14:paraId="666DC59F" w14:textId="77777777" w:rsidR="000F0644" w:rsidRPr="00743DF3" w:rsidRDefault="00F41129" w:rsidP="00177070">
            <w:pPr>
              <w:pStyle w:val="Tabellentext"/>
              <w:ind w:left="453" w:hanging="340"/>
              <w:rPr>
                <w:del w:id="1225" w:author="IQTIG" w:date="2020-04-28T19:39:00Z"/>
              </w:rPr>
            </w:pPr>
            <w:del w:id="1226" w:author="IQTIG" w:date="2020-04-28T19:39:00Z">
              <w:r>
                <w:delText>1 =</w:delText>
              </w:r>
              <w:r>
                <w:tab/>
                <w:delText>medial</w:delText>
              </w:r>
            </w:del>
          </w:p>
          <w:p w14:paraId="1C43645E" w14:textId="77777777" w:rsidR="000F0644" w:rsidRPr="00743DF3" w:rsidRDefault="00F41129" w:rsidP="00177070">
            <w:pPr>
              <w:pStyle w:val="Tabellentext"/>
              <w:ind w:left="453" w:hanging="340"/>
              <w:rPr>
                <w:del w:id="1227" w:author="IQTIG" w:date="2020-04-28T19:39:00Z"/>
              </w:rPr>
            </w:pPr>
            <w:del w:id="1228" w:author="IQTIG" w:date="2020-04-28T19:39:00Z">
              <w:r>
                <w:delText>2 =</w:delText>
              </w:r>
              <w:r>
                <w:tab/>
                <w:delText>lateral</w:delText>
              </w:r>
            </w:del>
          </w:p>
          <w:p w14:paraId="606E2A6F" w14:textId="77777777" w:rsidR="000F0644" w:rsidRPr="00743DF3" w:rsidRDefault="00F41129" w:rsidP="00177070">
            <w:pPr>
              <w:pStyle w:val="Tabellentext"/>
              <w:ind w:left="453" w:hanging="340"/>
              <w:rPr>
                <w:del w:id="1229" w:author="IQTIG" w:date="2020-04-28T19:39:00Z"/>
              </w:rPr>
            </w:pPr>
            <w:del w:id="1230" w:author="IQTIG" w:date="2020-04-28T19:39:00Z">
              <w:r>
                <w:delText>3 =</w:delText>
              </w:r>
              <w:r>
                <w:tab/>
                <w:delText>pertrochantär</w:delText>
              </w:r>
            </w:del>
          </w:p>
          <w:p w14:paraId="7D5EDEAE" w14:textId="77777777" w:rsidR="000F0644" w:rsidRPr="00743DF3" w:rsidRDefault="00F41129" w:rsidP="00177070">
            <w:pPr>
              <w:pStyle w:val="Tabellentext"/>
              <w:ind w:left="453" w:hanging="340"/>
              <w:rPr>
                <w:del w:id="1231" w:author="IQTIG" w:date="2020-04-28T19:39:00Z"/>
              </w:rPr>
            </w:pPr>
            <w:del w:id="1232" w:author="IQTIG" w:date="2020-04-28T19:39:00Z">
              <w:r>
                <w:delText>9 =</w:delText>
              </w:r>
              <w:r>
                <w:tab/>
                <w:delText>sonstige</w:delText>
              </w:r>
            </w:del>
          </w:p>
        </w:tc>
        <w:tc>
          <w:tcPr>
            <w:tcW w:w="1328" w:type="pct"/>
          </w:tcPr>
          <w:p w14:paraId="3B91AACE" w14:textId="77777777" w:rsidR="000F0644" w:rsidRPr="00743DF3" w:rsidRDefault="00F41129" w:rsidP="000361A4">
            <w:pPr>
              <w:pStyle w:val="Tabellentext"/>
              <w:rPr>
                <w:del w:id="1233" w:author="IQTIG" w:date="2020-04-28T19:39:00Z"/>
              </w:rPr>
            </w:pPr>
            <w:del w:id="1234" w:author="IQTIG" w:date="2020-04-28T19:39:00Z">
              <w:r>
                <w:delText>FRAKTURLOKAL</w:delText>
              </w:r>
            </w:del>
          </w:p>
        </w:tc>
      </w:tr>
      <w:tr w:rsidR="00275B01" w:rsidRPr="00743DF3" w14:paraId="372B6119" w14:textId="77777777" w:rsidTr="00133FB8">
        <w:trPr>
          <w:cnfStyle w:val="000000010000" w:firstRow="0" w:lastRow="0" w:firstColumn="0" w:lastColumn="0" w:oddVBand="0" w:evenVBand="0" w:oddHBand="0" w:evenHBand="1" w:firstRowFirstColumn="0" w:firstRowLastColumn="0" w:lastRowFirstColumn="0" w:lastRowLastColumn="0"/>
          <w:trHeight w:val="409"/>
          <w:del w:id="1235" w:author="IQTIG" w:date="2020-04-28T19:39:00Z"/>
        </w:trPr>
        <w:tc>
          <w:tcPr>
            <w:tcW w:w="626" w:type="pct"/>
          </w:tcPr>
          <w:p w14:paraId="1995BA6C" w14:textId="77777777" w:rsidR="000F0644" w:rsidRPr="00743DF3" w:rsidRDefault="00F41129" w:rsidP="000361A4">
            <w:pPr>
              <w:pStyle w:val="Tabellentext"/>
              <w:rPr>
                <w:del w:id="1236" w:author="IQTIG" w:date="2020-04-28T19:39:00Z"/>
              </w:rPr>
            </w:pPr>
            <w:del w:id="1237" w:author="IQTIG" w:date="2020-04-28T19:39:00Z">
              <w:r>
                <w:delText>18.1:B</w:delText>
              </w:r>
            </w:del>
          </w:p>
        </w:tc>
        <w:tc>
          <w:tcPr>
            <w:tcW w:w="1075" w:type="pct"/>
          </w:tcPr>
          <w:p w14:paraId="201D9322" w14:textId="77777777" w:rsidR="000F0644" w:rsidRPr="00743DF3" w:rsidRDefault="00F41129" w:rsidP="000361A4">
            <w:pPr>
              <w:pStyle w:val="Tabellentext"/>
              <w:rPr>
                <w:del w:id="1238" w:author="IQTIG" w:date="2020-04-28T19:39:00Z"/>
              </w:rPr>
            </w:pPr>
            <w:del w:id="1239" w:author="IQTIG" w:date="2020-04-28T19:39:00Z">
              <w:r>
                <w:delText>Vitamin-K-Antagonisten</w:delText>
              </w:r>
            </w:del>
          </w:p>
        </w:tc>
        <w:tc>
          <w:tcPr>
            <w:tcW w:w="326" w:type="pct"/>
          </w:tcPr>
          <w:p w14:paraId="29A24749" w14:textId="77777777" w:rsidR="000F0644" w:rsidRPr="00743DF3" w:rsidRDefault="00F41129" w:rsidP="000361A4">
            <w:pPr>
              <w:pStyle w:val="Tabellentext"/>
              <w:rPr>
                <w:del w:id="1240" w:author="IQTIG" w:date="2020-04-28T19:39:00Z"/>
              </w:rPr>
            </w:pPr>
            <w:del w:id="1241" w:author="IQTIG" w:date="2020-04-28T19:39:00Z">
              <w:r>
                <w:delText>K</w:delText>
              </w:r>
            </w:del>
          </w:p>
        </w:tc>
        <w:tc>
          <w:tcPr>
            <w:tcW w:w="1646" w:type="pct"/>
          </w:tcPr>
          <w:p w14:paraId="51957D61" w14:textId="77777777" w:rsidR="000F0644" w:rsidRPr="00743DF3" w:rsidRDefault="00F41129" w:rsidP="00177070">
            <w:pPr>
              <w:pStyle w:val="Tabellentext"/>
              <w:ind w:left="453" w:hanging="340"/>
              <w:rPr>
                <w:del w:id="1242" w:author="IQTIG" w:date="2020-04-28T19:39:00Z"/>
              </w:rPr>
            </w:pPr>
            <w:del w:id="1243" w:author="IQTIG" w:date="2020-04-28T19:39:00Z">
              <w:r>
                <w:delText>1 =</w:delText>
              </w:r>
              <w:r>
                <w:tab/>
                <w:delText>ja</w:delText>
              </w:r>
            </w:del>
          </w:p>
        </w:tc>
        <w:tc>
          <w:tcPr>
            <w:tcW w:w="1328" w:type="pct"/>
          </w:tcPr>
          <w:p w14:paraId="6EF7E57A" w14:textId="77777777" w:rsidR="000F0644" w:rsidRPr="00743DF3" w:rsidRDefault="00F41129" w:rsidP="000361A4">
            <w:pPr>
              <w:pStyle w:val="Tabellentext"/>
              <w:rPr>
                <w:del w:id="1244" w:author="IQTIG" w:date="2020-04-28T19:39:00Z"/>
              </w:rPr>
            </w:pPr>
            <w:del w:id="1245" w:author="IQTIG" w:date="2020-04-28T19:39:00Z">
              <w:r>
                <w:delText>ARTMEDVITKANT</w:delText>
              </w:r>
            </w:del>
          </w:p>
        </w:tc>
      </w:tr>
      <w:tr w:rsidR="00275B01" w:rsidRPr="00743DF3" w14:paraId="586656E2" w14:textId="77777777" w:rsidTr="00133FB8">
        <w:trPr>
          <w:cnfStyle w:val="000000100000" w:firstRow="0" w:lastRow="0" w:firstColumn="0" w:lastColumn="0" w:oddVBand="0" w:evenVBand="0" w:oddHBand="1" w:evenHBand="0" w:firstRowFirstColumn="0" w:firstRowLastColumn="0" w:lastRowFirstColumn="0" w:lastRowLastColumn="0"/>
          <w:trHeight w:val="409"/>
          <w:del w:id="1246" w:author="IQTIG" w:date="2020-04-28T19:39:00Z"/>
        </w:trPr>
        <w:tc>
          <w:tcPr>
            <w:tcW w:w="626" w:type="pct"/>
          </w:tcPr>
          <w:p w14:paraId="1638C597" w14:textId="77777777" w:rsidR="000F0644" w:rsidRPr="00743DF3" w:rsidRDefault="00F41129" w:rsidP="000361A4">
            <w:pPr>
              <w:pStyle w:val="Tabellentext"/>
              <w:rPr>
                <w:del w:id="1247" w:author="IQTIG" w:date="2020-04-28T19:39:00Z"/>
              </w:rPr>
            </w:pPr>
            <w:del w:id="1248" w:author="IQTIG" w:date="2020-04-28T19:39:00Z">
              <w:r>
                <w:delText>18.2:B</w:delText>
              </w:r>
            </w:del>
          </w:p>
        </w:tc>
        <w:tc>
          <w:tcPr>
            <w:tcW w:w="1075" w:type="pct"/>
          </w:tcPr>
          <w:p w14:paraId="1B00EC9A" w14:textId="77777777" w:rsidR="000F0644" w:rsidRPr="00743DF3" w:rsidRDefault="00F41129" w:rsidP="000361A4">
            <w:pPr>
              <w:pStyle w:val="Tabellentext"/>
              <w:rPr>
                <w:del w:id="1249" w:author="IQTIG" w:date="2020-04-28T19:39:00Z"/>
              </w:rPr>
            </w:pPr>
            <w:del w:id="1250" w:author="IQTIG" w:date="2020-04-28T19:39:00Z">
              <w:r>
                <w:delText>Thrombozytenaggregationshemmer</w:delText>
              </w:r>
            </w:del>
          </w:p>
        </w:tc>
        <w:tc>
          <w:tcPr>
            <w:tcW w:w="326" w:type="pct"/>
          </w:tcPr>
          <w:p w14:paraId="0D819302" w14:textId="77777777" w:rsidR="000F0644" w:rsidRPr="00743DF3" w:rsidRDefault="00F41129" w:rsidP="000361A4">
            <w:pPr>
              <w:pStyle w:val="Tabellentext"/>
              <w:rPr>
                <w:del w:id="1251" w:author="IQTIG" w:date="2020-04-28T19:39:00Z"/>
              </w:rPr>
            </w:pPr>
            <w:del w:id="1252" w:author="IQTIG" w:date="2020-04-28T19:39:00Z">
              <w:r>
                <w:delText>K</w:delText>
              </w:r>
            </w:del>
          </w:p>
        </w:tc>
        <w:tc>
          <w:tcPr>
            <w:tcW w:w="1646" w:type="pct"/>
          </w:tcPr>
          <w:p w14:paraId="3EF17D02" w14:textId="77777777" w:rsidR="000F0644" w:rsidRPr="00743DF3" w:rsidRDefault="00F41129" w:rsidP="00177070">
            <w:pPr>
              <w:pStyle w:val="Tabellentext"/>
              <w:ind w:left="453" w:hanging="340"/>
              <w:rPr>
                <w:del w:id="1253" w:author="IQTIG" w:date="2020-04-28T19:39:00Z"/>
              </w:rPr>
            </w:pPr>
            <w:del w:id="1254" w:author="IQTIG" w:date="2020-04-28T19:39:00Z">
              <w:r>
                <w:delText>1 =</w:delText>
              </w:r>
              <w:r>
                <w:tab/>
                <w:delText>ja</w:delText>
              </w:r>
            </w:del>
          </w:p>
        </w:tc>
        <w:tc>
          <w:tcPr>
            <w:tcW w:w="1328" w:type="pct"/>
          </w:tcPr>
          <w:p w14:paraId="515581EE" w14:textId="77777777" w:rsidR="000F0644" w:rsidRPr="00743DF3" w:rsidRDefault="00F41129" w:rsidP="000361A4">
            <w:pPr>
              <w:pStyle w:val="Tabellentext"/>
              <w:rPr>
                <w:del w:id="1255" w:author="IQTIG" w:date="2020-04-28T19:39:00Z"/>
              </w:rPr>
            </w:pPr>
            <w:del w:id="1256" w:author="IQTIG" w:date="2020-04-28T19:39:00Z">
              <w:r>
                <w:delText>ARTMEDTHROMBAGGHEMM</w:delText>
              </w:r>
            </w:del>
          </w:p>
        </w:tc>
      </w:tr>
      <w:tr w:rsidR="00275B01" w:rsidRPr="00743DF3" w14:paraId="119DC360" w14:textId="77777777" w:rsidTr="00133FB8">
        <w:trPr>
          <w:cnfStyle w:val="000000010000" w:firstRow="0" w:lastRow="0" w:firstColumn="0" w:lastColumn="0" w:oddVBand="0" w:evenVBand="0" w:oddHBand="0" w:evenHBand="1" w:firstRowFirstColumn="0" w:firstRowLastColumn="0" w:lastRowFirstColumn="0" w:lastRowLastColumn="0"/>
          <w:trHeight w:val="409"/>
          <w:del w:id="1257" w:author="IQTIG" w:date="2020-04-28T19:39:00Z"/>
        </w:trPr>
        <w:tc>
          <w:tcPr>
            <w:tcW w:w="626" w:type="pct"/>
          </w:tcPr>
          <w:p w14:paraId="69200A9E" w14:textId="77777777" w:rsidR="000F0644" w:rsidRPr="00743DF3" w:rsidRDefault="00F41129" w:rsidP="000361A4">
            <w:pPr>
              <w:pStyle w:val="Tabellentext"/>
              <w:rPr>
                <w:del w:id="1258" w:author="IQTIG" w:date="2020-04-28T19:39:00Z"/>
              </w:rPr>
            </w:pPr>
            <w:del w:id="1259" w:author="IQTIG" w:date="2020-04-28T19:39:00Z">
              <w:r>
                <w:delText>18.3:B</w:delText>
              </w:r>
            </w:del>
          </w:p>
        </w:tc>
        <w:tc>
          <w:tcPr>
            <w:tcW w:w="1075" w:type="pct"/>
          </w:tcPr>
          <w:p w14:paraId="0D444C88" w14:textId="77777777" w:rsidR="000F0644" w:rsidRPr="00743DF3" w:rsidRDefault="00F41129" w:rsidP="000361A4">
            <w:pPr>
              <w:pStyle w:val="Tabellentext"/>
              <w:rPr>
                <w:del w:id="1260" w:author="IQTIG" w:date="2020-04-28T19:39:00Z"/>
              </w:rPr>
            </w:pPr>
            <w:del w:id="1261" w:author="IQTIG" w:date="2020-04-28T19:39:00Z">
              <w:r>
                <w:delText>DOAK/NOAK</w:delText>
              </w:r>
            </w:del>
          </w:p>
        </w:tc>
        <w:tc>
          <w:tcPr>
            <w:tcW w:w="326" w:type="pct"/>
          </w:tcPr>
          <w:p w14:paraId="1038BDEC" w14:textId="77777777" w:rsidR="000F0644" w:rsidRPr="00743DF3" w:rsidRDefault="00F41129" w:rsidP="000361A4">
            <w:pPr>
              <w:pStyle w:val="Tabellentext"/>
              <w:rPr>
                <w:del w:id="1262" w:author="IQTIG" w:date="2020-04-28T19:39:00Z"/>
              </w:rPr>
            </w:pPr>
            <w:del w:id="1263" w:author="IQTIG" w:date="2020-04-28T19:39:00Z">
              <w:r>
                <w:delText>K</w:delText>
              </w:r>
            </w:del>
          </w:p>
        </w:tc>
        <w:tc>
          <w:tcPr>
            <w:tcW w:w="1646" w:type="pct"/>
          </w:tcPr>
          <w:p w14:paraId="6BDAC945" w14:textId="77777777" w:rsidR="000F0644" w:rsidRPr="00743DF3" w:rsidRDefault="00F41129" w:rsidP="00177070">
            <w:pPr>
              <w:pStyle w:val="Tabellentext"/>
              <w:ind w:left="453" w:hanging="340"/>
              <w:rPr>
                <w:del w:id="1264" w:author="IQTIG" w:date="2020-04-28T19:39:00Z"/>
              </w:rPr>
            </w:pPr>
            <w:del w:id="1265" w:author="IQTIG" w:date="2020-04-28T19:39:00Z">
              <w:r>
                <w:delText>1 =</w:delText>
              </w:r>
              <w:r>
                <w:tab/>
                <w:delText>ja</w:delText>
              </w:r>
            </w:del>
          </w:p>
        </w:tc>
        <w:tc>
          <w:tcPr>
            <w:tcW w:w="1328" w:type="pct"/>
          </w:tcPr>
          <w:p w14:paraId="4368414B" w14:textId="77777777" w:rsidR="000F0644" w:rsidRPr="00743DF3" w:rsidRDefault="00F41129" w:rsidP="000361A4">
            <w:pPr>
              <w:pStyle w:val="Tabellentext"/>
              <w:rPr>
                <w:del w:id="1266" w:author="IQTIG" w:date="2020-04-28T19:39:00Z"/>
              </w:rPr>
            </w:pPr>
            <w:del w:id="1267" w:author="IQTIG" w:date="2020-04-28T19:39:00Z">
              <w:r>
                <w:delText>ARTMEDDOAKNOAK</w:delText>
              </w:r>
            </w:del>
          </w:p>
        </w:tc>
      </w:tr>
      <w:tr w:rsidR="00275B01" w:rsidRPr="00743DF3" w14:paraId="35CEEE1B" w14:textId="77777777" w:rsidTr="00133FB8">
        <w:trPr>
          <w:cnfStyle w:val="000000100000" w:firstRow="0" w:lastRow="0" w:firstColumn="0" w:lastColumn="0" w:oddVBand="0" w:evenVBand="0" w:oddHBand="1" w:evenHBand="0" w:firstRowFirstColumn="0" w:firstRowLastColumn="0" w:lastRowFirstColumn="0" w:lastRowLastColumn="0"/>
          <w:trHeight w:val="409"/>
          <w:del w:id="1268" w:author="IQTIG" w:date="2020-04-28T19:39:00Z"/>
        </w:trPr>
        <w:tc>
          <w:tcPr>
            <w:tcW w:w="626" w:type="pct"/>
          </w:tcPr>
          <w:p w14:paraId="6C5CE747" w14:textId="77777777" w:rsidR="000F0644" w:rsidRPr="00743DF3" w:rsidRDefault="00F41129" w:rsidP="000361A4">
            <w:pPr>
              <w:pStyle w:val="Tabellentext"/>
              <w:rPr>
                <w:del w:id="1269" w:author="IQTIG" w:date="2020-04-28T19:39:00Z"/>
              </w:rPr>
            </w:pPr>
            <w:del w:id="1270" w:author="IQTIG" w:date="2020-04-28T19:39:00Z">
              <w:r>
                <w:delText>18.4:B</w:delText>
              </w:r>
            </w:del>
          </w:p>
        </w:tc>
        <w:tc>
          <w:tcPr>
            <w:tcW w:w="1075" w:type="pct"/>
          </w:tcPr>
          <w:p w14:paraId="432191D8" w14:textId="77777777" w:rsidR="000F0644" w:rsidRPr="00743DF3" w:rsidRDefault="00F41129" w:rsidP="000361A4">
            <w:pPr>
              <w:pStyle w:val="Tabellentext"/>
              <w:rPr>
                <w:del w:id="1271" w:author="IQTIG" w:date="2020-04-28T19:39:00Z"/>
              </w:rPr>
            </w:pPr>
            <w:del w:id="1272" w:author="IQTIG" w:date="2020-04-28T19:39:00Z">
              <w:r>
                <w:delText>sonstige</w:delText>
              </w:r>
            </w:del>
          </w:p>
        </w:tc>
        <w:tc>
          <w:tcPr>
            <w:tcW w:w="326" w:type="pct"/>
          </w:tcPr>
          <w:p w14:paraId="79E4D977" w14:textId="77777777" w:rsidR="000F0644" w:rsidRPr="00743DF3" w:rsidRDefault="00F41129" w:rsidP="000361A4">
            <w:pPr>
              <w:pStyle w:val="Tabellentext"/>
              <w:rPr>
                <w:del w:id="1273" w:author="IQTIG" w:date="2020-04-28T19:39:00Z"/>
              </w:rPr>
            </w:pPr>
            <w:del w:id="1274" w:author="IQTIG" w:date="2020-04-28T19:39:00Z">
              <w:r>
                <w:delText>K</w:delText>
              </w:r>
            </w:del>
          </w:p>
        </w:tc>
        <w:tc>
          <w:tcPr>
            <w:tcW w:w="1646" w:type="pct"/>
          </w:tcPr>
          <w:p w14:paraId="5B77ADCE" w14:textId="77777777" w:rsidR="000F0644" w:rsidRPr="00743DF3" w:rsidRDefault="00F41129" w:rsidP="00177070">
            <w:pPr>
              <w:pStyle w:val="Tabellentext"/>
              <w:ind w:left="453" w:hanging="340"/>
              <w:rPr>
                <w:del w:id="1275" w:author="IQTIG" w:date="2020-04-28T19:39:00Z"/>
              </w:rPr>
            </w:pPr>
            <w:del w:id="1276" w:author="IQTIG" w:date="2020-04-28T19:39:00Z">
              <w:r>
                <w:delText>1 =</w:delText>
              </w:r>
              <w:r>
                <w:tab/>
                <w:delText>ja</w:delText>
              </w:r>
            </w:del>
          </w:p>
        </w:tc>
        <w:tc>
          <w:tcPr>
            <w:tcW w:w="1328" w:type="pct"/>
          </w:tcPr>
          <w:p w14:paraId="1953902E" w14:textId="77777777" w:rsidR="000F0644" w:rsidRPr="00743DF3" w:rsidRDefault="00F41129" w:rsidP="000361A4">
            <w:pPr>
              <w:pStyle w:val="Tabellentext"/>
              <w:rPr>
                <w:del w:id="1277" w:author="IQTIG" w:date="2020-04-28T19:39:00Z"/>
              </w:rPr>
            </w:pPr>
            <w:del w:id="1278" w:author="IQTIG" w:date="2020-04-28T19:39:00Z">
              <w:r>
                <w:delText>ARTMEDSONST</w:delText>
              </w:r>
            </w:del>
          </w:p>
        </w:tc>
      </w:tr>
      <w:tr w:rsidR="00275B01" w:rsidRPr="00743DF3" w14:paraId="242BB595" w14:textId="77777777" w:rsidTr="00133FB8">
        <w:trPr>
          <w:cnfStyle w:val="000000010000" w:firstRow="0" w:lastRow="0" w:firstColumn="0" w:lastColumn="0" w:oddVBand="0" w:evenVBand="0" w:oddHBand="0" w:evenHBand="1" w:firstRowFirstColumn="0" w:firstRowLastColumn="0" w:lastRowFirstColumn="0" w:lastRowLastColumn="0"/>
          <w:trHeight w:val="409"/>
          <w:del w:id="1279" w:author="IQTIG" w:date="2020-04-28T19:39:00Z"/>
        </w:trPr>
        <w:tc>
          <w:tcPr>
            <w:tcW w:w="626" w:type="pct"/>
          </w:tcPr>
          <w:p w14:paraId="5E9160E4" w14:textId="77777777" w:rsidR="000F0644" w:rsidRPr="00743DF3" w:rsidRDefault="00F41129" w:rsidP="000361A4">
            <w:pPr>
              <w:pStyle w:val="Tabellentext"/>
              <w:rPr>
                <w:del w:id="1280" w:author="IQTIG" w:date="2020-04-28T19:39:00Z"/>
              </w:rPr>
            </w:pPr>
            <w:del w:id="1281" w:author="IQTIG" w:date="2020-04-28T19:39:00Z">
              <w:r>
                <w:delText>19:B</w:delText>
              </w:r>
            </w:del>
          </w:p>
        </w:tc>
        <w:tc>
          <w:tcPr>
            <w:tcW w:w="1075" w:type="pct"/>
          </w:tcPr>
          <w:p w14:paraId="0A3EF7ED" w14:textId="77777777" w:rsidR="000F0644" w:rsidRPr="00743DF3" w:rsidRDefault="00F41129" w:rsidP="000361A4">
            <w:pPr>
              <w:pStyle w:val="Tabellentext"/>
              <w:rPr>
                <w:del w:id="1282" w:author="IQTIG" w:date="2020-04-28T19:39:00Z"/>
              </w:rPr>
            </w:pPr>
            <w:del w:id="1283" w:author="IQTIG" w:date="2020-04-28T19:39:00Z">
              <w:r>
                <w:delText>Gehstrecke (bei Aufnahme oder vor der Fraktur)</w:delText>
              </w:r>
            </w:del>
          </w:p>
        </w:tc>
        <w:tc>
          <w:tcPr>
            <w:tcW w:w="326" w:type="pct"/>
          </w:tcPr>
          <w:p w14:paraId="2CBA048F" w14:textId="77777777" w:rsidR="000F0644" w:rsidRPr="00743DF3" w:rsidRDefault="00F41129" w:rsidP="000361A4">
            <w:pPr>
              <w:pStyle w:val="Tabellentext"/>
              <w:rPr>
                <w:del w:id="1284" w:author="IQTIG" w:date="2020-04-28T19:39:00Z"/>
              </w:rPr>
            </w:pPr>
            <w:del w:id="1285" w:author="IQTIG" w:date="2020-04-28T19:39:00Z">
              <w:r>
                <w:delText>M</w:delText>
              </w:r>
            </w:del>
          </w:p>
        </w:tc>
        <w:tc>
          <w:tcPr>
            <w:tcW w:w="1646" w:type="pct"/>
          </w:tcPr>
          <w:p w14:paraId="774DA408" w14:textId="77777777" w:rsidR="000F0644" w:rsidRPr="00743DF3" w:rsidRDefault="00F41129" w:rsidP="00177070">
            <w:pPr>
              <w:pStyle w:val="Tabellentext"/>
              <w:ind w:left="453" w:hanging="340"/>
              <w:rPr>
                <w:del w:id="1286" w:author="IQTIG" w:date="2020-04-28T19:39:00Z"/>
              </w:rPr>
            </w:pPr>
            <w:del w:id="1287" w:author="IQTIG" w:date="2020-04-28T19:39:00Z">
              <w:r>
                <w:delText>1 =</w:delText>
              </w:r>
              <w:r>
                <w:tab/>
                <w:delText>unbegrenzt (&gt; 500m)</w:delText>
              </w:r>
            </w:del>
          </w:p>
          <w:p w14:paraId="789ACF0C" w14:textId="77777777" w:rsidR="000F0644" w:rsidRPr="00743DF3" w:rsidRDefault="00F41129" w:rsidP="00177070">
            <w:pPr>
              <w:pStyle w:val="Tabellentext"/>
              <w:ind w:left="453" w:hanging="340"/>
              <w:rPr>
                <w:del w:id="1288" w:author="IQTIG" w:date="2020-04-28T19:39:00Z"/>
              </w:rPr>
            </w:pPr>
            <w:del w:id="1289" w:author="IQTIG" w:date="2020-04-28T19:39:00Z">
              <w:r>
                <w:delText>2 =</w:delText>
              </w:r>
              <w:r>
                <w:tab/>
                <w:delText>Gehen am Stück bis 500m möglich</w:delText>
              </w:r>
            </w:del>
          </w:p>
          <w:p w14:paraId="66060135" w14:textId="77777777" w:rsidR="000F0644" w:rsidRPr="00743DF3" w:rsidRDefault="00F41129" w:rsidP="00177070">
            <w:pPr>
              <w:pStyle w:val="Tabellentext"/>
              <w:ind w:left="453" w:hanging="340"/>
              <w:rPr>
                <w:del w:id="1290" w:author="IQTIG" w:date="2020-04-28T19:39:00Z"/>
              </w:rPr>
            </w:pPr>
            <w:del w:id="1291" w:author="IQTIG" w:date="2020-04-28T19:39:00Z">
              <w:r>
                <w:delText>3 =</w:delText>
              </w:r>
              <w:r>
                <w:tab/>
                <w:delText>auf der Stationsebene mobil (50m werden erreicht)</w:delText>
              </w:r>
            </w:del>
          </w:p>
          <w:p w14:paraId="0F694638" w14:textId="77777777" w:rsidR="000F0644" w:rsidRPr="00743DF3" w:rsidRDefault="00F41129" w:rsidP="00177070">
            <w:pPr>
              <w:pStyle w:val="Tabellentext"/>
              <w:ind w:left="453" w:hanging="340"/>
              <w:rPr>
                <w:del w:id="1292" w:author="IQTIG" w:date="2020-04-28T19:39:00Z"/>
              </w:rPr>
            </w:pPr>
            <w:del w:id="1293" w:author="IQTIG" w:date="2020-04-28T19:39:00Z">
              <w:r>
                <w:delText>4 =</w:delText>
              </w:r>
              <w:r>
                <w:tab/>
                <w:delText>im Zimmer mobil</w:delText>
              </w:r>
            </w:del>
          </w:p>
          <w:p w14:paraId="54B77E67" w14:textId="77777777" w:rsidR="000F0644" w:rsidRPr="00743DF3" w:rsidRDefault="00F41129" w:rsidP="00177070">
            <w:pPr>
              <w:pStyle w:val="Tabellentext"/>
              <w:ind w:left="453" w:hanging="340"/>
              <w:rPr>
                <w:del w:id="1294" w:author="IQTIG" w:date="2020-04-28T19:39:00Z"/>
              </w:rPr>
            </w:pPr>
            <w:del w:id="1295" w:author="IQTIG" w:date="2020-04-28T19:39:00Z">
              <w:r>
                <w:delText>5 =</w:delText>
              </w:r>
              <w:r>
                <w:tab/>
                <w:delText>immobil</w:delText>
              </w:r>
            </w:del>
          </w:p>
        </w:tc>
        <w:tc>
          <w:tcPr>
            <w:tcW w:w="1328" w:type="pct"/>
          </w:tcPr>
          <w:p w14:paraId="1E7907C4" w14:textId="77777777" w:rsidR="000F0644" w:rsidRPr="00743DF3" w:rsidRDefault="00F41129" w:rsidP="000361A4">
            <w:pPr>
              <w:pStyle w:val="Tabellentext"/>
              <w:rPr>
                <w:del w:id="1296" w:author="IQTIG" w:date="2020-04-28T19:39:00Z"/>
              </w:rPr>
            </w:pPr>
            <w:del w:id="1297" w:author="IQTIG" w:date="2020-04-28T19:39:00Z">
              <w:r>
                <w:delText>GEHSTRECKE</w:delText>
              </w:r>
            </w:del>
          </w:p>
        </w:tc>
      </w:tr>
      <w:tr w:rsidR="00275B01" w:rsidRPr="00743DF3" w14:paraId="737F0A29" w14:textId="77777777" w:rsidTr="00133FB8">
        <w:trPr>
          <w:cnfStyle w:val="000000100000" w:firstRow="0" w:lastRow="0" w:firstColumn="0" w:lastColumn="0" w:oddVBand="0" w:evenVBand="0" w:oddHBand="1" w:evenHBand="0" w:firstRowFirstColumn="0" w:firstRowLastColumn="0" w:lastRowFirstColumn="0" w:lastRowLastColumn="0"/>
          <w:trHeight w:val="409"/>
          <w:del w:id="1298" w:author="IQTIG" w:date="2020-04-28T19:39:00Z"/>
        </w:trPr>
        <w:tc>
          <w:tcPr>
            <w:tcW w:w="626" w:type="pct"/>
          </w:tcPr>
          <w:p w14:paraId="3BE1E4A1" w14:textId="77777777" w:rsidR="000F0644" w:rsidRPr="00743DF3" w:rsidRDefault="00F41129" w:rsidP="000361A4">
            <w:pPr>
              <w:pStyle w:val="Tabellentext"/>
              <w:rPr>
                <w:del w:id="1299" w:author="IQTIG" w:date="2020-04-28T19:39:00Z"/>
              </w:rPr>
            </w:pPr>
            <w:del w:id="1300" w:author="IQTIG" w:date="2020-04-28T19:39:00Z">
              <w:r>
                <w:delText>22:B</w:delText>
              </w:r>
            </w:del>
          </w:p>
        </w:tc>
        <w:tc>
          <w:tcPr>
            <w:tcW w:w="1075" w:type="pct"/>
          </w:tcPr>
          <w:p w14:paraId="640CC39C" w14:textId="77777777" w:rsidR="000F0644" w:rsidRPr="00743DF3" w:rsidRDefault="00F41129" w:rsidP="000361A4">
            <w:pPr>
              <w:pStyle w:val="Tabellentext"/>
              <w:rPr>
                <w:del w:id="1301" w:author="IQTIG" w:date="2020-04-28T19:39:00Z"/>
              </w:rPr>
            </w:pPr>
            <w:del w:id="1302" w:author="IQTIG" w:date="2020-04-28T19:39:00Z">
              <w:r>
                <w:delText>Einstufung nach ASA-Klassifikation</w:delText>
              </w:r>
            </w:del>
          </w:p>
        </w:tc>
        <w:tc>
          <w:tcPr>
            <w:tcW w:w="326" w:type="pct"/>
          </w:tcPr>
          <w:p w14:paraId="58B930AE" w14:textId="77777777" w:rsidR="000F0644" w:rsidRPr="00743DF3" w:rsidRDefault="00F41129" w:rsidP="000361A4">
            <w:pPr>
              <w:pStyle w:val="Tabellentext"/>
              <w:rPr>
                <w:del w:id="1303" w:author="IQTIG" w:date="2020-04-28T19:39:00Z"/>
              </w:rPr>
            </w:pPr>
            <w:del w:id="1304" w:author="IQTIG" w:date="2020-04-28T19:39:00Z">
              <w:r>
                <w:delText>M</w:delText>
              </w:r>
            </w:del>
          </w:p>
        </w:tc>
        <w:tc>
          <w:tcPr>
            <w:tcW w:w="1646" w:type="pct"/>
          </w:tcPr>
          <w:p w14:paraId="538D6A76" w14:textId="77777777" w:rsidR="000F0644" w:rsidRPr="00743DF3" w:rsidRDefault="00F41129" w:rsidP="00177070">
            <w:pPr>
              <w:pStyle w:val="Tabellentext"/>
              <w:ind w:left="453" w:hanging="340"/>
              <w:rPr>
                <w:del w:id="1305" w:author="IQTIG" w:date="2020-04-28T19:39:00Z"/>
              </w:rPr>
            </w:pPr>
            <w:del w:id="1306" w:author="IQTIG" w:date="2020-04-28T19:39:00Z">
              <w:r>
                <w:delText>1 =</w:delText>
              </w:r>
              <w:r>
                <w:tab/>
                <w:delText>normaler, gesunder Patient</w:delText>
              </w:r>
            </w:del>
          </w:p>
          <w:p w14:paraId="733A163E" w14:textId="77777777" w:rsidR="000F0644" w:rsidRPr="00743DF3" w:rsidRDefault="00F41129" w:rsidP="00177070">
            <w:pPr>
              <w:pStyle w:val="Tabellentext"/>
              <w:ind w:left="453" w:hanging="340"/>
              <w:rPr>
                <w:del w:id="1307" w:author="IQTIG" w:date="2020-04-28T19:39:00Z"/>
              </w:rPr>
            </w:pPr>
            <w:del w:id="1308" w:author="IQTIG" w:date="2020-04-28T19:39:00Z">
              <w:r>
                <w:delText>2 =</w:delText>
              </w:r>
              <w:r>
                <w:tab/>
                <w:delText>Patient mit leichter Allgemeinerkrankung</w:delText>
              </w:r>
            </w:del>
          </w:p>
          <w:p w14:paraId="16743F83" w14:textId="77777777" w:rsidR="000F0644" w:rsidRPr="00743DF3" w:rsidRDefault="00F41129" w:rsidP="00177070">
            <w:pPr>
              <w:pStyle w:val="Tabellentext"/>
              <w:ind w:left="453" w:hanging="340"/>
              <w:rPr>
                <w:del w:id="1309" w:author="IQTIG" w:date="2020-04-28T19:39:00Z"/>
              </w:rPr>
            </w:pPr>
            <w:del w:id="1310" w:author="IQTIG" w:date="2020-04-28T19:39:00Z">
              <w:r>
                <w:delText>3 =</w:delText>
              </w:r>
              <w:r>
                <w:tab/>
                <w:delText>Patient mit schwerer Allgemeinerkrankung</w:delText>
              </w:r>
            </w:del>
          </w:p>
          <w:p w14:paraId="04B54927" w14:textId="77777777" w:rsidR="000F0644" w:rsidRPr="00743DF3" w:rsidRDefault="00F41129" w:rsidP="00177070">
            <w:pPr>
              <w:pStyle w:val="Tabellentext"/>
              <w:ind w:left="453" w:hanging="340"/>
              <w:rPr>
                <w:del w:id="1311" w:author="IQTIG" w:date="2020-04-28T19:39:00Z"/>
              </w:rPr>
            </w:pPr>
            <w:del w:id="1312" w:author="IQTIG" w:date="2020-04-28T19:39:00Z">
              <w:r>
                <w:delText>4 =</w:delText>
              </w:r>
              <w:r>
                <w:tab/>
                <w:delText>Patient mit schwerer Allgemeinerkrankung, die eine ständige Lebensbedrohung darstellt</w:delText>
              </w:r>
            </w:del>
          </w:p>
          <w:p w14:paraId="39C4185D" w14:textId="77777777" w:rsidR="000F0644" w:rsidRPr="00743DF3" w:rsidRDefault="00F41129" w:rsidP="00177070">
            <w:pPr>
              <w:pStyle w:val="Tabellentext"/>
              <w:ind w:left="453" w:hanging="340"/>
              <w:rPr>
                <w:del w:id="1313" w:author="IQTIG" w:date="2020-04-28T19:39:00Z"/>
              </w:rPr>
            </w:pPr>
            <w:del w:id="1314" w:author="IQTIG" w:date="2020-04-28T19:39:00Z">
              <w:r>
                <w:delText>5 =</w:delText>
              </w:r>
              <w:r>
                <w:tab/>
                <w:delText>moribunder Patient, von dem nicht erwartet wird, dass er ohne Operation überlebt</w:delText>
              </w:r>
            </w:del>
          </w:p>
        </w:tc>
        <w:tc>
          <w:tcPr>
            <w:tcW w:w="1328" w:type="pct"/>
          </w:tcPr>
          <w:p w14:paraId="32E76E4B" w14:textId="77777777" w:rsidR="000F0644" w:rsidRPr="00743DF3" w:rsidRDefault="00F41129" w:rsidP="000361A4">
            <w:pPr>
              <w:pStyle w:val="Tabellentext"/>
              <w:rPr>
                <w:del w:id="1315" w:author="IQTIG" w:date="2020-04-28T19:39:00Z"/>
              </w:rPr>
            </w:pPr>
            <w:del w:id="1316" w:author="IQTIG" w:date="2020-04-28T19:39:00Z">
              <w:r>
                <w:delText>ASA</w:delText>
              </w:r>
            </w:del>
          </w:p>
        </w:tc>
      </w:tr>
      <w:tr w:rsidR="00275B01" w:rsidRPr="00743DF3" w14:paraId="4C0F10F1" w14:textId="77777777" w:rsidTr="00133FB8">
        <w:trPr>
          <w:cnfStyle w:val="000000010000" w:firstRow="0" w:lastRow="0" w:firstColumn="0" w:lastColumn="0" w:oddVBand="0" w:evenVBand="0" w:oddHBand="0" w:evenHBand="1" w:firstRowFirstColumn="0" w:firstRowLastColumn="0" w:lastRowFirstColumn="0" w:lastRowLastColumn="0"/>
          <w:trHeight w:val="409"/>
          <w:del w:id="1317" w:author="IQTIG" w:date="2020-04-28T19:39:00Z"/>
        </w:trPr>
        <w:tc>
          <w:tcPr>
            <w:tcW w:w="626" w:type="pct"/>
          </w:tcPr>
          <w:p w14:paraId="6BB5BBB5" w14:textId="77777777" w:rsidR="000F0644" w:rsidRPr="00743DF3" w:rsidRDefault="00F41129" w:rsidP="000361A4">
            <w:pPr>
              <w:pStyle w:val="Tabellentext"/>
              <w:rPr>
                <w:del w:id="1318" w:author="IQTIG" w:date="2020-04-28T19:39:00Z"/>
              </w:rPr>
            </w:pPr>
            <w:del w:id="1319" w:author="IQTIG" w:date="2020-04-28T19:39:00Z">
              <w:r>
                <w:delText>35.1:B</w:delText>
              </w:r>
            </w:del>
          </w:p>
        </w:tc>
        <w:tc>
          <w:tcPr>
            <w:tcW w:w="1075" w:type="pct"/>
          </w:tcPr>
          <w:p w14:paraId="35EEEF7D" w14:textId="77777777" w:rsidR="000F0644" w:rsidRPr="00743DF3" w:rsidRDefault="00F41129" w:rsidP="000361A4">
            <w:pPr>
              <w:pStyle w:val="Tabellentext"/>
              <w:rPr>
                <w:del w:id="1320" w:author="IQTIG" w:date="2020-04-28T19:39:00Z"/>
              </w:rPr>
            </w:pPr>
            <w:del w:id="1321" w:author="IQTIG" w:date="2020-04-28T19:39:00Z">
              <w:r>
                <w:delText>Pneumonie</w:delText>
              </w:r>
            </w:del>
          </w:p>
        </w:tc>
        <w:tc>
          <w:tcPr>
            <w:tcW w:w="326" w:type="pct"/>
          </w:tcPr>
          <w:p w14:paraId="2A665512" w14:textId="77777777" w:rsidR="000F0644" w:rsidRPr="00743DF3" w:rsidRDefault="00F41129" w:rsidP="000361A4">
            <w:pPr>
              <w:pStyle w:val="Tabellentext"/>
              <w:rPr>
                <w:del w:id="1322" w:author="IQTIG" w:date="2020-04-28T19:39:00Z"/>
              </w:rPr>
            </w:pPr>
            <w:del w:id="1323" w:author="IQTIG" w:date="2020-04-28T19:39:00Z">
              <w:r>
                <w:delText>K</w:delText>
              </w:r>
            </w:del>
          </w:p>
        </w:tc>
        <w:tc>
          <w:tcPr>
            <w:tcW w:w="1646" w:type="pct"/>
          </w:tcPr>
          <w:p w14:paraId="32DA5208" w14:textId="77777777" w:rsidR="000F0644" w:rsidRPr="00743DF3" w:rsidRDefault="00F41129" w:rsidP="00177070">
            <w:pPr>
              <w:pStyle w:val="Tabellentext"/>
              <w:ind w:left="453" w:hanging="340"/>
              <w:rPr>
                <w:del w:id="1324" w:author="IQTIG" w:date="2020-04-28T19:39:00Z"/>
              </w:rPr>
            </w:pPr>
            <w:del w:id="1325" w:author="IQTIG" w:date="2020-04-28T19:39:00Z">
              <w:r>
                <w:delText>1 =</w:delText>
              </w:r>
              <w:r>
                <w:tab/>
                <w:delText>ja</w:delText>
              </w:r>
            </w:del>
          </w:p>
        </w:tc>
        <w:tc>
          <w:tcPr>
            <w:tcW w:w="1328" w:type="pct"/>
          </w:tcPr>
          <w:p w14:paraId="7C89C31C" w14:textId="77777777" w:rsidR="000F0644" w:rsidRPr="00743DF3" w:rsidRDefault="00F41129" w:rsidP="000361A4">
            <w:pPr>
              <w:pStyle w:val="Tabellentext"/>
              <w:rPr>
                <w:del w:id="1326" w:author="IQTIG" w:date="2020-04-28T19:39:00Z"/>
              </w:rPr>
            </w:pPr>
            <w:del w:id="1327" w:author="IQTIG" w:date="2020-04-28T19:39:00Z">
              <w:r>
                <w:delText>PNEUMONIE</w:delText>
              </w:r>
            </w:del>
          </w:p>
        </w:tc>
      </w:tr>
      <w:tr w:rsidR="00275B01" w:rsidRPr="00743DF3" w14:paraId="459162A0" w14:textId="77777777" w:rsidTr="00133FB8">
        <w:trPr>
          <w:cnfStyle w:val="000000100000" w:firstRow="0" w:lastRow="0" w:firstColumn="0" w:lastColumn="0" w:oddVBand="0" w:evenVBand="0" w:oddHBand="1" w:evenHBand="0" w:firstRowFirstColumn="0" w:firstRowLastColumn="0" w:lastRowFirstColumn="0" w:lastRowLastColumn="0"/>
          <w:trHeight w:val="409"/>
          <w:del w:id="1328" w:author="IQTIG" w:date="2020-04-28T19:39:00Z"/>
        </w:trPr>
        <w:tc>
          <w:tcPr>
            <w:tcW w:w="626" w:type="pct"/>
          </w:tcPr>
          <w:p w14:paraId="7909CC7B" w14:textId="77777777" w:rsidR="000F0644" w:rsidRPr="00743DF3" w:rsidRDefault="00F41129" w:rsidP="000361A4">
            <w:pPr>
              <w:pStyle w:val="Tabellentext"/>
              <w:rPr>
                <w:del w:id="1329" w:author="IQTIG" w:date="2020-04-28T19:39:00Z"/>
              </w:rPr>
            </w:pPr>
            <w:del w:id="1330" w:author="IQTIG" w:date="2020-04-28T19:39:00Z">
              <w:r>
                <w:delText>35.2:B</w:delText>
              </w:r>
            </w:del>
          </w:p>
        </w:tc>
        <w:tc>
          <w:tcPr>
            <w:tcW w:w="1075" w:type="pct"/>
          </w:tcPr>
          <w:p w14:paraId="07F69036" w14:textId="77777777" w:rsidR="000F0644" w:rsidRPr="00743DF3" w:rsidRDefault="00F41129" w:rsidP="000361A4">
            <w:pPr>
              <w:pStyle w:val="Tabellentext"/>
              <w:rPr>
                <w:del w:id="1331" w:author="IQTIG" w:date="2020-04-28T19:39:00Z"/>
              </w:rPr>
            </w:pPr>
            <w:del w:id="1332" w:author="IQTIG" w:date="2020-04-28T19:39:00Z">
              <w:r>
                <w:delText>behandlungsbedürftige kardiovaskuläre Komplikation(en)</w:delText>
              </w:r>
            </w:del>
          </w:p>
        </w:tc>
        <w:tc>
          <w:tcPr>
            <w:tcW w:w="326" w:type="pct"/>
          </w:tcPr>
          <w:p w14:paraId="19070F1B" w14:textId="77777777" w:rsidR="000F0644" w:rsidRPr="00743DF3" w:rsidRDefault="00F41129" w:rsidP="000361A4">
            <w:pPr>
              <w:pStyle w:val="Tabellentext"/>
              <w:rPr>
                <w:del w:id="1333" w:author="IQTIG" w:date="2020-04-28T19:39:00Z"/>
              </w:rPr>
            </w:pPr>
            <w:del w:id="1334" w:author="IQTIG" w:date="2020-04-28T19:39:00Z">
              <w:r>
                <w:delText>K</w:delText>
              </w:r>
            </w:del>
          </w:p>
        </w:tc>
        <w:tc>
          <w:tcPr>
            <w:tcW w:w="1646" w:type="pct"/>
          </w:tcPr>
          <w:p w14:paraId="3EDB4E15" w14:textId="77777777" w:rsidR="000F0644" w:rsidRPr="00743DF3" w:rsidRDefault="00F41129" w:rsidP="00177070">
            <w:pPr>
              <w:pStyle w:val="Tabellentext"/>
              <w:ind w:left="453" w:hanging="340"/>
              <w:rPr>
                <w:del w:id="1335" w:author="IQTIG" w:date="2020-04-28T19:39:00Z"/>
              </w:rPr>
            </w:pPr>
            <w:del w:id="1336" w:author="IQTIG" w:date="2020-04-28T19:39:00Z">
              <w:r>
                <w:delText>1 =</w:delText>
              </w:r>
              <w:r>
                <w:tab/>
                <w:delText>ja</w:delText>
              </w:r>
            </w:del>
          </w:p>
        </w:tc>
        <w:tc>
          <w:tcPr>
            <w:tcW w:w="1328" w:type="pct"/>
          </w:tcPr>
          <w:p w14:paraId="7E4F5C35" w14:textId="77777777" w:rsidR="000F0644" w:rsidRPr="00743DF3" w:rsidRDefault="00F41129" w:rsidP="000361A4">
            <w:pPr>
              <w:pStyle w:val="Tabellentext"/>
              <w:rPr>
                <w:del w:id="1337" w:author="IQTIG" w:date="2020-04-28T19:39:00Z"/>
              </w:rPr>
            </w:pPr>
            <w:del w:id="1338" w:author="IQTIG" w:date="2020-04-28T19:39:00Z">
              <w:r>
                <w:delText>KARDVASKKOMP</w:delText>
              </w:r>
            </w:del>
          </w:p>
        </w:tc>
      </w:tr>
      <w:tr w:rsidR="00275B01" w:rsidRPr="00743DF3" w14:paraId="13601C09" w14:textId="77777777" w:rsidTr="00133FB8">
        <w:trPr>
          <w:cnfStyle w:val="000000010000" w:firstRow="0" w:lastRow="0" w:firstColumn="0" w:lastColumn="0" w:oddVBand="0" w:evenVBand="0" w:oddHBand="0" w:evenHBand="1" w:firstRowFirstColumn="0" w:firstRowLastColumn="0" w:lastRowFirstColumn="0" w:lastRowLastColumn="0"/>
          <w:trHeight w:val="409"/>
          <w:del w:id="1339" w:author="IQTIG" w:date="2020-04-28T19:39:00Z"/>
        </w:trPr>
        <w:tc>
          <w:tcPr>
            <w:tcW w:w="626" w:type="pct"/>
          </w:tcPr>
          <w:p w14:paraId="75817A40" w14:textId="77777777" w:rsidR="000F0644" w:rsidRPr="00743DF3" w:rsidRDefault="00F41129" w:rsidP="000361A4">
            <w:pPr>
              <w:pStyle w:val="Tabellentext"/>
              <w:rPr>
                <w:del w:id="1340" w:author="IQTIG" w:date="2020-04-28T19:39:00Z"/>
              </w:rPr>
            </w:pPr>
            <w:del w:id="1341" w:author="IQTIG" w:date="2020-04-28T19:39:00Z">
              <w:r>
                <w:delText>35.3:B</w:delText>
              </w:r>
            </w:del>
          </w:p>
        </w:tc>
        <w:tc>
          <w:tcPr>
            <w:tcW w:w="1075" w:type="pct"/>
          </w:tcPr>
          <w:p w14:paraId="033BD932" w14:textId="77777777" w:rsidR="000F0644" w:rsidRPr="00743DF3" w:rsidRDefault="00F41129" w:rsidP="000361A4">
            <w:pPr>
              <w:pStyle w:val="Tabellentext"/>
              <w:rPr>
                <w:del w:id="1342" w:author="IQTIG" w:date="2020-04-28T19:39:00Z"/>
              </w:rPr>
            </w:pPr>
            <w:del w:id="1343" w:author="IQTIG" w:date="2020-04-28T19:39:00Z">
              <w:r>
                <w:delText>tiefe Bein-/Beckenvenenthrombose</w:delText>
              </w:r>
            </w:del>
          </w:p>
        </w:tc>
        <w:tc>
          <w:tcPr>
            <w:tcW w:w="326" w:type="pct"/>
          </w:tcPr>
          <w:p w14:paraId="2A081507" w14:textId="77777777" w:rsidR="000F0644" w:rsidRPr="00743DF3" w:rsidRDefault="00F41129" w:rsidP="000361A4">
            <w:pPr>
              <w:pStyle w:val="Tabellentext"/>
              <w:rPr>
                <w:del w:id="1344" w:author="IQTIG" w:date="2020-04-28T19:39:00Z"/>
              </w:rPr>
            </w:pPr>
            <w:del w:id="1345" w:author="IQTIG" w:date="2020-04-28T19:39:00Z">
              <w:r>
                <w:delText>K</w:delText>
              </w:r>
            </w:del>
          </w:p>
        </w:tc>
        <w:tc>
          <w:tcPr>
            <w:tcW w:w="1646" w:type="pct"/>
          </w:tcPr>
          <w:p w14:paraId="131B7A6D" w14:textId="77777777" w:rsidR="000F0644" w:rsidRPr="00743DF3" w:rsidRDefault="00F41129" w:rsidP="00177070">
            <w:pPr>
              <w:pStyle w:val="Tabellentext"/>
              <w:ind w:left="453" w:hanging="340"/>
              <w:rPr>
                <w:del w:id="1346" w:author="IQTIG" w:date="2020-04-28T19:39:00Z"/>
              </w:rPr>
            </w:pPr>
            <w:del w:id="1347" w:author="IQTIG" w:date="2020-04-28T19:39:00Z">
              <w:r>
                <w:delText>1 =</w:delText>
              </w:r>
              <w:r>
                <w:tab/>
                <w:delText>ja</w:delText>
              </w:r>
            </w:del>
          </w:p>
        </w:tc>
        <w:tc>
          <w:tcPr>
            <w:tcW w:w="1328" w:type="pct"/>
          </w:tcPr>
          <w:p w14:paraId="203459A7" w14:textId="77777777" w:rsidR="000F0644" w:rsidRPr="00743DF3" w:rsidRDefault="00F41129" w:rsidP="000361A4">
            <w:pPr>
              <w:pStyle w:val="Tabellentext"/>
              <w:rPr>
                <w:del w:id="1348" w:author="IQTIG" w:date="2020-04-28T19:39:00Z"/>
              </w:rPr>
            </w:pPr>
            <w:del w:id="1349" w:author="IQTIG" w:date="2020-04-28T19:39:00Z">
              <w:r>
                <w:delText>THROMBOSEN</w:delText>
              </w:r>
            </w:del>
          </w:p>
        </w:tc>
      </w:tr>
      <w:tr w:rsidR="00275B01" w:rsidRPr="00743DF3" w14:paraId="28ACAD94" w14:textId="77777777" w:rsidTr="00133FB8">
        <w:trPr>
          <w:cnfStyle w:val="000000100000" w:firstRow="0" w:lastRow="0" w:firstColumn="0" w:lastColumn="0" w:oddVBand="0" w:evenVBand="0" w:oddHBand="1" w:evenHBand="0" w:firstRowFirstColumn="0" w:firstRowLastColumn="0" w:lastRowFirstColumn="0" w:lastRowLastColumn="0"/>
          <w:trHeight w:val="409"/>
          <w:del w:id="1350" w:author="IQTIG" w:date="2020-04-28T19:39:00Z"/>
        </w:trPr>
        <w:tc>
          <w:tcPr>
            <w:tcW w:w="626" w:type="pct"/>
          </w:tcPr>
          <w:p w14:paraId="692039DE" w14:textId="77777777" w:rsidR="000F0644" w:rsidRPr="00743DF3" w:rsidRDefault="00F41129" w:rsidP="000361A4">
            <w:pPr>
              <w:pStyle w:val="Tabellentext"/>
              <w:rPr>
                <w:del w:id="1351" w:author="IQTIG" w:date="2020-04-28T19:39:00Z"/>
              </w:rPr>
            </w:pPr>
            <w:del w:id="1352" w:author="IQTIG" w:date="2020-04-28T19:39:00Z">
              <w:r>
                <w:delText>35.4:B</w:delText>
              </w:r>
            </w:del>
          </w:p>
        </w:tc>
        <w:tc>
          <w:tcPr>
            <w:tcW w:w="1075" w:type="pct"/>
          </w:tcPr>
          <w:p w14:paraId="1458E71F" w14:textId="77777777" w:rsidR="000F0644" w:rsidRPr="00743DF3" w:rsidRDefault="00F41129" w:rsidP="000361A4">
            <w:pPr>
              <w:pStyle w:val="Tabellentext"/>
              <w:rPr>
                <w:del w:id="1353" w:author="IQTIG" w:date="2020-04-28T19:39:00Z"/>
              </w:rPr>
            </w:pPr>
            <w:del w:id="1354" w:author="IQTIG" w:date="2020-04-28T19:39:00Z">
              <w:r>
                <w:delText>Lungenembolie</w:delText>
              </w:r>
            </w:del>
          </w:p>
        </w:tc>
        <w:tc>
          <w:tcPr>
            <w:tcW w:w="326" w:type="pct"/>
          </w:tcPr>
          <w:p w14:paraId="31A75233" w14:textId="77777777" w:rsidR="000F0644" w:rsidRPr="00743DF3" w:rsidRDefault="00F41129" w:rsidP="000361A4">
            <w:pPr>
              <w:pStyle w:val="Tabellentext"/>
              <w:rPr>
                <w:del w:id="1355" w:author="IQTIG" w:date="2020-04-28T19:39:00Z"/>
              </w:rPr>
            </w:pPr>
            <w:del w:id="1356" w:author="IQTIG" w:date="2020-04-28T19:39:00Z">
              <w:r>
                <w:delText>K</w:delText>
              </w:r>
            </w:del>
          </w:p>
        </w:tc>
        <w:tc>
          <w:tcPr>
            <w:tcW w:w="1646" w:type="pct"/>
          </w:tcPr>
          <w:p w14:paraId="7B09425E" w14:textId="77777777" w:rsidR="000F0644" w:rsidRPr="00743DF3" w:rsidRDefault="00F41129" w:rsidP="00177070">
            <w:pPr>
              <w:pStyle w:val="Tabellentext"/>
              <w:ind w:left="453" w:hanging="340"/>
              <w:rPr>
                <w:del w:id="1357" w:author="IQTIG" w:date="2020-04-28T19:39:00Z"/>
              </w:rPr>
            </w:pPr>
            <w:del w:id="1358" w:author="IQTIG" w:date="2020-04-28T19:39:00Z">
              <w:r>
                <w:delText>1 =</w:delText>
              </w:r>
              <w:r>
                <w:tab/>
                <w:delText>ja</w:delText>
              </w:r>
            </w:del>
          </w:p>
        </w:tc>
        <w:tc>
          <w:tcPr>
            <w:tcW w:w="1328" w:type="pct"/>
          </w:tcPr>
          <w:p w14:paraId="2D441A2B" w14:textId="77777777" w:rsidR="000F0644" w:rsidRPr="00743DF3" w:rsidRDefault="00F41129" w:rsidP="000361A4">
            <w:pPr>
              <w:pStyle w:val="Tabellentext"/>
              <w:rPr>
                <w:del w:id="1359" w:author="IQTIG" w:date="2020-04-28T19:39:00Z"/>
              </w:rPr>
            </w:pPr>
            <w:del w:id="1360" w:author="IQTIG" w:date="2020-04-28T19:39:00Z">
              <w:r>
                <w:delText>LUNGEMBOLIE</w:delText>
              </w:r>
            </w:del>
          </w:p>
        </w:tc>
      </w:tr>
      <w:tr w:rsidR="00275B01" w:rsidRPr="00743DF3" w14:paraId="07C04807" w14:textId="77777777" w:rsidTr="00133FB8">
        <w:trPr>
          <w:cnfStyle w:val="000000010000" w:firstRow="0" w:lastRow="0" w:firstColumn="0" w:lastColumn="0" w:oddVBand="0" w:evenVBand="0" w:oddHBand="0" w:evenHBand="1" w:firstRowFirstColumn="0" w:firstRowLastColumn="0" w:lastRowFirstColumn="0" w:lastRowLastColumn="0"/>
          <w:trHeight w:val="409"/>
          <w:del w:id="1361" w:author="IQTIG" w:date="2020-04-28T19:39:00Z"/>
        </w:trPr>
        <w:tc>
          <w:tcPr>
            <w:tcW w:w="626" w:type="pct"/>
          </w:tcPr>
          <w:p w14:paraId="038BC4F6" w14:textId="77777777" w:rsidR="000F0644" w:rsidRPr="00743DF3" w:rsidRDefault="00F41129" w:rsidP="000361A4">
            <w:pPr>
              <w:pStyle w:val="Tabellentext"/>
              <w:rPr>
                <w:del w:id="1362" w:author="IQTIG" w:date="2020-04-28T19:39:00Z"/>
              </w:rPr>
            </w:pPr>
            <w:del w:id="1363" w:author="IQTIG" w:date="2020-04-28T19:39:00Z">
              <w:r>
                <w:delText>35.5:B</w:delText>
              </w:r>
            </w:del>
          </w:p>
        </w:tc>
        <w:tc>
          <w:tcPr>
            <w:tcW w:w="1075" w:type="pct"/>
          </w:tcPr>
          <w:p w14:paraId="240FBBB4" w14:textId="77777777" w:rsidR="000F0644" w:rsidRPr="00743DF3" w:rsidRDefault="00F41129" w:rsidP="000361A4">
            <w:pPr>
              <w:pStyle w:val="Tabellentext"/>
              <w:rPr>
                <w:del w:id="1364" w:author="IQTIG" w:date="2020-04-28T19:39:00Z"/>
              </w:rPr>
            </w:pPr>
            <w:del w:id="1365" w:author="IQTIG" w:date="2020-04-28T19:39:00Z">
              <w:r>
                <w:delText>katheterassoziierte Harnwegsinfektion</w:delText>
              </w:r>
            </w:del>
          </w:p>
        </w:tc>
        <w:tc>
          <w:tcPr>
            <w:tcW w:w="326" w:type="pct"/>
          </w:tcPr>
          <w:p w14:paraId="0AA0B3EC" w14:textId="77777777" w:rsidR="000F0644" w:rsidRPr="00743DF3" w:rsidRDefault="00F41129" w:rsidP="000361A4">
            <w:pPr>
              <w:pStyle w:val="Tabellentext"/>
              <w:rPr>
                <w:del w:id="1366" w:author="IQTIG" w:date="2020-04-28T19:39:00Z"/>
              </w:rPr>
            </w:pPr>
            <w:del w:id="1367" w:author="IQTIG" w:date="2020-04-28T19:39:00Z">
              <w:r>
                <w:delText>K</w:delText>
              </w:r>
            </w:del>
          </w:p>
        </w:tc>
        <w:tc>
          <w:tcPr>
            <w:tcW w:w="1646" w:type="pct"/>
          </w:tcPr>
          <w:p w14:paraId="52231BCE" w14:textId="77777777" w:rsidR="000F0644" w:rsidRPr="00743DF3" w:rsidRDefault="00F41129" w:rsidP="00177070">
            <w:pPr>
              <w:pStyle w:val="Tabellentext"/>
              <w:ind w:left="453" w:hanging="340"/>
              <w:rPr>
                <w:del w:id="1368" w:author="IQTIG" w:date="2020-04-28T19:39:00Z"/>
              </w:rPr>
            </w:pPr>
            <w:del w:id="1369" w:author="IQTIG" w:date="2020-04-28T19:39:00Z">
              <w:r>
                <w:delText>1 =</w:delText>
              </w:r>
              <w:r>
                <w:tab/>
                <w:delText>ja</w:delText>
              </w:r>
            </w:del>
          </w:p>
        </w:tc>
        <w:tc>
          <w:tcPr>
            <w:tcW w:w="1328" w:type="pct"/>
          </w:tcPr>
          <w:p w14:paraId="27EE9B15" w14:textId="77777777" w:rsidR="000F0644" w:rsidRPr="00743DF3" w:rsidRDefault="00F41129" w:rsidP="000361A4">
            <w:pPr>
              <w:pStyle w:val="Tabellentext"/>
              <w:rPr>
                <w:del w:id="1370" w:author="IQTIG" w:date="2020-04-28T19:39:00Z"/>
              </w:rPr>
            </w:pPr>
            <w:del w:id="1371" w:author="IQTIG" w:date="2020-04-28T19:39:00Z">
              <w:r>
                <w:delText>HARNWEGSINF</w:delText>
              </w:r>
            </w:del>
          </w:p>
        </w:tc>
      </w:tr>
      <w:tr w:rsidR="00275B01" w:rsidRPr="00743DF3" w14:paraId="3C0DB4A0" w14:textId="77777777" w:rsidTr="00133FB8">
        <w:trPr>
          <w:cnfStyle w:val="000000100000" w:firstRow="0" w:lastRow="0" w:firstColumn="0" w:lastColumn="0" w:oddVBand="0" w:evenVBand="0" w:oddHBand="1" w:evenHBand="0" w:firstRowFirstColumn="0" w:firstRowLastColumn="0" w:lastRowFirstColumn="0" w:lastRowLastColumn="0"/>
          <w:trHeight w:val="409"/>
          <w:del w:id="1372" w:author="IQTIG" w:date="2020-04-28T19:39:00Z"/>
        </w:trPr>
        <w:tc>
          <w:tcPr>
            <w:tcW w:w="626" w:type="pct"/>
          </w:tcPr>
          <w:p w14:paraId="7697EE62" w14:textId="77777777" w:rsidR="000F0644" w:rsidRPr="00743DF3" w:rsidRDefault="00F41129" w:rsidP="000361A4">
            <w:pPr>
              <w:pStyle w:val="Tabellentext"/>
              <w:rPr>
                <w:del w:id="1373" w:author="IQTIG" w:date="2020-04-28T19:39:00Z"/>
              </w:rPr>
            </w:pPr>
            <w:del w:id="1374" w:author="IQTIG" w:date="2020-04-28T19:39:00Z">
              <w:r>
                <w:delText>35.6:B</w:delText>
              </w:r>
            </w:del>
          </w:p>
        </w:tc>
        <w:tc>
          <w:tcPr>
            <w:tcW w:w="1075" w:type="pct"/>
          </w:tcPr>
          <w:p w14:paraId="3DA12E7F" w14:textId="77777777" w:rsidR="000F0644" w:rsidRPr="00743DF3" w:rsidRDefault="00F41129" w:rsidP="000361A4">
            <w:pPr>
              <w:pStyle w:val="Tabellentext"/>
              <w:rPr>
                <w:del w:id="1375" w:author="IQTIG" w:date="2020-04-28T19:39:00Z"/>
              </w:rPr>
            </w:pPr>
            <w:del w:id="1376" w:author="IQTIG" w:date="2020-04-28T19:39:00Z">
              <w:r>
                <w:delText>Schlaganfall</w:delText>
              </w:r>
            </w:del>
          </w:p>
        </w:tc>
        <w:tc>
          <w:tcPr>
            <w:tcW w:w="326" w:type="pct"/>
          </w:tcPr>
          <w:p w14:paraId="6B819294" w14:textId="77777777" w:rsidR="000F0644" w:rsidRPr="00743DF3" w:rsidRDefault="00F41129" w:rsidP="000361A4">
            <w:pPr>
              <w:pStyle w:val="Tabellentext"/>
              <w:rPr>
                <w:del w:id="1377" w:author="IQTIG" w:date="2020-04-28T19:39:00Z"/>
              </w:rPr>
            </w:pPr>
            <w:del w:id="1378" w:author="IQTIG" w:date="2020-04-28T19:39:00Z">
              <w:r>
                <w:delText>K</w:delText>
              </w:r>
            </w:del>
          </w:p>
        </w:tc>
        <w:tc>
          <w:tcPr>
            <w:tcW w:w="1646" w:type="pct"/>
          </w:tcPr>
          <w:p w14:paraId="64E12CCD" w14:textId="77777777" w:rsidR="000F0644" w:rsidRPr="00743DF3" w:rsidRDefault="00F41129" w:rsidP="00177070">
            <w:pPr>
              <w:pStyle w:val="Tabellentext"/>
              <w:ind w:left="453" w:hanging="340"/>
              <w:rPr>
                <w:del w:id="1379" w:author="IQTIG" w:date="2020-04-28T19:39:00Z"/>
              </w:rPr>
            </w:pPr>
            <w:del w:id="1380" w:author="IQTIG" w:date="2020-04-28T19:39:00Z">
              <w:r>
                <w:delText>1 =</w:delText>
              </w:r>
              <w:r>
                <w:tab/>
                <w:delText>ja</w:delText>
              </w:r>
            </w:del>
          </w:p>
        </w:tc>
        <w:tc>
          <w:tcPr>
            <w:tcW w:w="1328" w:type="pct"/>
          </w:tcPr>
          <w:p w14:paraId="2D80AA30" w14:textId="77777777" w:rsidR="000F0644" w:rsidRPr="00743DF3" w:rsidRDefault="00F41129" w:rsidP="000361A4">
            <w:pPr>
              <w:pStyle w:val="Tabellentext"/>
              <w:rPr>
                <w:del w:id="1381" w:author="IQTIG" w:date="2020-04-28T19:39:00Z"/>
              </w:rPr>
            </w:pPr>
            <w:del w:id="1382" w:author="IQTIG" w:date="2020-04-28T19:39:00Z">
              <w:r>
                <w:delText>TIA</w:delText>
              </w:r>
            </w:del>
          </w:p>
        </w:tc>
      </w:tr>
      <w:tr w:rsidR="00275B01" w:rsidRPr="00743DF3" w14:paraId="3A743B41" w14:textId="77777777" w:rsidTr="00133FB8">
        <w:trPr>
          <w:cnfStyle w:val="000000010000" w:firstRow="0" w:lastRow="0" w:firstColumn="0" w:lastColumn="0" w:oddVBand="0" w:evenVBand="0" w:oddHBand="0" w:evenHBand="1" w:firstRowFirstColumn="0" w:firstRowLastColumn="0" w:lastRowFirstColumn="0" w:lastRowLastColumn="0"/>
          <w:trHeight w:val="409"/>
          <w:del w:id="1383" w:author="IQTIG" w:date="2020-04-28T19:39:00Z"/>
        </w:trPr>
        <w:tc>
          <w:tcPr>
            <w:tcW w:w="626" w:type="pct"/>
          </w:tcPr>
          <w:p w14:paraId="74D73903" w14:textId="77777777" w:rsidR="000F0644" w:rsidRPr="00743DF3" w:rsidRDefault="00F41129" w:rsidP="000361A4">
            <w:pPr>
              <w:pStyle w:val="Tabellentext"/>
              <w:rPr>
                <w:del w:id="1384" w:author="IQTIG" w:date="2020-04-28T19:39:00Z"/>
              </w:rPr>
            </w:pPr>
            <w:del w:id="1385" w:author="IQTIG" w:date="2020-04-28T19:39:00Z">
              <w:r>
                <w:delText>35.7:B</w:delText>
              </w:r>
            </w:del>
          </w:p>
        </w:tc>
        <w:tc>
          <w:tcPr>
            <w:tcW w:w="1075" w:type="pct"/>
          </w:tcPr>
          <w:p w14:paraId="7FB30E97" w14:textId="77777777" w:rsidR="000F0644" w:rsidRPr="00743DF3" w:rsidRDefault="00F41129" w:rsidP="000361A4">
            <w:pPr>
              <w:pStyle w:val="Tabellentext"/>
              <w:rPr>
                <w:del w:id="1386" w:author="IQTIG" w:date="2020-04-28T19:39:00Z"/>
              </w:rPr>
            </w:pPr>
            <w:del w:id="1387" w:author="IQTIG" w:date="2020-04-28T19:39:00Z">
              <w:r>
                <w:delText>akute gastrointestinale Blutung</w:delText>
              </w:r>
            </w:del>
          </w:p>
        </w:tc>
        <w:tc>
          <w:tcPr>
            <w:tcW w:w="326" w:type="pct"/>
          </w:tcPr>
          <w:p w14:paraId="1343A348" w14:textId="77777777" w:rsidR="000F0644" w:rsidRPr="00743DF3" w:rsidRDefault="00F41129" w:rsidP="000361A4">
            <w:pPr>
              <w:pStyle w:val="Tabellentext"/>
              <w:rPr>
                <w:del w:id="1388" w:author="IQTIG" w:date="2020-04-28T19:39:00Z"/>
              </w:rPr>
            </w:pPr>
            <w:del w:id="1389" w:author="IQTIG" w:date="2020-04-28T19:39:00Z">
              <w:r>
                <w:delText>K</w:delText>
              </w:r>
            </w:del>
          </w:p>
        </w:tc>
        <w:tc>
          <w:tcPr>
            <w:tcW w:w="1646" w:type="pct"/>
          </w:tcPr>
          <w:p w14:paraId="24DBAE57" w14:textId="77777777" w:rsidR="000F0644" w:rsidRPr="00743DF3" w:rsidRDefault="00F41129" w:rsidP="00177070">
            <w:pPr>
              <w:pStyle w:val="Tabellentext"/>
              <w:ind w:left="453" w:hanging="340"/>
              <w:rPr>
                <w:del w:id="1390" w:author="IQTIG" w:date="2020-04-28T19:39:00Z"/>
              </w:rPr>
            </w:pPr>
            <w:del w:id="1391" w:author="IQTIG" w:date="2020-04-28T19:39:00Z">
              <w:r>
                <w:delText>1 =</w:delText>
              </w:r>
              <w:r>
                <w:tab/>
                <w:delText>ja</w:delText>
              </w:r>
            </w:del>
          </w:p>
        </w:tc>
        <w:tc>
          <w:tcPr>
            <w:tcW w:w="1328" w:type="pct"/>
          </w:tcPr>
          <w:p w14:paraId="1ABC0764" w14:textId="77777777" w:rsidR="000F0644" w:rsidRPr="00743DF3" w:rsidRDefault="00F41129" w:rsidP="000361A4">
            <w:pPr>
              <w:pStyle w:val="Tabellentext"/>
              <w:rPr>
                <w:del w:id="1392" w:author="IQTIG" w:date="2020-04-28T19:39:00Z"/>
              </w:rPr>
            </w:pPr>
            <w:del w:id="1393" w:author="IQTIG" w:date="2020-04-28T19:39:00Z">
              <w:r>
                <w:delText>GASTROBLUTUNG</w:delText>
              </w:r>
            </w:del>
          </w:p>
        </w:tc>
      </w:tr>
      <w:tr w:rsidR="00275B01" w:rsidRPr="00743DF3" w14:paraId="68798728" w14:textId="77777777" w:rsidTr="00133FB8">
        <w:trPr>
          <w:cnfStyle w:val="000000100000" w:firstRow="0" w:lastRow="0" w:firstColumn="0" w:lastColumn="0" w:oddVBand="0" w:evenVBand="0" w:oddHBand="1" w:evenHBand="0" w:firstRowFirstColumn="0" w:firstRowLastColumn="0" w:lastRowFirstColumn="0" w:lastRowLastColumn="0"/>
          <w:trHeight w:val="409"/>
          <w:del w:id="1394" w:author="IQTIG" w:date="2020-04-28T19:39:00Z"/>
        </w:trPr>
        <w:tc>
          <w:tcPr>
            <w:tcW w:w="626" w:type="pct"/>
          </w:tcPr>
          <w:p w14:paraId="181201BC" w14:textId="77777777" w:rsidR="000F0644" w:rsidRPr="00743DF3" w:rsidRDefault="00F41129" w:rsidP="000361A4">
            <w:pPr>
              <w:pStyle w:val="Tabellentext"/>
              <w:rPr>
                <w:del w:id="1395" w:author="IQTIG" w:date="2020-04-28T19:39:00Z"/>
              </w:rPr>
            </w:pPr>
            <w:del w:id="1396" w:author="IQTIG" w:date="2020-04-28T19:39:00Z">
              <w:r>
                <w:delText>35.8:B</w:delText>
              </w:r>
            </w:del>
          </w:p>
        </w:tc>
        <w:tc>
          <w:tcPr>
            <w:tcW w:w="1075" w:type="pct"/>
          </w:tcPr>
          <w:p w14:paraId="05D949F7" w14:textId="77777777" w:rsidR="000F0644" w:rsidRPr="00743DF3" w:rsidRDefault="00F41129" w:rsidP="000361A4">
            <w:pPr>
              <w:pStyle w:val="Tabellentext"/>
              <w:rPr>
                <w:del w:id="1397" w:author="IQTIG" w:date="2020-04-28T19:39:00Z"/>
              </w:rPr>
            </w:pPr>
            <w:del w:id="1398" w:author="IQTIG" w:date="2020-04-28T19:39:00Z">
              <w:r>
                <w:delText>akute Niereninsuffizienz</w:delText>
              </w:r>
            </w:del>
          </w:p>
        </w:tc>
        <w:tc>
          <w:tcPr>
            <w:tcW w:w="326" w:type="pct"/>
          </w:tcPr>
          <w:p w14:paraId="7BF732D6" w14:textId="77777777" w:rsidR="000F0644" w:rsidRPr="00743DF3" w:rsidRDefault="00F41129" w:rsidP="000361A4">
            <w:pPr>
              <w:pStyle w:val="Tabellentext"/>
              <w:rPr>
                <w:del w:id="1399" w:author="IQTIG" w:date="2020-04-28T19:39:00Z"/>
              </w:rPr>
            </w:pPr>
            <w:del w:id="1400" w:author="IQTIG" w:date="2020-04-28T19:39:00Z">
              <w:r>
                <w:delText>K</w:delText>
              </w:r>
            </w:del>
          </w:p>
        </w:tc>
        <w:tc>
          <w:tcPr>
            <w:tcW w:w="1646" w:type="pct"/>
          </w:tcPr>
          <w:p w14:paraId="55663F17" w14:textId="77777777" w:rsidR="000F0644" w:rsidRPr="00743DF3" w:rsidRDefault="00F41129" w:rsidP="00177070">
            <w:pPr>
              <w:pStyle w:val="Tabellentext"/>
              <w:ind w:left="453" w:hanging="340"/>
              <w:rPr>
                <w:del w:id="1401" w:author="IQTIG" w:date="2020-04-28T19:39:00Z"/>
              </w:rPr>
            </w:pPr>
            <w:del w:id="1402" w:author="IQTIG" w:date="2020-04-28T19:39:00Z">
              <w:r>
                <w:delText>1 =</w:delText>
              </w:r>
              <w:r>
                <w:tab/>
                <w:delText>ja</w:delText>
              </w:r>
            </w:del>
          </w:p>
        </w:tc>
        <w:tc>
          <w:tcPr>
            <w:tcW w:w="1328" w:type="pct"/>
          </w:tcPr>
          <w:p w14:paraId="4E8F3F3B" w14:textId="77777777" w:rsidR="000F0644" w:rsidRPr="00743DF3" w:rsidRDefault="00F41129" w:rsidP="000361A4">
            <w:pPr>
              <w:pStyle w:val="Tabellentext"/>
              <w:rPr>
                <w:del w:id="1403" w:author="IQTIG" w:date="2020-04-28T19:39:00Z"/>
              </w:rPr>
            </w:pPr>
            <w:del w:id="1404" w:author="IQTIG" w:date="2020-04-28T19:39:00Z">
              <w:r>
                <w:delText>NIERENINSUFFIZIENZJL</w:delText>
              </w:r>
            </w:del>
          </w:p>
        </w:tc>
      </w:tr>
      <w:tr w:rsidR="00275B01" w:rsidRPr="00743DF3" w14:paraId="1535C6D0" w14:textId="77777777" w:rsidTr="00133FB8">
        <w:trPr>
          <w:cnfStyle w:val="000000010000" w:firstRow="0" w:lastRow="0" w:firstColumn="0" w:lastColumn="0" w:oddVBand="0" w:evenVBand="0" w:oddHBand="0" w:evenHBand="1" w:firstRowFirstColumn="0" w:firstRowLastColumn="0" w:lastRowFirstColumn="0" w:lastRowLastColumn="0"/>
          <w:trHeight w:val="409"/>
          <w:ins w:id="1405" w:author="IQTIG" w:date="2020-04-28T19:39:00Z"/>
        </w:trPr>
        <w:tc>
          <w:tcPr>
            <w:tcW w:w="626" w:type="pct"/>
          </w:tcPr>
          <w:p w14:paraId="1C37CCCC" w14:textId="77777777" w:rsidR="000F0644" w:rsidRPr="00743DF3" w:rsidRDefault="00784CD0" w:rsidP="000361A4">
            <w:pPr>
              <w:pStyle w:val="Tabellentext"/>
              <w:rPr>
                <w:ins w:id="1406" w:author="IQTIG" w:date="2020-04-28T19:39:00Z"/>
              </w:rPr>
            </w:pPr>
            <w:ins w:id="1407" w:author="IQTIG" w:date="2020-04-28T19:39:00Z">
              <w:r>
                <w:t>12:B</w:t>
              </w:r>
            </w:ins>
          </w:p>
        </w:tc>
        <w:tc>
          <w:tcPr>
            <w:tcW w:w="1075" w:type="pct"/>
          </w:tcPr>
          <w:p w14:paraId="23B874C5" w14:textId="77777777" w:rsidR="000F0644" w:rsidRPr="00743DF3" w:rsidRDefault="00784CD0" w:rsidP="000361A4">
            <w:pPr>
              <w:pStyle w:val="Tabellentext"/>
              <w:rPr>
                <w:ins w:id="1408" w:author="IQTIG" w:date="2020-04-28T19:39:00Z"/>
              </w:rPr>
            </w:pPr>
            <w:ins w:id="1409" w:author="IQTIG" w:date="2020-04-28T19:39:00Z">
              <w:r>
                <w:t>vorbestehende Koxarthrose</w:t>
              </w:r>
            </w:ins>
          </w:p>
        </w:tc>
        <w:tc>
          <w:tcPr>
            <w:tcW w:w="326" w:type="pct"/>
          </w:tcPr>
          <w:p w14:paraId="7664680E" w14:textId="77777777" w:rsidR="000F0644" w:rsidRPr="00743DF3" w:rsidRDefault="00784CD0" w:rsidP="000361A4">
            <w:pPr>
              <w:pStyle w:val="Tabellentext"/>
              <w:rPr>
                <w:ins w:id="1410" w:author="IQTIG" w:date="2020-04-28T19:39:00Z"/>
              </w:rPr>
            </w:pPr>
            <w:ins w:id="1411" w:author="IQTIG" w:date="2020-04-28T19:39:00Z">
              <w:r>
                <w:t>M</w:t>
              </w:r>
            </w:ins>
          </w:p>
        </w:tc>
        <w:tc>
          <w:tcPr>
            <w:tcW w:w="1646" w:type="pct"/>
          </w:tcPr>
          <w:p w14:paraId="04F8CDA9" w14:textId="77777777" w:rsidR="000F0644" w:rsidRPr="00743DF3" w:rsidRDefault="00784CD0" w:rsidP="00177070">
            <w:pPr>
              <w:pStyle w:val="Tabellentext"/>
              <w:ind w:left="453" w:hanging="340"/>
              <w:rPr>
                <w:ins w:id="1412" w:author="IQTIG" w:date="2020-04-28T19:39:00Z"/>
              </w:rPr>
            </w:pPr>
            <w:ins w:id="1413" w:author="IQTIG" w:date="2020-04-28T19:39:00Z">
              <w:r>
                <w:t>0 =</w:t>
              </w:r>
              <w:r>
                <w:tab/>
                <w:t>nein</w:t>
              </w:r>
            </w:ins>
          </w:p>
          <w:p w14:paraId="57F68783" w14:textId="77777777" w:rsidR="000F0644" w:rsidRPr="00743DF3" w:rsidRDefault="00784CD0" w:rsidP="00177070">
            <w:pPr>
              <w:pStyle w:val="Tabellentext"/>
              <w:ind w:left="453" w:hanging="340"/>
              <w:rPr>
                <w:ins w:id="1414" w:author="IQTIG" w:date="2020-04-28T19:39:00Z"/>
              </w:rPr>
            </w:pPr>
            <w:ins w:id="1415" w:author="IQTIG" w:date="2020-04-28T19:39:00Z">
              <w:r>
                <w:t>1 =</w:t>
              </w:r>
              <w:r>
                <w:tab/>
                <w:t>ja</w:t>
              </w:r>
            </w:ins>
          </w:p>
        </w:tc>
        <w:tc>
          <w:tcPr>
            <w:tcW w:w="1328" w:type="pct"/>
          </w:tcPr>
          <w:p w14:paraId="27B9927E" w14:textId="77777777" w:rsidR="000F0644" w:rsidRPr="00743DF3" w:rsidRDefault="00784CD0" w:rsidP="000361A4">
            <w:pPr>
              <w:pStyle w:val="Tabellentext"/>
              <w:rPr>
                <w:ins w:id="1416" w:author="IQTIG" w:date="2020-04-28T19:39:00Z"/>
              </w:rPr>
            </w:pPr>
            <w:ins w:id="1417" w:author="IQTIG" w:date="2020-04-28T19:39:00Z">
              <w:r>
                <w:t>COXARTHROSE</w:t>
              </w:r>
            </w:ins>
          </w:p>
        </w:tc>
      </w:tr>
      <w:tr w:rsidR="00275B01" w:rsidRPr="00743DF3" w14:paraId="5CF0D1F1" w14:textId="77777777" w:rsidTr="00133FB8">
        <w:trPr>
          <w:cnfStyle w:val="000000100000" w:firstRow="0" w:lastRow="0" w:firstColumn="0" w:lastColumn="0" w:oddVBand="0" w:evenVBand="0" w:oddHBand="1" w:evenHBand="0" w:firstRowFirstColumn="0" w:firstRowLastColumn="0" w:lastRowFirstColumn="0" w:lastRowLastColumn="0"/>
          <w:trHeight w:val="409"/>
          <w:ins w:id="1418" w:author="IQTIG" w:date="2020-04-28T19:39:00Z"/>
        </w:trPr>
        <w:tc>
          <w:tcPr>
            <w:tcW w:w="626" w:type="pct"/>
          </w:tcPr>
          <w:p w14:paraId="4B18E7A3" w14:textId="77777777" w:rsidR="000F0644" w:rsidRPr="00743DF3" w:rsidRDefault="00784CD0" w:rsidP="000361A4">
            <w:pPr>
              <w:pStyle w:val="Tabellentext"/>
              <w:rPr>
                <w:ins w:id="1419" w:author="IQTIG" w:date="2020-04-28T19:39:00Z"/>
              </w:rPr>
            </w:pPr>
            <w:ins w:id="1420" w:author="IQTIG" w:date="2020-04-28T19:39:00Z">
              <w:r>
                <w:t>16:B</w:t>
              </w:r>
            </w:ins>
          </w:p>
        </w:tc>
        <w:tc>
          <w:tcPr>
            <w:tcW w:w="1075" w:type="pct"/>
          </w:tcPr>
          <w:p w14:paraId="157B3C66" w14:textId="77777777" w:rsidR="000F0644" w:rsidRPr="00743DF3" w:rsidRDefault="00784CD0" w:rsidP="000361A4">
            <w:pPr>
              <w:pStyle w:val="Tabellentext"/>
              <w:rPr>
                <w:ins w:id="1421" w:author="IQTIG" w:date="2020-04-28T19:39:00Z"/>
              </w:rPr>
            </w:pPr>
            <w:ins w:id="1422" w:author="IQTIG" w:date="2020-04-28T19:39:00Z">
              <w:r>
                <w:t>Frakturlokalisation</w:t>
              </w:r>
            </w:ins>
          </w:p>
        </w:tc>
        <w:tc>
          <w:tcPr>
            <w:tcW w:w="326" w:type="pct"/>
          </w:tcPr>
          <w:p w14:paraId="33C8C2E9" w14:textId="77777777" w:rsidR="000F0644" w:rsidRPr="00743DF3" w:rsidRDefault="00784CD0" w:rsidP="000361A4">
            <w:pPr>
              <w:pStyle w:val="Tabellentext"/>
              <w:rPr>
                <w:ins w:id="1423" w:author="IQTIG" w:date="2020-04-28T19:39:00Z"/>
              </w:rPr>
            </w:pPr>
            <w:ins w:id="1424" w:author="IQTIG" w:date="2020-04-28T19:39:00Z">
              <w:r>
                <w:t>M</w:t>
              </w:r>
            </w:ins>
          </w:p>
        </w:tc>
        <w:tc>
          <w:tcPr>
            <w:tcW w:w="1646" w:type="pct"/>
          </w:tcPr>
          <w:p w14:paraId="37EA44C7" w14:textId="77777777" w:rsidR="000F0644" w:rsidRPr="00743DF3" w:rsidRDefault="00784CD0" w:rsidP="00177070">
            <w:pPr>
              <w:pStyle w:val="Tabellentext"/>
              <w:ind w:left="453" w:hanging="340"/>
              <w:rPr>
                <w:ins w:id="1425" w:author="IQTIG" w:date="2020-04-28T19:39:00Z"/>
              </w:rPr>
            </w:pPr>
            <w:ins w:id="1426" w:author="IQTIG" w:date="2020-04-28T19:39:00Z">
              <w:r>
                <w:t>1 =</w:t>
              </w:r>
              <w:r>
                <w:tab/>
                <w:t>medial</w:t>
              </w:r>
            </w:ins>
          </w:p>
          <w:p w14:paraId="315D61DB" w14:textId="77777777" w:rsidR="000F0644" w:rsidRPr="00743DF3" w:rsidRDefault="00784CD0" w:rsidP="00177070">
            <w:pPr>
              <w:pStyle w:val="Tabellentext"/>
              <w:ind w:left="453" w:hanging="340"/>
              <w:rPr>
                <w:ins w:id="1427" w:author="IQTIG" w:date="2020-04-28T19:39:00Z"/>
              </w:rPr>
            </w:pPr>
            <w:ins w:id="1428" w:author="IQTIG" w:date="2020-04-28T19:39:00Z">
              <w:r>
                <w:t>2 =</w:t>
              </w:r>
              <w:r>
                <w:tab/>
                <w:t>lateral</w:t>
              </w:r>
            </w:ins>
          </w:p>
          <w:p w14:paraId="667FE70C" w14:textId="77777777" w:rsidR="000F0644" w:rsidRPr="00743DF3" w:rsidRDefault="00784CD0" w:rsidP="00177070">
            <w:pPr>
              <w:pStyle w:val="Tabellentext"/>
              <w:ind w:left="453" w:hanging="340"/>
              <w:rPr>
                <w:ins w:id="1429" w:author="IQTIG" w:date="2020-04-28T19:39:00Z"/>
              </w:rPr>
            </w:pPr>
            <w:ins w:id="1430" w:author="IQTIG" w:date="2020-04-28T19:39:00Z">
              <w:r>
                <w:t>3 =</w:t>
              </w:r>
              <w:r>
                <w:tab/>
                <w:t>pertrochantär</w:t>
              </w:r>
            </w:ins>
          </w:p>
          <w:p w14:paraId="53CFA50E" w14:textId="77777777" w:rsidR="000F0644" w:rsidRPr="00743DF3" w:rsidRDefault="00784CD0" w:rsidP="00177070">
            <w:pPr>
              <w:pStyle w:val="Tabellentext"/>
              <w:ind w:left="453" w:hanging="340"/>
              <w:rPr>
                <w:ins w:id="1431" w:author="IQTIG" w:date="2020-04-28T19:39:00Z"/>
              </w:rPr>
            </w:pPr>
            <w:ins w:id="1432" w:author="IQTIG" w:date="2020-04-28T19:39:00Z">
              <w:r>
                <w:t>9 =</w:t>
              </w:r>
              <w:r>
                <w:tab/>
                <w:t>sonstige</w:t>
              </w:r>
            </w:ins>
          </w:p>
        </w:tc>
        <w:tc>
          <w:tcPr>
            <w:tcW w:w="1328" w:type="pct"/>
          </w:tcPr>
          <w:p w14:paraId="5FFBE0ED" w14:textId="77777777" w:rsidR="000F0644" w:rsidRPr="00743DF3" w:rsidRDefault="00784CD0" w:rsidP="000361A4">
            <w:pPr>
              <w:pStyle w:val="Tabellentext"/>
              <w:rPr>
                <w:ins w:id="1433" w:author="IQTIG" w:date="2020-04-28T19:39:00Z"/>
              </w:rPr>
            </w:pPr>
            <w:ins w:id="1434" w:author="IQTIG" w:date="2020-04-28T19:39:00Z">
              <w:r>
                <w:t>FRAKTURLOKAL</w:t>
              </w:r>
            </w:ins>
          </w:p>
        </w:tc>
      </w:tr>
      <w:tr w:rsidR="00275B01" w:rsidRPr="00743DF3" w14:paraId="144647C3" w14:textId="77777777" w:rsidTr="00133FB8">
        <w:trPr>
          <w:cnfStyle w:val="000000010000" w:firstRow="0" w:lastRow="0" w:firstColumn="0" w:lastColumn="0" w:oddVBand="0" w:evenVBand="0" w:oddHBand="0" w:evenHBand="1" w:firstRowFirstColumn="0" w:firstRowLastColumn="0" w:lastRowFirstColumn="0" w:lastRowLastColumn="0"/>
          <w:trHeight w:val="409"/>
          <w:ins w:id="1435" w:author="IQTIG" w:date="2020-04-28T19:39:00Z"/>
        </w:trPr>
        <w:tc>
          <w:tcPr>
            <w:tcW w:w="626" w:type="pct"/>
          </w:tcPr>
          <w:p w14:paraId="1DB2EF55" w14:textId="77777777" w:rsidR="000F0644" w:rsidRPr="00743DF3" w:rsidRDefault="00784CD0" w:rsidP="000361A4">
            <w:pPr>
              <w:pStyle w:val="Tabellentext"/>
              <w:rPr>
                <w:ins w:id="1436" w:author="IQTIG" w:date="2020-04-28T19:39:00Z"/>
              </w:rPr>
            </w:pPr>
            <w:ins w:id="1437" w:author="IQTIG" w:date="2020-04-28T19:39:00Z">
              <w:r>
                <w:t>19.1:B</w:t>
              </w:r>
            </w:ins>
          </w:p>
        </w:tc>
        <w:tc>
          <w:tcPr>
            <w:tcW w:w="1075" w:type="pct"/>
          </w:tcPr>
          <w:p w14:paraId="74944F1E" w14:textId="77777777" w:rsidR="000F0644" w:rsidRPr="00743DF3" w:rsidRDefault="00784CD0" w:rsidP="000361A4">
            <w:pPr>
              <w:pStyle w:val="Tabellentext"/>
              <w:rPr>
                <w:ins w:id="1438" w:author="IQTIG" w:date="2020-04-28T19:39:00Z"/>
              </w:rPr>
            </w:pPr>
            <w:ins w:id="1439" w:author="IQTIG" w:date="2020-04-28T19:39:00Z">
              <w:r>
                <w:t>Vitamin-K-Antagonisten</w:t>
              </w:r>
            </w:ins>
          </w:p>
        </w:tc>
        <w:tc>
          <w:tcPr>
            <w:tcW w:w="326" w:type="pct"/>
          </w:tcPr>
          <w:p w14:paraId="78AC176C" w14:textId="77777777" w:rsidR="000F0644" w:rsidRPr="00743DF3" w:rsidRDefault="00784CD0" w:rsidP="000361A4">
            <w:pPr>
              <w:pStyle w:val="Tabellentext"/>
              <w:rPr>
                <w:ins w:id="1440" w:author="IQTIG" w:date="2020-04-28T19:39:00Z"/>
              </w:rPr>
            </w:pPr>
            <w:ins w:id="1441" w:author="IQTIG" w:date="2020-04-28T19:39:00Z">
              <w:r>
                <w:t>K</w:t>
              </w:r>
            </w:ins>
          </w:p>
        </w:tc>
        <w:tc>
          <w:tcPr>
            <w:tcW w:w="1646" w:type="pct"/>
          </w:tcPr>
          <w:p w14:paraId="7D0B8F3B" w14:textId="77777777" w:rsidR="000F0644" w:rsidRPr="00743DF3" w:rsidRDefault="00784CD0" w:rsidP="00177070">
            <w:pPr>
              <w:pStyle w:val="Tabellentext"/>
              <w:ind w:left="453" w:hanging="340"/>
              <w:rPr>
                <w:ins w:id="1442" w:author="IQTIG" w:date="2020-04-28T19:39:00Z"/>
              </w:rPr>
            </w:pPr>
            <w:ins w:id="1443" w:author="IQTIG" w:date="2020-04-28T19:39:00Z">
              <w:r>
                <w:t>1 =</w:t>
              </w:r>
              <w:r>
                <w:tab/>
                <w:t>ja</w:t>
              </w:r>
            </w:ins>
          </w:p>
        </w:tc>
        <w:tc>
          <w:tcPr>
            <w:tcW w:w="1328" w:type="pct"/>
          </w:tcPr>
          <w:p w14:paraId="3F82B428" w14:textId="77777777" w:rsidR="000F0644" w:rsidRPr="00743DF3" w:rsidRDefault="00784CD0" w:rsidP="000361A4">
            <w:pPr>
              <w:pStyle w:val="Tabellentext"/>
              <w:rPr>
                <w:ins w:id="1444" w:author="IQTIG" w:date="2020-04-28T19:39:00Z"/>
              </w:rPr>
            </w:pPr>
            <w:ins w:id="1445" w:author="IQTIG" w:date="2020-04-28T19:39:00Z">
              <w:r>
                <w:t>ARTMEDVITKANT</w:t>
              </w:r>
            </w:ins>
          </w:p>
        </w:tc>
      </w:tr>
      <w:tr w:rsidR="00275B01" w:rsidRPr="00743DF3" w14:paraId="5D693500" w14:textId="77777777" w:rsidTr="00133FB8">
        <w:trPr>
          <w:cnfStyle w:val="000000100000" w:firstRow="0" w:lastRow="0" w:firstColumn="0" w:lastColumn="0" w:oddVBand="0" w:evenVBand="0" w:oddHBand="1" w:evenHBand="0" w:firstRowFirstColumn="0" w:firstRowLastColumn="0" w:lastRowFirstColumn="0" w:lastRowLastColumn="0"/>
          <w:trHeight w:val="409"/>
          <w:ins w:id="1446" w:author="IQTIG" w:date="2020-04-28T19:39:00Z"/>
        </w:trPr>
        <w:tc>
          <w:tcPr>
            <w:tcW w:w="626" w:type="pct"/>
          </w:tcPr>
          <w:p w14:paraId="673BC686" w14:textId="77777777" w:rsidR="000F0644" w:rsidRPr="00743DF3" w:rsidRDefault="00784CD0" w:rsidP="000361A4">
            <w:pPr>
              <w:pStyle w:val="Tabellentext"/>
              <w:rPr>
                <w:ins w:id="1447" w:author="IQTIG" w:date="2020-04-28T19:39:00Z"/>
              </w:rPr>
            </w:pPr>
            <w:ins w:id="1448" w:author="IQTIG" w:date="2020-04-28T19:39:00Z">
              <w:r>
                <w:t>19.2:B</w:t>
              </w:r>
            </w:ins>
          </w:p>
        </w:tc>
        <w:tc>
          <w:tcPr>
            <w:tcW w:w="1075" w:type="pct"/>
          </w:tcPr>
          <w:p w14:paraId="7B3BF5D7" w14:textId="77777777" w:rsidR="000F0644" w:rsidRPr="00743DF3" w:rsidRDefault="00784CD0" w:rsidP="000361A4">
            <w:pPr>
              <w:pStyle w:val="Tabellentext"/>
              <w:rPr>
                <w:ins w:id="1449" w:author="IQTIG" w:date="2020-04-28T19:39:00Z"/>
              </w:rPr>
            </w:pPr>
            <w:ins w:id="1450" w:author="IQTIG" w:date="2020-04-28T19:39:00Z">
              <w:r>
                <w:t>Thrombozytenaggregationshemmer</w:t>
              </w:r>
            </w:ins>
          </w:p>
        </w:tc>
        <w:tc>
          <w:tcPr>
            <w:tcW w:w="326" w:type="pct"/>
          </w:tcPr>
          <w:p w14:paraId="46534047" w14:textId="77777777" w:rsidR="000F0644" w:rsidRPr="00743DF3" w:rsidRDefault="00784CD0" w:rsidP="000361A4">
            <w:pPr>
              <w:pStyle w:val="Tabellentext"/>
              <w:rPr>
                <w:ins w:id="1451" w:author="IQTIG" w:date="2020-04-28T19:39:00Z"/>
              </w:rPr>
            </w:pPr>
            <w:ins w:id="1452" w:author="IQTIG" w:date="2020-04-28T19:39:00Z">
              <w:r>
                <w:t>K</w:t>
              </w:r>
            </w:ins>
          </w:p>
        </w:tc>
        <w:tc>
          <w:tcPr>
            <w:tcW w:w="1646" w:type="pct"/>
          </w:tcPr>
          <w:p w14:paraId="02D5B159" w14:textId="77777777" w:rsidR="000F0644" w:rsidRPr="00743DF3" w:rsidRDefault="00784CD0" w:rsidP="00177070">
            <w:pPr>
              <w:pStyle w:val="Tabellentext"/>
              <w:ind w:left="453" w:hanging="340"/>
              <w:rPr>
                <w:ins w:id="1453" w:author="IQTIG" w:date="2020-04-28T19:39:00Z"/>
              </w:rPr>
            </w:pPr>
            <w:ins w:id="1454" w:author="IQTIG" w:date="2020-04-28T19:39:00Z">
              <w:r>
                <w:t>1 =</w:t>
              </w:r>
              <w:r>
                <w:tab/>
                <w:t>ja</w:t>
              </w:r>
            </w:ins>
          </w:p>
        </w:tc>
        <w:tc>
          <w:tcPr>
            <w:tcW w:w="1328" w:type="pct"/>
          </w:tcPr>
          <w:p w14:paraId="5B0156BB" w14:textId="77777777" w:rsidR="000F0644" w:rsidRPr="00743DF3" w:rsidRDefault="00784CD0" w:rsidP="000361A4">
            <w:pPr>
              <w:pStyle w:val="Tabellentext"/>
              <w:rPr>
                <w:ins w:id="1455" w:author="IQTIG" w:date="2020-04-28T19:39:00Z"/>
              </w:rPr>
            </w:pPr>
            <w:ins w:id="1456" w:author="IQTIG" w:date="2020-04-28T19:39:00Z">
              <w:r>
                <w:t>ARTMEDTHROMBAGGHEMM</w:t>
              </w:r>
            </w:ins>
          </w:p>
        </w:tc>
      </w:tr>
      <w:tr w:rsidR="00275B01" w:rsidRPr="00743DF3" w14:paraId="50E8BCBD" w14:textId="77777777" w:rsidTr="00133FB8">
        <w:trPr>
          <w:cnfStyle w:val="000000010000" w:firstRow="0" w:lastRow="0" w:firstColumn="0" w:lastColumn="0" w:oddVBand="0" w:evenVBand="0" w:oddHBand="0" w:evenHBand="1" w:firstRowFirstColumn="0" w:firstRowLastColumn="0" w:lastRowFirstColumn="0" w:lastRowLastColumn="0"/>
          <w:trHeight w:val="409"/>
          <w:ins w:id="1457" w:author="IQTIG" w:date="2020-04-28T19:39:00Z"/>
        </w:trPr>
        <w:tc>
          <w:tcPr>
            <w:tcW w:w="626" w:type="pct"/>
          </w:tcPr>
          <w:p w14:paraId="28233584" w14:textId="77777777" w:rsidR="000F0644" w:rsidRPr="00743DF3" w:rsidRDefault="00784CD0" w:rsidP="000361A4">
            <w:pPr>
              <w:pStyle w:val="Tabellentext"/>
              <w:rPr>
                <w:ins w:id="1458" w:author="IQTIG" w:date="2020-04-28T19:39:00Z"/>
              </w:rPr>
            </w:pPr>
            <w:ins w:id="1459" w:author="IQTIG" w:date="2020-04-28T19:39:00Z">
              <w:r>
                <w:t>19.3:B</w:t>
              </w:r>
            </w:ins>
          </w:p>
        </w:tc>
        <w:tc>
          <w:tcPr>
            <w:tcW w:w="1075" w:type="pct"/>
          </w:tcPr>
          <w:p w14:paraId="69C8CDBC" w14:textId="77777777" w:rsidR="000F0644" w:rsidRPr="00743DF3" w:rsidRDefault="00784CD0" w:rsidP="000361A4">
            <w:pPr>
              <w:pStyle w:val="Tabellentext"/>
              <w:rPr>
                <w:ins w:id="1460" w:author="IQTIG" w:date="2020-04-28T19:39:00Z"/>
              </w:rPr>
            </w:pPr>
            <w:ins w:id="1461" w:author="IQTIG" w:date="2020-04-28T19:39:00Z">
              <w:r>
                <w:t>DOAK/NOAK</w:t>
              </w:r>
            </w:ins>
          </w:p>
        </w:tc>
        <w:tc>
          <w:tcPr>
            <w:tcW w:w="326" w:type="pct"/>
          </w:tcPr>
          <w:p w14:paraId="57899BC2" w14:textId="77777777" w:rsidR="000F0644" w:rsidRPr="00743DF3" w:rsidRDefault="00784CD0" w:rsidP="000361A4">
            <w:pPr>
              <w:pStyle w:val="Tabellentext"/>
              <w:rPr>
                <w:ins w:id="1462" w:author="IQTIG" w:date="2020-04-28T19:39:00Z"/>
              </w:rPr>
            </w:pPr>
            <w:ins w:id="1463" w:author="IQTIG" w:date="2020-04-28T19:39:00Z">
              <w:r>
                <w:t>K</w:t>
              </w:r>
            </w:ins>
          </w:p>
        </w:tc>
        <w:tc>
          <w:tcPr>
            <w:tcW w:w="1646" w:type="pct"/>
          </w:tcPr>
          <w:p w14:paraId="552941FC" w14:textId="77777777" w:rsidR="000F0644" w:rsidRPr="00743DF3" w:rsidRDefault="00784CD0" w:rsidP="00177070">
            <w:pPr>
              <w:pStyle w:val="Tabellentext"/>
              <w:ind w:left="453" w:hanging="340"/>
              <w:rPr>
                <w:ins w:id="1464" w:author="IQTIG" w:date="2020-04-28T19:39:00Z"/>
              </w:rPr>
            </w:pPr>
            <w:ins w:id="1465" w:author="IQTIG" w:date="2020-04-28T19:39:00Z">
              <w:r>
                <w:t>1 =</w:t>
              </w:r>
              <w:r>
                <w:tab/>
                <w:t>ja</w:t>
              </w:r>
            </w:ins>
          </w:p>
        </w:tc>
        <w:tc>
          <w:tcPr>
            <w:tcW w:w="1328" w:type="pct"/>
          </w:tcPr>
          <w:p w14:paraId="2AD53897" w14:textId="77777777" w:rsidR="000F0644" w:rsidRPr="00743DF3" w:rsidRDefault="00784CD0" w:rsidP="000361A4">
            <w:pPr>
              <w:pStyle w:val="Tabellentext"/>
              <w:rPr>
                <w:ins w:id="1466" w:author="IQTIG" w:date="2020-04-28T19:39:00Z"/>
              </w:rPr>
            </w:pPr>
            <w:ins w:id="1467" w:author="IQTIG" w:date="2020-04-28T19:39:00Z">
              <w:r>
                <w:t>ARTMEDDOAKNOAK</w:t>
              </w:r>
            </w:ins>
          </w:p>
        </w:tc>
      </w:tr>
      <w:tr w:rsidR="00275B01" w:rsidRPr="00743DF3" w14:paraId="2D7A4E60" w14:textId="77777777" w:rsidTr="00133FB8">
        <w:trPr>
          <w:cnfStyle w:val="000000100000" w:firstRow="0" w:lastRow="0" w:firstColumn="0" w:lastColumn="0" w:oddVBand="0" w:evenVBand="0" w:oddHBand="1" w:evenHBand="0" w:firstRowFirstColumn="0" w:firstRowLastColumn="0" w:lastRowFirstColumn="0" w:lastRowLastColumn="0"/>
          <w:trHeight w:val="409"/>
          <w:ins w:id="1468" w:author="IQTIG" w:date="2020-04-28T19:39:00Z"/>
        </w:trPr>
        <w:tc>
          <w:tcPr>
            <w:tcW w:w="626" w:type="pct"/>
          </w:tcPr>
          <w:p w14:paraId="0B9D8E3B" w14:textId="77777777" w:rsidR="000F0644" w:rsidRPr="00743DF3" w:rsidRDefault="00784CD0" w:rsidP="000361A4">
            <w:pPr>
              <w:pStyle w:val="Tabellentext"/>
              <w:rPr>
                <w:ins w:id="1469" w:author="IQTIG" w:date="2020-04-28T19:39:00Z"/>
              </w:rPr>
            </w:pPr>
            <w:ins w:id="1470" w:author="IQTIG" w:date="2020-04-28T19:39:00Z">
              <w:r>
                <w:t>19.4:B</w:t>
              </w:r>
            </w:ins>
          </w:p>
        </w:tc>
        <w:tc>
          <w:tcPr>
            <w:tcW w:w="1075" w:type="pct"/>
          </w:tcPr>
          <w:p w14:paraId="366632AB" w14:textId="77777777" w:rsidR="000F0644" w:rsidRPr="00743DF3" w:rsidRDefault="00784CD0" w:rsidP="000361A4">
            <w:pPr>
              <w:pStyle w:val="Tabellentext"/>
              <w:rPr>
                <w:ins w:id="1471" w:author="IQTIG" w:date="2020-04-28T19:39:00Z"/>
              </w:rPr>
            </w:pPr>
            <w:ins w:id="1472" w:author="IQTIG" w:date="2020-04-28T19:39:00Z">
              <w:r>
                <w:t>sonstige</w:t>
              </w:r>
            </w:ins>
          </w:p>
        </w:tc>
        <w:tc>
          <w:tcPr>
            <w:tcW w:w="326" w:type="pct"/>
          </w:tcPr>
          <w:p w14:paraId="09B29DAB" w14:textId="77777777" w:rsidR="000F0644" w:rsidRPr="00743DF3" w:rsidRDefault="00784CD0" w:rsidP="000361A4">
            <w:pPr>
              <w:pStyle w:val="Tabellentext"/>
              <w:rPr>
                <w:ins w:id="1473" w:author="IQTIG" w:date="2020-04-28T19:39:00Z"/>
              </w:rPr>
            </w:pPr>
            <w:ins w:id="1474" w:author="IQTIG" w:date="2020-04-28T19:39:00Z">
              <w:r>
                <w:t>K</w:t>
              </w:r>
            </w:ins>
          </w:p>
        </w:tc>
        <w:tc>
          <w:tcPr>
            <w:tcW w:w="1646" w:type="pct"/>
          </w:tcPr>
          <w:p w14:paraId="245770E8" w14:textId="77777777" w:rsidR="000F0644" w:rsidRPr="00743DF3" w:rsidRDefault="00784CD0" w:rsidP="00177070">
            <w:pPr>
              <w:pStyle w:val="Tabellentext"/>
              <w:ind w:left="453" w:hanging="340"/>
              <w:rPr>
                <w:ins w:id="1475" w:author="IQTIG" w:date="2020-04-28T19:39:00Z"/>
              </w:rPr>
            </w:pPr>
            <w:ins w:id="1476" w:author="IQTIG" w:date="2020-04-28T19:39:00Z">
              <w:r>
                <w:t>1 =</w:t>
              </w:r>
              <w:r>
                <w:tab/>
                <w:t>ja</w:t>
              </w:r>
            </w:ins>
          </w:p>
        </w:tc>
        <w:tc>
          <w:tcPr>
            <w:tcW w:w="1328" w:type="pct"/>
          </w:tcPr>
          <w:p w14:paraId="49932835" w14:textId="77777777" w:rsidR="000F0644" w:rsidRPr="00743DF3" w:rsidRDefault="00784CD0" w:rsidP="000361A4">
            <w:pPr>
              <w:pStyle w:val="Tabellentext"/>
              <w:rPr>
                <w:ins w:id="1477" w:author="IQTIG" w:date="2020-04-28T19:39:00Z"/>
              </w:rPr>
            </w:pPr>
            <w:ins w:id="1478" w:author="IQTIG" w:date="2020-04-28T19:39:00Z">
              <w:r>
                <w:t>ARTMEDSONST</w:t>
              </w:r>
            </w:ins>
          </w:p>
        </w:tc>
      </w:tr>
      <w:tr w:rsidR="00275B01" w:rsidRPr="00743DF3" w14:paraId="7B040C81" w14:textId="77777777" w:rsidTr="00133FB8">
        <w:trPr>
          <w:cnfStyle w:val="000000010000" w:firstRow="0" w:lastRow="0" w:firstColumn="0" w:lastColumn="0" w:oddVBand="0" w:evenVBand="0" w:oddHBand="0" w:evenHBand="1" w:firstRowFirstColumn="0" w:firstRowLastColumn="0" w:lastRowFirstColumn="0" w:lastRowLastColumn="0"/>
          <w:trHeight w:val="409"/>
          <w:ins w:id="1479" w:author="IQTIG" w:date="2020-04-28T19:39:00Z"/>
        </w:trPr>
        <w:tc>
          <w:tcPr>
            <w:tcW w:w="626" w:type="pct"/>
          </w:tcPr>
          <w:p w14:paraId="481D798A" w14:textId="77777777" w:rsidR="000F0644" w:rsidRPr="00743DF3" w:rsidRDefault="00784CD0" w:rsidP="000361A4">
            <w:pPr>
              <w:pStyle w:val="Tabellentext"/>
              <w:rPr>
                <w:ins w:id="1480" w:author="IQTIG" w:date="2020-04-28T19:39:00Z"/>
              </w:rPr>
            </w:pPr>
            <w:ins w:id="1481" w:author="IQTIG" w:date="2020-04-28T19:39:00Z">
              <w:r>
                <w:t>20:B</w:t>
              </w:r>
            </w:ins>
          </w:p>
        </w:tc>
        <w:tc>
          <w:tcPr>
            <w:tcW w:w="1075" w:type="pct"/>
          </w:tcPr>
          <w:p w14:paraId="2DCC739B" w14:textId="77777777" w:rsidR="000F0644" w:rsidRPr="00743DF3" w:rsidRDefault="00784CD0" w:rsidP="000361A4">
            <w:pPr>
              <w:pStyle w:val="Tabellentext"/>
              <w:rPr>
                <w:ins w:id="1482" w:author="IQTIG" w:date="2020-04-28T19:39:00Z"/>
              </w:rPr>
            </w:pPr>
            <w:ins w:id="1483" w:author="IQTIG" w:date="2020-04-28T19:39:00Z">
              <w:r>
                <w:t>Gehstrecke (bei Aufnahme oder vor der Fraktur)</w:t>
              </w:r>
            </w:ins>
          </w:p>
        </w:tc>
        <w:tc>
          <w:tcPr>
            <w:tcW w:w="326" w:type="pct"/>
          </w:tcPr>
          <w:p w14:paraId="177BDE4C" w14:textId="77777777" w:rsidR="000F0644" w:rsidRPr="00743DF3" w:rsidRDefault="00784CD0" w:rsidP="000361A4">
            <w:pPr>
              <w:pStyle w:val="Tabellentext"/>
              <w:rPr>
                <w:ins w:id="1484" w:author="IQTIG" w:date="2020-04-28T19:39:00Z"/>
              </w:rPr>
            </w:pPr>
            <w:ins w:id="1485" w:author="IQTIG" w:date="2020-04-28T19:39:00Z">
              <w:r>
                <w:t>M</w:t>
              </w:r>
            </w:ins>
          </w:p>
        </w:tc>
        <w:tc>
          <w:tcPr>
            <w:tcW w:w="1646" w:type="pct"/>
          </w:tcPr>
          <w:p w14:paraId="060BCD0C" w14:textId="77777777" w:rsidR="000F0644" w:rsidRPr="00743DF3" w:rsidRDefault="00784CD0" w:rsidP="00177070">
            <w:pPr>
              <w:pStyle w:val="Tabellentext"/>
              <w:ind w:left="453" w:hanging="340"/>
              <w:rPr>
                <w:ins w:id="1486" w:author="IQTIG" w:date="2020-04-28T19:39:00Z"/>
              </w:rPr>
            </w:pPr>
            <w:ins w:id="1487" w:author="IQTIG" w:date="2020-04-28T19:39:00Z">
              <w:r>
                <w:t>1 =</w:t>
              </w:r>
              <w:r>
                <w:tab/>
                <w:t>unbegrenzt (&gt; 500m)</w:t>
              </w:r>
            </w:ins>
          </w:p>
          <w:p w14:paraId="0DC60B1F" w14:textId="77777777" w:rsidR="000F0644" w:rsidRPr="00743DF3" w:rsidRDefault="00784CD0" w:rsidP="00177070">
            <w:pPr>
              <w:pStyle w:val="Tabellentext"/>
              <w:ind w:left="453" w:hanging="340"/>
              <w:rPr>
                <w:ins w:id="1488" w:author="IQTIG" w:date="2020-04-28T19:39:00Z"/>
              </w:rPr>
            </w:pPr>
            <w:ins w:id="1489" w:author="IQTIG" w:date="2020-04-28T19:39:00Z">
              <w:r>
                <w:t>2 =</w:t>
              </w:r>
              <w:r>
                <w:tab/>
                <w:t>Gehen am Stück bis 500m möglich</w:t>
              </w:r>
            </w:ins>
          </w:p>
          <w:p w14:paraId="01A55BDD" w14:textId="77777777" w:rsidR="000F0644" w:rsidRPr="00743DF3" w:rsidRDefault="00784CD0" w:rsidP="00177070">
            <w:pPr>
              <w:pStyle w:val="Tabellentext"/>
              <w:ind w:left="453" w:hanging="340"/>
              <w:rPr>
                <w:ins w:id="1490" w:author="IQTIG" w:date="2020-04-28T19:39:00Z"/>
              </w:rPr>
            </w:pPr>
            <w:ins w:id="1491" w:author="IQTIG" w:date="2020-04-28T19:39:00Z">
              <w:r>
                <w:t>3 =</w:t>
              </w:r>
              <w:r>
                <w:tab/>
                <w:t>auf der Stationsebene mobil (50m werden erreicht)</w:t>
              </w:r>
            </w:ins>
          </w:p>
          <w:p w14:paraId="3FC1D838" w14:textId="77777777" w:rsidR="000F0644" w:rsidRPr="00743DF3" w:rsidRDefault="00784CD0" w:rsidP="00177070">
            <w:pPr>
              <w:pStyle w:val="Tabellentext"/>
              <w:ind w:left="453" w:hanging="340"/>
              <w:rPr>
                <w:ins w:id="1492" w:author="IQTIG" w:date="2020-04-28T19:39:00Z"/>
              </w:rPr>
            </w:pPr>
            <w:ins w:id="1493" w:author="IQTIG" w:date="2020-04-28T19:39:00Z">
              <w:r>
                <w:t>4 =</w:t>
              </w:r>
              <w:r>
                <w:tab/>
                <w:t>im Zimmer mobil</w:t>
              </w:r>
            </w:ins>
          </w:p>
          <w:p w14:paraId="0A90B942" w14:textId="77777777" w:rsidR="000F0644" w:rsidRPr="00743DF3" w:rsidRDefault="00784CD0" w:rsidP="00177070">
            <w:pPr>
              <w:pStyle w:val="Tabellentext"/>
              <w:ind w:left="453" w:hanging="340"/>
              <w:rPr>
                <w:ins w:id="1494" w:author="IQTIG" w:date="2020-04-28T19:39:00Z"/>
              </w:rPr>
            </w:pPr>
            <w:ins w:id="1495" w:author="IQTIG" w:date="2020-04-28T19:39:00Z">
              <w:r>
                <w:t>5 =</w:t>
              </w:r>
              <w:r>
                <w:tab/>
                <w:t>immobil</w:t>
              </w:r>
            </w:ins>
          </w:p>
        </w:tc>
        <w:tc>
          <w:tcPr>
            <w:tcW w:w="1328" w:type="pct"/>
          </w:tcPr>
          <w:p w14:paraId="6D1FE0E8" w14:textId="77777777" w:rsidR="000F0644" w:rsidRPr="00743DF3" w:rsidRDefault="00784CD0" w:rsidP="000361A4">
            <w:pPr>
              <w:pStyle w:val="Tabellentext"/>
              <w:rPr>
                <w:ins w:id="1496" w:author="IQTIG" w:date="2020-04-28T19:39:00Z"/>
              </w:rPr>
            </w:pPr>
            <w:ins w:id="1497" w:author="IQTIG" w:date="2020-04-28T19:39:00Z">
              <w:r>
                <w:t>GEHSTRECKE</w:t>
              </w:r>
            </w:ins>
          </w:p>
        </w:tc>
      </w:tr>
      <w:tr w:rsidR="00275B01" w:rsidRPr="00743DF3" w14:paraId="49A16601" w14:textId="77777777" w:rsidTr="00133FB8">
        <w:trPr>
          <w:cnfStyle w:val="000000100000" w:firstRow="0" w:lastRow="0" w:firstColumn="0" w:lastColumn="0" w:oddVBand="0" w:evenVBand="0" w:oddHBand="1" w:evenHBand="0" w:firstRowFirstColumn="0" w:firstRowLastColumn="0" w:lastRowFirstColumn="0" w:lastRowLastColumn="0"/>
          <w:trHeight w:val="409"/>
          <w:ins w:id="1498" w:author="IQTIG" w:date="2020-04-28T19:39:00Z"/>
        </w:trPr>
        <w:tc>
          <w:tcPr>
            <w:tcW w:w="626" w:type="pct"/>
          </w:tcPr>
          <w:p w14:paraId="6560A42D" w14:textId="77777777" w:rsidR="000F0644" w:rsidRPr="00743DF3" w:rsidRDefault="00784CD0" w:rsidP="000361A4">
            <w:pPr>
              <w:pStyle w:val="Tabellentext"/>
              <w:rPr>
                <w:ins w:id="1499" w:author="IQTIG" w:date="2020-04-28T19:39:00Z"/>
              </w:rPr>
            </w:pPr>
            <w:ins w:id="1500" w:author="IQTIG" w:date="2020-04-28T19:39:00Z">
              <w:r>
                <w:t>23:B</w:t>
              </w:r>
            </w:ins>
          </w:p>
        </w:tc>
        <w:tc>
          <w:tcPr>
            <w:tcW w:w="1075" w:type="pct"/>
          </w:tcPr>
          <w:p w14:paraId="4787412B" w14:textId="77777777" w:rsidR="000F0644" w:rsidRPr="00743DF3" w:rsidRDefault="00784CD0" w:rsidP="000361A4">
            <w:pPr>
              <w:pStyle w:val="Tabellentext"/>
              <w:rPr>
                <w:ins w:id="1501" w:author="IQTIG" w:date="2020-04-28T19:39:00Z"/>
              </w:rPr>
            </w:pPr>
            <w:ins w:id="1502" w:author="IQTIG" w:date="2020-04-28T19:39:00Z">
              <w:r>
                <w:t>Einstufung nach ASA-Klassifikation</w:t>
              </w:r>
            </w:ins>
          </w:p>
        </w:tc>
        <w:tc>
          <w:tcPr>
            <w:tcW w:w="326" w:type="pct"/>
          </w:tcPr>
          <w:p w14:paraId="2ADBDAE6" w14:textId="77777777" w:rsidR="000F0644" w:rsidRPr="00743DF3" w:rsidRDefault="00784CD0" w:rsidP="000361A4">
            <w:pPr>
              <w:pStyle w:val="Tabellentext"/>
              <w:rPr>
                <w:ins w:id="1503" w:author="IQTIG" w:date="2020-04-28T19:39:00Z"/>
              </w:rPr>
            </w:pPr>
            <w:ins w:id="1504" w:author="IQTIG" w:date="2020-04-28T19:39:00Z">
              <w:r>
                <w:t>M</w:t>
              </w:r>
            </w:ins>
          </w:p>
        </w:tc>
        <w:tc>
          <w:tcPr>
            <w:tcW w:w="1646" w:type="pct"/>
          </w:tcPr>
          <w:p w14:paraId="4F697FF2" w14:textId="77777777" w:rsidR="000F0644" w:rsidRPr="00743DF3" w:rsidRDefault="00784CD0" w:rsidP="00177070">
            <w:pPr>
              <w:pStyle w:val="Tabellentext"/>
              <w:ind w:left="453" w:hanging="340"/>
              <w:rPr>
                <w:ins w:id="1505" w:author="IQTIG" w:date="2020-04-28T19:39:00Z"/>
              </w:rPr>
            </w:pPr>
            <w:ins w:id="1506" w:author="IQTIG" w:date="2020-04-28T19:39:00Z">
              <w:r>
                <w:t>1 =</w:t>
              </w:r>
              <w:r>
                <w:tab/>
                <w:t>normaler, gesunder Patient</w:t>
              </w:r>
            </w:ins>
          </w:p>
          <w:p w14:paraId="1D5E5151" w14:textId="77777777" w:rsidR="000F0644" w:rsidRPr="00743DF3" w:rsidRDefault="00784CD0" w:rsidP="00177070">
            <w:pPr>
              <w:pStyle w:val="Tabellentext"/>
              <w:ind w:left="453" w:hanging="340"/>
              <w:rPr>
                <w:ins w:id="1507" w:author="IQTIG" w:date="2020-04-28T19:39:00Z"/>
              </w:rPr>
            </w:pPr>
            <w:ins w:id="1508" w:author="IQTIG" w:date="2020-04-28T19:39:00Z">
              <w:r>
                <w:t>2 =</w:t>
              </w:r>
              <w:r>
                <w:tab/>
                <w:t>Patient mit leichter Allgemeinerkrankung</w:t>
              </w:r>
            </w:ins>
          </w:p>
          <w:p w14:paraId="46624134" w14:textId="77777777" w:rsidR="000F0644" w:rsidRPr="00743DF3" w:rsidRDefault="00784CD0" w:rsidP="00177070">
            <w:pPr>
              <w:pStyle w:val="Tabellentext"/>
              <w:ind w:left="453" w:hanging="340"/>
              <w:rPr>
                <w:ins w:id="1509" w:author="IQTIG" w:date="2020-04-28T19:39:00Z"/>
              </w:rPr>
            </w:pPr>
            <w:ins w:id="1510" w:author="IQTIG" w:date="2020-04-28T19:39:00Z">
              <w:r>
                <w:t>3 =</w:t>
              </w:r>
              <w:r>
                <w:tab/>
                <w:t>Patient mit schwerer Allgemeinerkrankung</w:t>
              </w:r>
            </w:ins>
          </w:p>
          <w:p w14:paraId="426C4B3F" w14:textId="77777777" w:rsidR="000F0644" w:rsidRPr="00743DF3" w:rsidRDefault="00784CD0" w:rsidP="00177070">
            <w:pPr>
              <w:pStyle w:val="Tabellentext"/>
              <w:ind w:left="453" w:hanging="340"/>
              <w:rPr>
                <w:ins w:id="1511" w:author="IQTIG" w:date="2020-04-28T19:39:00Z"/>
              </w:rPr>
            </w:pPr>
            <w:ins w:id="1512" w:author="IQTIG" w:date="2020-04-28T19:39:00Z">
              <w:r>
                <w:t>4 =</w:t>
              </w:r>
              <w:r>
                <w:tab/>
                <w:t>Patient mit schwerer Allgemeinerkrankung, die eine ständige Lebensbedrohung darstellt</w:t>
              </w:r>
            </w:ins>
          </w:p>
          <w:p w14:paraId="4F8F842E" w14:textId="77777777" w:rsidR="000F0644" w:rsidRPr="00743DF3" w:rsidRDefault="00784CD0" w:rsidP="00177070">
            <w:pPr>
              <w:pStyle w:val="Tabellentext"/>
              <w:ind w:left="453" w:hanging="340"/>
              <w:rPr>
                <w:ins w:id="1513" w:author="IQTIG" w:date="2020-04-28T19:39:00Z"/>
              </w:rPr>
            </w:pPr>
            <w:ins w:id="1514" w:author="IQTIG" w:date="2020-04-28T19:39:00Z">
              <w:r>
                <w:t>5 =</w:t>
              </w:r>
              <w:r>
                <w:tab/>
                <w:t>moribunder Patient, von dem nicht erwartet wird, dass er ohne Operation überlebt</w:t>
              </w:r>
            </w:ins>
          </w:p>
        </w:tc>
        <w:tc>
          <w:tcPr>
            <w:tcW w:w="1328" w:type="pct"/>
          </w:tcPr>
          <w:p w14:paraId="4FCEBFD0" w14:textId="77777777" w:rsidR="000F0644" w:rsidRPr="00743DF3" w:rsidRDefault="00784CD0" w:rsidP="000361A4">
            <w:pPr>
              <w:pStyle w:val="Tabellentext"/>
              <w:rPr>
                <w:ins w:id="1515" w:author="IQTIG" w:date="2020-04-28T19:39:00Z"/>
              </w:rPr>
            </w:pPr>
            <w:ins w:id="1516" w:author="IQTIG" w:date="2020-04-28T19:39:00Z">
              <w:r>
                <w:t>ASA</w:t>
              </w:r>
            </w:ins>
          </w:p>
        </w:tc>
      </w:tr>
      <w:tr w:rsidR="00275B01" w:rsidRPr="00743DF3" w14:paraId="7054E55C" w14:textId="77777777" w:rsidTr="00133FB8">
        <w:trPr>
          <w:cnfStyle w:val="000000010000" w:firstRow="0" w:lastRow="0" w:firstColumn="0" w:lastColumn="0" w:oddVBand="0" w:evenVBand="0" w:oddHBand="0" w:evenHBand="1" w:firstRowFirstColumn="0" w:firstRowLastColumn="0" w:lastRowFirstColumn="0" w:lastRowLastColumn="0"/>
          <w:trHeight w:val="409"/>
          <w:ins w:id="1517" w:author="IQTIG" w:date="2020-04-28T19:39:00Z"/>
        </w:trPr>
        <w:tc>
          <w:tcPr>
            <w:tcW w:w="626" w:type="pct"/>
          </w:tcPr>
          <w:p w14:paraId="4FD30D3A" w14:textId="77777777" w:rsidR="000F0644" w:rsidRPr="00743DF3" w:rsidRDefault="00784CD0" w:rsidP="000361A4">
            <w:pPr>
              <w:pStyle w:val="Tabellentext"/>
              <w:rPr>
                <w:ins w:id="1518" w:author="IQTIG" w:date="2020-04-28T19:39:00Z"/>
              </w:rPr>
            </w:pPr>
            <w:ins w:id="1519" w:author="IQTIG" w:date="2020-04-28T19:39:00Z">
              <w:r>
                <w:t>36.1:B</w:t>
              </w:r>
            </w:ins>
          </w:p>
        </w:tc>
        <w:tc>
          <w:tcPr>
            <w:tcW w:w="1075" w:type="pct"/>
          </w:tcPr>
          <w:p w14:paraId="6EAF543E" w14:textId="77777777" w:rsidR="000F0644" w:rsidRPr="00743DF3" w:rsidRDefault="00784CD0" w:rsidP="000361A4">
            <w:pPr>
              <w:pStyle w:val="Tabellentext"/>
              <w:rPr>
                <w:ins w:id="1520" w:author="IQTIG" w:date="2020-04-28T19:39:00Z"/>
              </w:rPr>
            </w:pPr>
            <w:ins w:id="1521" w:author="IQTIG" w:date="2020-04-28T19:39:00Z">
              <w:r>
                <w:t>Pneumonie</w:t>
              </w:r>
            </w:ins>
          </w:p>
        </w:tc>
        <w:tc>
          <w:tcPr>
            <w:tcW w:w="326" w:type="pct"/>
          </w:tcPr>
          <w:p w14:paraId="573FB71F" w14:textId="77777777" w:rsidR="000F0644" w:rsidRPr="00743DF3" w:rsidRDefault="00784CD0" w:rsidP="000361A4">
            <w:pPr>
              <w:pStyle w:val="Tabellentext"/>
              <w:rPr>
                <w:ins w:id="1522" w:author="IQTIG" w:date="2020-04-28T19:39:00Z"/>
              </w:rPr>
            </w:pPr>
            <w:ins w:id="1523" w:author="IQTIG" w:date="2020-04-28T19:39:00Z">
              <w:r>
                <w:t>K</w:t>
              </w:r>
            </w:ins>
          </w:p>
        </w:tc>
        <w:tc>
          <w:tcPr>
            <w:tcW w:w="1646" w:type="pct"/>
          </w:tcPr>
          <w:p w14:paraId="42610FFB" w14:textId="77777777" w:rsidR="000F0644" w:rsidRPr="00743DF3" w:rsidRDefault="00784CD0" w:rsidP="00177070">
            <w:pPr>
              <w:pStyle w:val="Tabellentext"/>
              <w:ind w:left="453" w:hanging="340"/>
              <w:rPr>
                <w:ins w:id="1524" w:author="IQTIG" w:date="2020-04-28T19:39:00Z"/>
              </w:rPr>
            </w:pPr>
            <w:ins w:id="1525" w:author="IQTIG" w:date="2020-04-28T19:39:00Z">
              <w:r>
                <w:t>1 =</w:t>
              </w:r>
              <w:r>
                <w:tab/>
                <w:t>ja</w:t>
              </w:r>
            </w:ins>
          </w:p>
        </w:tc>
        <w:tc>
          <w:tcPr>
            <w:tcW w:w="1328" w:type="pct"/>
          </w:tcPr>
          <w:p w14:paraId="20AEE35B" w14:textId="77777777" w:rsidR="000F0644" w:rsidRPr="00743DF3" w:rsidRDefault="00784CD0" w:rsidP="000361A4">
            <w:pPr>
              <w:pStyle w:val="Tabellentext"/>
              <w:rPr>
                <w:ins w:id="1526" w:author="IQTIG" w:date="2020-04-28T19:39:00Z"/>
              </w:rPr>
            </w:pPr>
            <w:ins w:id="1527" w:author="IQTIG" w:date="2020-04-28T19:39:00Z">
              <w:r>
                <w:t>PNEUMONIE</w:t>
              </w:r>
            </w:ins>
          </w:p>
        </w:tc>
      </w:tr>
      <w:tr w:rsidR="00275B01" w:rsidRPr="00743DF3" w14:paraId="630E1BBD" w14:textId="77777777" w:rsidTr="00133FB8">
        <w:trPr>
          <w:cnfStyle w:val="000000100000" w:firstRow="0" w:lastRow="0" w:firstColumn="0" w:lastColumn="0" w:oddVBand="0" w:evenVBand="0" w:oddHBand="1" w:evenHBand="0" w:firstRowFirstColumn="0" w:firstRowLastColumn="0" w:lastRowFirstColumn="0" w:lastRowLastColumn="0"/>
          <w:trHeight w:val="409"/>
          <w:ins w:id="1528" w:author="IQTIG" w:date="2020-04-28T19:39:00Z"/>
        </w:trPr>
        <w:tc>
          <w:tcPr>
            <w:tcW w:w="626" w:type="pct"/>
          </w:tcPr>
          <w:p w14:paraId="03EFE952" w14:textId="77777777" w:rsidR="000F0644" w:rsidRPr="00743DF3" w:rsidRDefault="00784CD0" w:rsidP="000361A4">
            <w:pPr>
              <w:pStyle w:val="Tabellentext"/>
              <w:rPr>
                <w:ins w:id="1529" w:author="IQTIG" w:date="2020-04-28T19:39:00Z"/>
              </w:rPr>
            </w:pPr>
            <w:ins w:id="1530" w:author="IQTIG" w:date="2020-04-28T19:39:00Z">
              <w:r>
                <w:t>36.2:B</w:t>
              </w:r>
            </w:ins>
          </w:p>
        </w:tc>
        <w:tc>
          <w:tcPr>
            <w:tcW w:w="1075" w:type="pct"/>
          </w:tcPr>
          <w:p w14:paraId="25D69BAC" w14:textId="77777777" w:rsidR="000F0644" w:rsidRPr="00743DF3" w:rsidRDefault="00784CD0" w:rsidP="000361A4">
            <w:pPr>
              <w:pStyle w:val="Tabellentext"/>
              <w:rPr>
                <w:ins w:id="1531" w:author="IQTIG" w:date="2020-04-28T19:39:00Z"/>
              </w:rPr>
            </w:pPr>
            <w:ins w:id="1532" w:author="IQTIG" w:date="2020-04-28T19:39:00Z">
              <w:r>
                <w:t>behandlungsbedürftige kardiovaskuläre Komplikation(en)</w:t>
              </w:r>
            </w:ins>
          </w:p>
        </w:tc>
        <w:tc>
          <w:tcPr>
            <w:tcW w:w="326" w:type="pct"/>
          </w:tcPr>
          <w:p w14:paraId="351EE7C2" w14:textId="77777777" w:rsidR="000F0644" w:rsidRPr="00743DF3" w:rsidRDefault="00784CD0" w:rsidP="000361A4">
            <w:pPr>
              <w:pStyle w:val="Tabellentext"/>
              <w:rPr>
                <w:ins w:id="1533" w:author="IQTIG" w:date="2020-04-28T19:39:00Z"/>
              </w:rPr>
            </w:pPr>
            <w:ins w:id="1534" w:author="IQTIG" w:date="2020-04-28T19:39:00Z">
              <w:r>
                <w:t>K</w:t>
              </w:r>
            </w:ins>
          </w:p>
        </w:tc>
        <w:tc>
          <w:tcPr>
            <w:tcW w:w="1646" w:type="pct"/>
          </w:tcPr>
          <w:p w14:paraId="7DADC1E2" w14:textId="77777777" w:rsidR="000F0644" w:rsidRPr="00743DF3" w:rsidRDefault="00784CD0" w:rsidP="00177070">
            <w:pPr>
              <w:pStyle w:val="Tabellentext"/>
              <w:ind w:left="453" w:hanging="340"/>
              <w:rPr>
                <w:ins w:id="1535" w:author="IQTIG" w:date="2020-04-28T19:39:00Z"/>
              </w:rPr>
            </w:pPr>
            <w:ins w:id="1536" w:author="IQTIG" w:date="2020-04-28T19:39:00Z">
              <w:r>
                <w:t>1 =</w:t>
              </w:r>
              <w:r>
                <w:tab/>
                <w:t>ja</w:t>
              </w:r>
            </w:ins>
          </w:p>
        </w:tc>
        <w:tc>
          <w:tcPr>
            <w:tcW w:w="1328" w:type="pct"/>
          </w:tcPr>
          <w:p w14:paraId="0DF3F517" w14:textId="77777777" w:rsidR="000F0644" w:rsidRPr="00743DF3" w:rsidRDefault="00784CD0" w:rsidP="000361A4">
            <w:pPr>
              <w:pStyle w:val="Tabellentext"/>
              <w:rPr>
                <w:ins w:id="1537" w:author="IQTIG" w:date="2020-04-28T19:39:00Z"/>
              </w:rPr>
            </w:pPr>
            <w:ins w:id="1538" w:author="IQTIG" w:date="2020-04-28T19:39:00Z">
              <w:r>
                <w:t>KARDVASKKOMP</w:t>
              </w:r>
            </w:ins>
          </w:p>
        </w:tc>
      </w:tr>
      <w:tr w:rsidR="00275B01" w:rsidRPr="00743DF3" w14:paraId="186BCC30" w14:textId="77777777" w:rsidTr="00133FB8">
        <w:trPr>
          <w:cnfStyle w:val="000000010000" w:firstRow="0" w:lastRow="0" w:firstColumn="0" w:lastColumn="0" w:oddVBand="0" w:evenVBand="0" w:oddHBand="0" w:evenHBand="1" w:firstRowFirstColumn="0" w:firstRowLastColumn="0" w:lastRowFirstColumn="0" w:lastRowLastColumn="0"/>
          <w:trHeight w:val="409"/>
          <w:ins w:id="1539" w:author="IQTIG" w:date="2020-04-28T19:39:00Z"/>
        </w:trPr>
        <w:tc>
          <w:tcPr>
            <w:tcW w:w="626" w:type="pct"/>
          </w:tcPr>
          <w:p w14:paraId="2F4B1E31" w14:textId="77777777" w:rsidR="000F0644" w:rsidRPr="00743DF3" w:rsidRDefault="00784CD0" w:rsidP="000361A4">
            <w:pPr>
              <w:pStyle w:val="Tabellentext"/>
              <w:rPr>
                <w:ins w:id="1540" w:author="IQTIG" w:date="2020-04-28T19:39:00Z"/>
              </w:rPr>
            </w:pPr>
            <w:ins w:id="1541" w:author="IQTIG" w:date="2020-04-28T19:39:00Z">
              <w:r>
                <w:t>36.3:B</w:t>
              </w:r>
            </w:ins>
          </w:p>
        </w:tc>
        <w:tc>
          <w:tcPr>
            <w:tcW w:w="1075" w:type="pct"/>
          </w:tcPr>
          <w:p w14:paraId="6FD2134B" w14:textId="77777777" w:rsidR="000F0644" w:rsidRPr="00743DF3" w:rsidRDefault="00784CD0" w:rsidP="000361A4">
            <w:pPr>
              <w:pStyle w:val="Tabellentext"/>
              <w:rPr>
                <w:ins w:id="1542" w:author="IQTIG" w:date="2020-04-28T19:39:00Z"/>
              </w:rPr>
            </w:pPr>
            <w:ins w:id="1543" w:author="IQTIG" w:date="2020-04-28T19:39:00Z">
              <w:r>
                <w:t>tiefe Bein-/Beckenvenenthrombose</w:t>
              </w:r>
            </w:ins>
          </w:p>
        </w:tc>
        <w:tc>
          <w:tcPr>
            <w:tcW w:w="326" w:type="pct"/>
          </w:tcPr>
          <w:p w14:paraId="693B07C0" w14:textId="77777777" w:rsidR="000F0644" w:rsidRPr="00743DF3" w:rsidRDefault="00784CD0" w:rsidP="000361A4">
            <w:pPr>
              <w:pStyle w:val="Tabellentext"/>
              <w:rPr>
                <w:ins w:id="1544" w:author="IQTIG" w:date="2020-04-28T19:39:00Z"/>
              </w:rPr>
            </w:pPr>
            <w:ins w:id="1545" w:author="IQTIG" w:date="2020-04-28T19:39:00Z">
              <w:r>
                <w:t>K</w:t>
              </w:r>
            </w:ins>
          </w:p>
        </w:tc>
        <w:tc>
          <w:tcPr>
            <w:tcW w:w="1646" w:type="pct"/>
          </w:tcPr>
          <w:p w14:paraId="18A532FC" w14:textId="77777777" w:rsidR="000F0644" w:rsidRPr="00743DF3" w:rsidRDefault="00784CD0" w:rsidP="00177070">
            <w:pPr>
              <w:pStyle w:val="Tabellentext"/>
              <w:ind w:left="453" w:hanging="340"/>
              <w:rPr>
                <w:ins w:id="1546" w:author="IQTIG" w:date="2020-04-28T19:39:00Z"/>
              </w:rPr>
            </w:pPr>
            <w:ins w:id="1547" w:author="IQTIG" w:date="2020-04-28T19:39:00Z">
              <w:r>
                <w:t>1 =</w:t>
              </w:r>
              <w:r>
                <w:tab/>
                <w:t>ja</w:t>
              </w:r>
            </w:ins>
          </w:p>
        </w:tc>
        <w:tc>
          <w:tcPr>
            <w:tcW w:w="1328" w:type="pct"/>
          </w:tcPr>
          <w:p w14:paraId="14A1A60C" w14:textId="77777777" w:rsidR="000F0644" w:rsidRPr="00743DF3" w:rsidRDefault="00784CD0" w:rsidP="000361A4">
            <w:pPr>
              <w:pStyle w:val="Tabellentext"/>
              <w:rPr>
                <w:ins w:id="1548" w:author="IQTIG" w:date="2020-04-28T19:39:00Z"/>
              </w:rPr>
            </w:pPr>
            <w:ins w:id="1549" w:author="IQTIG" w:date="2020-04-28T19:39:00Z">
              <w:r>
                <w:t>THROMBOSEN</w:t>
              </w:r>
            </w:ins>
          </w:p>
        </w:tc>
      </w:tr>
      <w:tr w:rsidR="00275B01" w:rsidRPr="00743DF3" w14:paraId="0D4F8EB2" w14:textId="77777777" w:rsidTr="00133FB8">
        <w:trPr>
          <w:cnfStyle w:val="000000100000" w:firstRow="0" w:lastRow="0" w:firstColumn="0" w:lastColumn="0" w:oddVBand="0" w:evenVBand="0" w:oddHBand="1" w:evenHBand="0" w:firstRowFirstColumn="0" w:firstRowLastColumn="0" w:lastRowFirstColumn="0" w:lastRowLastColumn="0"/>
          <w:trHeight w:val="409"/>
          <w:ins w:id="1550" w:author="IQTIG" w:date="2020-04-28T19:39:00Z"/>
        </w:trPr>
        <w:tc>
          <w:tcPr>
            <w:tcW w:w="626" w:type="pct"/>
          </w:tcPr>
          <w:p w14:paraId="7A851F42" w14:textId="77777777" w:rsidR="000F0644" w:rsidRPr="00743DF3" w:rsidRDefault="00784CD0" w:rsidP="000361A4">
            <w:pPr>
              <w:pStyle w:val="Tabellentext"/>
              <w:rPr>
                <w:ins w:id="1551" w:author="IQTIG" w:date="2020-04-28T19:39:00Z"/>
              </w:rPr>
            </w:pPr>
            <w:ins w:id="1552" w:author="IQTIG" w:date="2020-04-28T19:39:00Z">
              <w:r>
                <w:t>36.4:B</w:t>
              </w:r>
            </w:ins>
          </w:p>
        </w:tc>
        <w:tc>
          <w:tcPr>
            <w:tcW w:w="1075" w:type="pct"/>
          </w:tcPr>
          <w:p w14:paraId="600D0E4D" w14:textId="77777777" w:rsidR="000F0644" w:rsidRPr="00743DF3" w:rsidRDefault="00784CD0" w:rsidP="000361A4">
            <w:pPr>
              <w:pStyle w:val="Tabellentext"/>
              <w:rPr>
                <w:ins w:id="1553" w:author="IQTIG" w:date="2020-04-28T19:39:00Z"/>
              </w:rPr>
            </w:pPr>
            <w:ins w:id="1554" w:author="IQTIG" w:date="2020-04-28T19:39:00Z">
              <w:r>
                <w:t>Lungenembolie</w:t>
              </w:r>
            </w:ins>
          </w:p>
        </w:tc>
        <w:tc>
          <w:tcPr>
            <w:tcW w:w="326" w:type="pct"/>
          </w:tcPr>
          <w:p w14:paraId="6FEA8C64" w14:textId="77777777" w:rsidR="000F0644" w:rsidRPr="00743DF3" w:rsidRDefault="00784CD0" w:rsidP="000361A4">
            <w:pPr>
              <w:pStyle w:val="Tabellentext"/>
              <w:rPr>
                <w:ins w:id="1555" w:author="IQTIG" w:date="2020-04-28T19:39:00Z"/>
              </w:rPr>
            </w:pPr>
            <w:ins w:id="1556" w:author="IQTIG" w:date="2020-04-28T19:39:00Z">
              <w:r>
                <w:t>K</w:t>
              </w:r>
            </w:ins>
          </w:p>
        </w:tc>
        <w:tc>
          <w:tcPr>
            <w:tcW w:w="1646" w:type="pct"/>
          </w:tcPr>
          <w:p w14:paraId="1418D22A" w14:textId="77777777" w:rsidR="000F0644" w:rsidRPr="00743DF3" w:rsidRDefault="00784CD0" w:rsidP="00177070">
            <w:pPr>
              <w:pStyle w:val="Tabellentext"/>
              <w:ind w:left="453" w:hanging="340"/>
              <w:rPr>
                <w:ins w:id="1557" w:author="IQTIG" w:date="2020-04-28T19:39:00Z"/>
              </w:rPr>
            </w:pPr>
            <w:ins w:id="1558" w:author="IQTIG" w:date="2020-04-28T19:39:00Z">
              <w:r>
                <w:t>1 =</w:t>
              </w:r>
              <w:r>
                <w:tab/>
                <w:t>ja</w:t>
              </w:r>
            </w:ins>
          </w:p>
        </w:tc>
        <w:tc>
          <w:tcPr>
            <w:tcW w:w="1328" w:type="pct"/>
          </w:tcPr>
          <w:p w14:paraId="17435639" w14:textId="77777777" w:rsidR="000F0644" w:rsidRPr="00743DF3" w:rsidRDefault="00784CD0" w:rsidP="000361A4">
            <w:pPr>
              <w:pStyle w:val="Tabellentext"/>
              <w:rPr>
                <w:ins w:id="1559" w:author="IQTIG" w:date="2020-04-28T19:39:00Z"/>
              </w:rPr>
            </w:pPr>
            <w:ins w:id="1560" w:author="IQTIG" w:date="2020-04-28T19:39:00Z">
              <w:r>
                <w:t>LUNGEMBOLIE</w:t>
              </w:r>
            </w:ins>
          </w:p>
        </w:tc>
      </w:tr>
      <w:tr w:rsidR="00275B01" w:rsidRPr="00743DF3" w14:paraId="353608C0" w14:textId="77777777" w:rsidTr="00133FB8">
        <w:trPr>
          <w:cnfStyle w:val="000000010000" w:firstRow="0" w:lastRow="0" w:firstColumn="0" w:lastColumn="0" w:oddVBand="0" w:evenVBand="0" w:oddHBand="0" w:evenHBand="1" w:firstRowFirstColumn="0" w:firstRowLastColumn="0" w:lastRowFirstColumn="0" w:lastRowLastColumn="0"/>
          <w:trHeight w:val="409"/>
          <w:ins w:id="1561" w:author="IQTIG" w:date="2020-04-28T19:39:00Z"/>
        </w:trPr>
        <w:tc>
          <w:tcPr>
            <w:tcW w:w="626" w:type="pct"/>
          </w:tcPr>
          <w:p w14:paraId="4021E8CE" w14:textId="77777777" w:rsidR="000F0644" w:rsidRPr="00743DF3" w:rsidRDefault="00784CD0" w:rsidP="000361A4">
            <w:pPr>
              <w:pStyle w:val="Tabellentext"/>
              <w:rPr>
                <w:ins w:id="1562" w:author="IQTIG" w:date="2020-04-28T19:39:00Z"/>
              </w:rPr>
            </w:pPr>
            <w:ins w:id="1563" w:author="IQTIG" w:date="2020-04-28T19:39:00Z">
              <w:r>
                <w:lastRenderedPageBreak/>
                <w:t>36.5:B</w:t>
              </w:r>
            </w:ins>
          </w:p>
        </w:tc>
        <w:tc>
          <w:tcPr>
            <w:tcW w:w="1075" w:type="pct"/>
          </w:tcPr>
          <w:p w14:paraId="6FECEBC4" w14:textId="77777777" w:rsidR="000F0644" w:rsidRPr="00743DF3" w:rsidRDefault="00784CD0" w:rsidP="000361A4">
            <w:pPr>
              <w:pStyle w:val="Tabellentext"/>
              <w:rPr>
                <w:ins w:id="1564" w:author="IQTIG" w:date="2020-04-28T19:39:00Z"/>
              </w:rPr>
            </w:pPr>
            <w:ins w:id="1565" w:author="IQTIG" w:date="2020-04-28T19:39:00Z">
              <w:r>
                <w:t>katheterassoziierte Harnwegsinfektion</w:t>
              </w:r>
            </w:ins>
          </w:p>
        </w:tc>
        <w:tc>
          <w:tcPr>
            <w:tcW w:w="326" w:type="pct"/>
          </w:tcPr>
          <w:p w14:paraId="6F1DC299" w14:textId="77777777" w:rsidR="000F0644" w:rsidRPr="00743DF3" w:rsidRDefault="00784CD0" w:rsidP="000361A4">
            <w:pPr>
              <w:pStyle w:val="Tabellentext"/>
              <w:rPr>
                <w:ins w:id="1566" w:author="IQTIG" w:date="2020-04-28T19:39:00Z"/>
              </w:rPr>
            </w:pPr>
            <w:ins w:id="1567" w:author="IQTIG" w:date="2020-04-28T19:39:00Z">
              <w:r>
                <w:t>K</w:t>
              </w:r>
            </w:ins>
          </w:p>
        </w:tc>
        <w:tc>
          <w:tcPr>
            <w:tcW w:w="1646" w:type="pct"/>
          </w:tcPr>
          <w:p w14:paraId="63BF6649" w14:textId="77777777" w:rsidR="000F0644" w:rsidRPr="00743DF3" w:rsidRDefault="00784CD0" w:rsidP="00177070">
            <w:pPr>
              <w:pStyle w:val="Tabellentext"/>
              <w:ind w:left="453" w:hanging="340"/>
              <w:rPr>
                <w:ins w:id="1568" w:author="IQTIG" w:date="2020-04-28T19:39:00Z"/>
              </w:rPr>
            </w:pPr>
            <w:ins w:id="1569" w:author="IQTIG" w:date="2020-04-28T19:39:00Z">
              <w:r>
                <w:t>1 =</w:t>
              </w:r>
              <w:r>
                <w:tab/>
                <w:t>ja</w:t>
              </w:r>
            </w:ins>
          </w:p>
        </w:tc>
        <w:tc>
          <w:tcPr>
            <w:tcW w:w="1328" w:type="pct"/>
          </w:tcPr>
          <w:p w14:paraId="40C3DE5A" w14:textId="77777777" w:rsidR="000F0644" w:rsidRPr="00743DF3" w:rsidRDefault="00784CD0" w:rsidP="000361A4">
            <w:pPr>
              <w:pStyle w:val="Tabellentext"/>
              <w:rPr>
                <w:ins w:id="1570" w:author="IQTIG" w:date="2020-04-28T19:39:00Z"/>
              </w:rPr>
            </w:pPr>
            <w:ins w:id="1571" w:author="IQTIG" w:date="2020-04-28T19:39:00Z">
              <w:r>
                <w:t>HARNWEGSINF</w:t>
              </w:r>
            </w:ins>
          </w:p>
        </w:tc>
      </w:tr>
      <w:tr w:rsidR="00275B01" w:rsidRPr="00743DF3" w14:paraId="78AB5ACC" w14:textId="77777777" w:rsidTr="00133FB8">
        <w:trPr>
          <w:cnfStyle w:val="000000100000" w:firstRow="0" w:lastRow="0" w:firstColumn="0" w:lastColumn="0" w:oddVBand="0" w:evenVBand="0" w:oddHBand="1" w:evenHBand="0" w:firstRowFirstColumn="0" w:firstRowLastColumn="0" w:lastRowFirstColumn="0" w:lastRowLastColumn="0"/>
          <w:trHeight w:val="409"/>
          <w:ins w:id="1572" w:author="IQTIG" w:date="2020-04-28T19:39:00Z"/>
        </w:trPr>
        <w:tc>
          <w:tcPr>
            <w:tcW w:w="626" w:type="pct"/>
          </w:tcPr>
          <w:p w14:paraId="74FA705C" w14:textId="77777777" w:rsidR="000F0644" w:rsidRPr="00743DF3" w:rsidRDefault="00784CD0" w:rsidP="000361A4">
            <w:pPr>
              <w:pStyle w:val="Tabellentext"/>
              <w:rPr>
                <w:ins w:id="1573" w:author="IQTIG" w:date="2020-04-28T19:39:00Z"/>
              </w:rPr>
            </w:pPr>
            <w:ins w:id="1574" w:author="IQTIG" w:date="2020-04-28T19:39:00Z">
              <w:r>
                <w:t>36.6:B</w:t>
              </w:r>
            </w:ins>
          </w:p>
        </w:tc>
        <w:tc>
          <w:tcPr>
            <w:tcW w:w="1075" w:type="pct"/>
          </w:tcPr>
          <w:p w14:paraId="46B5659E" w14:textId="77777777" w:rsidR="000F0644" w:rsidRPr="00743DF3" w:rsidRDefault="00784CD0" w:rsidP="000361A4">
            <w:pPr>
              <w:pStyle w:val="Tabellentext"/>
              <w:rPr>
                <w:ins w:id="1575" w:author="IQTIG" w:date="2020-04-28T19:39:00Z"/>
              </w:rPr>
            </w:pPr>
            <w:ins w:id="1576" w:author="IQTIG" w:date="2020-04-28T19:39:00Z">
              <w:r>
                <w:t>Schlaganfall</w:t>
              </w:r>
            </w:ins>
          </w:p>
        </w:tc>
        <w:tc>
          <w:tcPr>
            <w:tcW w:w="326" w:type="pct"/>
          </w:tcPr>
          <w:p w14:paraId="38084354" w14:textId="77777777" w:rsidR="000F0644" w:rsidRPr="00743DF3" w:rsidRDefault="00784CD0" w:rsidP="000361A4">
            <w:pPr>
              <w:pStyle w:val="Tabellentext"/>
              <w:rPr>
                <w:ins w:id="1577" w:author="IQTIG" w:date="2020-04-28T19:39:00Z"/>
              </w:rPr>
            </w:pPr>
            <w:ins w:id="1578" w:author="IQTIG" w:date="2020-04-28T19:39:00Z">
              <w:r>
                <w:t>K</w:t>
              </w:r>
            </w:ins>
          </w:p>
        </w:tc>
        <w:tc>
          <w:tcPr>
            <w:tcW w:w="1646" w:type="pct"/>
          </w:tcPr>
          <w:p w14:paraId="300BBAB1" w14:textId="77777777" w:rsidR="000F0644" w:rsidRPr="00743DF3" w:rsidRDefault="00784CD0" w:rsidP="00177070">
            <w:pPr>
              <w:pStyle w:val="Tabellentext"/>
              <w:ind w:left="453" w:hanging="340"/>
              <w:rPr>
                <w:ins w:id="1579" w:author="IQTIG" w:date="2020-04-28T19:39:00Z"/>
              </w:rPr>
            </w:pPr>
            <w:ins w:id="1580" w:author="IQTIG" w:date="2020-04-28T19:39:00Z">
              <w:r>
                <w:t>1 =</w:t>
              </w:r>
              <w:r>
                <w:tab/>
                <w:t>ja</w:t>
              </w:r>
            </w:ins>
          </w:p>
        </w:tc>
        <w:tc>
          <w:tcPr>
            <w:tcW w:w="1328" w:type="pct"/>
          </w:tcPr>
          <w:p w14:paraId="4D05F596" w14:textId="77777777" w:rsidR="000F0644" w:rsidRPr="00743DF3" w:rsidRDefault="00784CD0" w:rsidP="000361A4">
            <w:pPr>
              <w:pStyle w:val="Tabellentext"/>
              <w:rPr>
                <w:ins w:id="1581" w:author="IQTIG" w:date="2020-04-28T19:39:00Z"/>
              </w:rPr>
            </w:pPr>
            <w:ins w:id="1582" w:author="IQTIG" w:date="2020-04-28T19:39:00Z">
              <w:r>
                <w:t>TIA</w:t>
              </w:r>
            </w:ins>
          </w:p>
        </w:tc>
      </w:tr>
      <w:tr w:rsidR="00275B01" w:rsidRPr="00743DF3" w14:paraId="5A981030" w14:textId="77777777" w:rsidTr="00133FB8">
        <w:trPr>
          <w:cnfStyle w:val="000000010000" w:firstRow="0" w:lastRow="0" w:firstColumn="0" w:lastColumn="0" w:oddVBand="0" w:evenVBand="0" w:oddHBand="0" w:evenHBand="1" w:firstRowFirstColumn="0" w:firstRowLastColumn="0" w:lastRowFirstColumn="0" w:lastRowLastColumn="0"/>
          <w:trHeight w:val="409"/>
          <w:ins w:id="1583" w:author="IQTIG" w:date="2020-04-28T19:39:00Z"/>
        </w:trPr>
        <w:tc>
          <w:tcPr>
            <w:tcW w:w="626" w:type="pct"/>
          </w:tcPr>
          <w:p w14:paraId="60C7461C" w14:textId="77777777" w:rsidR="000F0644" w:rsidRPr="00743DF3" w:rsidRDefault="00784CD0" w:rsidP="000361A4">
            <w:pPr>
              <w:pStyle w:val="Tabellentext"/>
              <w:rPr>
                <w:ins w:id="1584" w:author="IQTIG" w:date="2020-04-28T19:39:00Z"/>
              </w:rPr>
            </w:pPr>
            <w:ins w:id="1585" w:author="IQTIG" w:date="2020-04-28T19:39:00Z">
              <w:r>
                <w:t>36.7:B</w:t>
              </w:r>
            </w:ins>
          </w:p>
        </w:tc>
        <w:tc>
          <w:tcPr>
            <w:tcW w:w="1075" w:type="pct"/>
          </w:tcPr>
          <w:p w14:paraId="57D97FB4" w14:textId="77777777" w:rsidR="000F0644" w:rsidRPr="00743DF3" w:rsidRDefault="00784CD0" w:rsidP="000361A4">
            <w:pPr>
              <w:pStyle w:val="Tabellentext"/>
              <w:rPr>
                <w:ins w:id="1586" w:author="IQTIG" w:date="2020-04-28T19:39:00Z"/>
              </w:rPr>
            </w:pPr>
            <w:ins w:id="1587" w:author="IQTIG" w:date="2020-04-28T19:39:00Z">
              <w:r>
                <w:t>akute gastrointestinale Blutung</w:t>
              </w:r>
            </w:ins>
          </w:p>
        </w:tc>
        <w:tc>
          <w:tcPr>
            <w:tcW w:w="326" w:type="pct"/>
          </w:tcPr>
          <w:p w14:paraId="4E050CEF" w14:textId="77777777" w:rsidR="000F0644" w:rsidRPr="00743DF3" w:rsidRDefault="00784CD0" w:rsidP="000361A4">
            <w:pPr>
              <w:pStyle w:val="Tabellentext"/>
              <w:rPr>
                <w:ins w:id="1588" w:author="IQTIG" w:date="2020-04-28T19:39:00Z"/>
              </w:rPr>
            </w:pPr>
            <w:ins w:id="1589" w:author="IQTIG" w:date="2020-04-28T19:39:00Z">
              <w:r>
                <w:t>K</w:t>
              </w:r>
            </w:ins>
          </w:p>
        </w:tc>
        <w:tc>
          <w:tcPr>
            <w:tcW w:w="1646" w:type="pct"/>
          </w:tcPr>
          <w:p w14:paraId="32CDFFEC" w14:textId="77777777" w:rsidR="000F0644" w:rsidRPr="00743DF3" w:rsidRDefault="00784CD0" w:rsidP="00177070">
            <w:pPr>
              <w:pStyle w:val="Tabellentext"/>
              <w:ind w:left="453" w:hanging="340"/>
              <w:rPr>
                <w:ins w:id="1590" w:author="IQTIG" w:date="2020-04-28T19:39:00Z"/>
              </w:rPr>
            </w:pPr>
            <w:ins w:id="1591" w:author="IQTIG" w:date="2020-04-28T19:39:00Z">
              <w:r>
                <w:t>1 =</w:t>
              </w:r>
              <w:r>
                <w:tab/>
                <w:t>ja</w:t>
              </w:r>
            </w:ins>
          </w:p>
        </w:tc>
        <w:tc>
          <w:tcPr>
            <w:tcW w:w="1328" w:type="pct"/>
          </w:tcPr>
          <w:p w14:paraId="23DFC512" w14:textId="77777777" w:rsidR="000F0644" w:rsidRPr="00743DF3" w:rsidRDefault="00784CD0" w:rsidP="000361A4">
            <w:pPr>
              <w:pStyle w:val="Tabellentext"/>
              <w:rPr>
                <w:ins w:id="1592" w:author="IQTIG" w:date="2020-04-28T19:39:00Z"/>
              </w:rPr>
            </w:pPr>
            <w:ins w:id="1593" w:author="IQTIG" w:date="2020-04-28T19:39:00Z">
              <w:r>
                <w:t>GASTROBLUTUNG</w:t>
              </w:r>
            </w:ins>
          </w:p>
        </w:tc>
      </w:tr>
      <w:tr w:rsidR="00275B01" w:rsidRPr="00743DF3" w14:paraId="0DB07B68" w14:textId="77777777" w:rsidTr="00133FB8">
        <w:trPr>
          <w:cnfStyle w:val="000000100000" w:firstRow="0" w:lastRow="0" w:firstColumn="0" w:lastColumn="0" w:oddVBand="0" w:evenVBand="0" w:oddHBand="1" w:evenHBand="0" w:firstRowFirstColumn="0" w:firstRowLastColumn="0" w:lastRowFirstColumn="0" w:lastRowLastColumn="0"/>
          <w:trHeight w:val="409"/>
          <w:ins w:id="1594" w:author="IQTIG" w:date="2020-04-28T19:39:00Z"/>
        </w:trPr>
        <w:tc>
          <w:tcPr>
            <w:tcW w:w="626" w:type="pct"/>
          </w:tcPr>
          <w:p w14:paraId="16B1FAAD" w14:textId="77777777" w:rsidR="000F0644" w:rsidRPr="00743DF3" w:rsidRDefault="00784CD0" w:rsidP="000361A4">
            <w:pPr>
              <w:pStyle w:val="Tabellentext"/>
              <w:rPr>
                <w:ins w:id="1595" w:author="IQTIG" w:date="2020-04-28T19:39:00Z"/>
              </w:rPr>
            </w:pPr>
            <w:ins w:id="1596" w:author="IQTIG" w:date="2020-04-28T19:39:00Z">
              <w:r>
                <w:t>36.8:B</w:t>
              </w:r>
            </w:ins>
          </w:p>
        </w:tc>
        <w:tc>
          <w:tcPr>
            <w:tcW w:w="1075" w:type="pct"/>
          </w:tcPr>
          <w:p w14:paraId="44EA6E47" w14:textId="77777777" w:rsidR="000F0644" w:rsidRPr="00743DF3" w:rsidRDefault="00784CD0" w:rsidP="000361A4">
            <w:pPr>
              <w:pStyle w:val="Tabellentext"/>
              <w:rPr>
                <w:ins w:id="1597" w:author="IQTIG" w:date="2020-04-28T19:39:00Z"/>
              </w:rPr>
            </w:pPr>
            <w:ins w:id="1598" w:author="IQTIG" w:date="2020-04-28T19:39:00Z">
              <w:r>
                <w:t>akute Niereninsuffizienz</w:t>
              </w:r>
            </w:ins>
          </w:p>
        </w:tc>
        <w:tc>
          <w:tcPr>
            <w:tcW w:w="326" w:type="pct"/>
          </w:tcPr>
          <w:p w14:paraId="709572CE" w14:textId="77777777" w:rsidR="000F0644" w:rsidRPr="00743DF3" w:rsidRDefault="00784CD0" w:rsidP="000361A4">
            <w:pPr>
              <w:pStyle w:val="Tabellentext"/>
              <w:rPr>
                <w:ins w:id="1599" w:author="IQTIG" w:date="2020-04-28T19:39:00Z"/>
              </w:rPr>
            </w:pPr>
            <w:ins w:id="1600" w:author="IQTIG" w:date="2020-04-28T19:39:00Z">
              <w:r>
                <w:t>K</w:t>
              </w:r>
            </w:ins>
          </w:p>
        </w:tc>
        <w:tc>
          <w:tcPr>
            <w:tcW w:w="1646" w:type="pct"/>
          </w:tcPr>
          <w:p w14:paraId="306240F3" w14:textId="77777777" w:rsidR="000F0644" w:rsidRPr="00743DF3" w:rsidRDefault="00784CD0" w:rsidP="00177070">
            <w:pPr>
              <w:pStyle w:val="Tabellentext"/>
              <w:ind w:left="453" w:hanging="340"/>
              <w:rPr>
                <w:ins w:id="1601" w:author="IQTIG" w:date="2020-04-28T19:39:00Z"/>
              </w:rPr>
            </w:pPr>
            <w:ins w:id="1602" w:author="IQTIG" w:date="2020-04-28T19:39:00Z">
              <w:r>
                <w:t>1 =</w:t>
              </w:r>
              <w:r>
                <w:tab/>
                <w:t>ja</w:t>
              </w:r>
            </w:ins>
          </w:p>
        </w:tc>
        <w:tc>
          <w:tcPr>
            <w:tcW w:w="1328" w:type="pct"/>
          </w:tcPr>
          <w:p w14:paraId="44626459" w14:textId="77777777" w:rsidR="000F0644" w:rsidRPr="00743DF3" w:rsidRDefault="00784CD0" w:rsidP="000361A4">
            <w:pPr>
              <w:pStyle w:val="Tabellentext"/>
              <w:rPr>
                <w:ins w:id="1603" w:author="IQTIG" w:date="2020-04-28T19:39:00Z"/>
              </w:rPr>
            </w:pPr>
            <w:ins w:id="1604" w:author="IQTIG" w:date="2020-04-28T19:39:00Z">
              <w:r>
                <w:t>NIERENINSUFFIZIENZJL</w:t>
              </w:r>
            </w:ins>
          </w:p>
        </w:tc>
      </w:tr>
      <w:tr w:rsidR="00275B01" w:rsidRPr="00743DF3" w14:paraId="561A56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67B0CCA" w14:textId="77777777" w:rsidR="000F0644" w:rsidRPr="00743DF3" w:rsidRDefault="00784CD0" w:rsidP="000361A4">
            <w:pPr>
              <w:pStyle w:val="Tabellentext"/>
            </w:pPr>
            <w:r>
              <w:t>EF*</w:t>
            </w:r>
          </w:p>
        </w:tc>
        <w:tc>
          <w:tcPr>
            <w:tcW w:w="1075" w:type="pct"/>
          </w:tcPr>
          <w:p w14:paraId="79A66A36" w14:textId="77777777" w:rsidR="000F0644" w:rsidRPr="00743DF3" w:rsidRDefault="00784CD0" w:rsidP="000361A4">
            <w:pPr>
              <w:pStyle w:val="Tabellentext"/>
            </w:pPr>
            <w:r>
              <w:t>Patientenalter am Aufnahmetag in Jahren</w:t>
            </w:r>
          </w:p>
        </w:tc>
        <w:tc>
          <w:tcPr>
            <w:tcW w:w="326" w:type="pct"/>
          </w:tcPr>
          <w:p w14:paraId="004588BD" w14:textId="77777777" w:rsidR="000F0644" w:rsidRPr="00743DF3" w:rsidRDefault="00784CD0" w:rsidP="000361A4">
            <w:pPr>
              <w:pStyle w:val="Tabellentext"/>
            </w:pPr>
            <w:r>
              <w:t>-</w:t>
            </w:r>
          </w:p>
        </w:tc>
        <w:tc>
          <w:tcPr>
            <w:tcW w:w="1646" w:type="pct"/>
          </w:tcPr>
          <w:p w14:paraId="069B7C87" w14:textId="77777777" w:rsidR="000F0644" w:rsidRPr="00743DF3" w:rsidRDefault="00784CD0" w:rsidP="00177070">
            <w:pPr>
              <w:pStyle w:val="Tabellentext"/>
              <w:ind w:left="453" w:hanging="340"/>
            </w:pPr>
            <w:r>
              <w:t>alter(GEBDATUM;AUFNDATUM)</w:t>
            </w:r>
          </w:p>
        </w:tc>
        <w:tc>
          <w:tcPr>
            <w:tcW w:w="1328" w:type="pct"/>
          </w:tcPr>
          <w:p w14:paraId="1604ED8F" w14:textId="77777777" w:rsidR="000F0644" w:rsidRPr="00743DF3" w:rsidRDefault="00784CD0" w:rsidP="000361A4">
            <w:pPr>
              <w:pStyle w:val="Tabellentext"/>
            </w:pPr>
            <w:r>
              <w:t>alter</w:t>
            </w:r>
          </w:p>
        </w:tc>
      </w:tr>
    </w:tbl>
    <w:p w14:paraId="4B7E3E67" w14:textId="77777777" w:rsidR="00A53F02" w:rsidRDefault="00784CD0" w:rsidP="00A53F02">
      <w:pPr>
        <w:spacing w:after="0"/>
        <w:rPr>
          <w:sz w:val="14"/>
          <w:szCs w:val="14"/>
        </w:rPr>
      </w:pPr>
      <w:r w:rsidRPr="003021AF">
        <w:rPr>
          <w:sz w:val="14"/>
          <w:szCs w:val="14"/>
        </w:rPr>
        <w:t>*Ersatzfeld im Exportformat</w:t>
      </w:r>
    </w:p>
    <w:p w14:paraId="452CDE51" w14:textId="77777777" w:rsidR="00407995" w:rsidRDefault="00407995">
      <w:pPr>
        <w:sectPr w:rsidR="00407995" w:rsidSect="00163BAC">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6559AEA7" w14:textId="77777777" w:rsidR="0094520C" w:rsidRDefault="00784CD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ED62A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8E25B8" w14:textId="77777777" w:rsidR="000517F0" w:rsidRPr="000517F0" w:rsidRDefault="00784CD0" w:rsidP="009A4847">
            <w:pPr>
              <w:pStyle w:val="Tabellenkopf"/>
            </w:pPr>
            <w:r>
              <w:t>ID</w:t>
            </w:r>
          </w:p>
        </w:tc>
        <w:tc>
          <w:tcPr>
            <w:tcW w:w="5885" w:type="dxa"/>
          </w:tcPr>
          <w:p w14:paraId="3449D0A5" w14:textId="77777777" w:rsidR="000517F0"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54042</w:t>
            </w:r>
          </w:p>
        </w:tc>
      </w:tr>
      <w:tr w:rsidR="000955B5" w14:paraId="7CE151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32D54D" w14:textId="77777777" w:rsidR="000955B5" w:rsidRDefault="00784CD0" w:rsidP="009A4847">
            <w:pPr>
              <w:pStyle w:val="Tabellenkopf"/>
            </w:pPr>
            <w:r>
              <w:t>Bezeichnung</w:t>
            </w:r>
          </w:p>
        </w:tc>
        <w:tc>
          <w:tcPr>
            <w:tcW w:w="5885" w:type="dxa"/>
          </w:tcPr>
          <w:p w14:paraId="3E2DC4BD"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allgemeinen Komplikationen bei osteosynthetischer Versorgung einer hüftgelenknahen Femurfraktur</w:t>
            </w:r>
          </w:p>
        </w:tc>
      </w:tr>
      <w:tr w:rsidR="000955B5" w14:paraId="4940D5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FB3A4B" w14:textId="77777777" w:rsidR="000955B5" w:rsidRDefault="00784CD0" w:rsidP="009A4847">
            <w:pPr>
              <w:pStyle w:val="Tabellenkopf"/>
            </w:pPr>
            <w:r>
              <w:t>Indikatortyp</w:t>
            </w:r>
          </w:p>
        </w:tc>
        <w:tc>
          <w:tcPr>
            <w:tcW w:w="5885" w:type="dxa"/>
          </w:tcPr>
          <w:p w14:paraId="42F84376"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3AA25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408688" w14:textId="77777777" w:rsidR="000955B5" w:rsidRDefault="00784CD0" w:rsidP="000955B5">
            <w:pPr>
              <w:pStyle w:val="Tabellenkopf"/>
            </w:pPr>
            <w:r>
              <w:t>Art des Wertes</w:t>
            </w:r>
          </w:p>
        </w:tc>
        <w:tc>
          <w:tcPr>
            <w:tcW w:w="5885" w:type="dxa"/>
          </w:tcPr>
          <w:p w14:paraId="6175EA4B"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E9BDB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76FCCF" w14:textId="77777777" w:rsidR="000955B5" w:rsidRDefault="00784CD0" w:rsidP="000955B5">
            <w:pPr>
              <w:pStyle w:val="Tabellenkopf"/>
            </w:pPr>
            <w:r>
              <w:t>Bezug zum Verfahren</w:t>
            </w:r>
          </w:p>
        </w:tc>
        <w:tc>
          <w:tcPr>
            <w:tcW w:w="5885" w:type="dxa"/>
          </w:tcPr>
          <w:p w14:paraId="3CCD64AB"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CF235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38D105" w14:textId="194309BC" w:rsidR="000955B5" w:rsidRDefault="00F41129" w:rsidP="000955B5">
            <w:pPr>
              <w:pStyle w:val="Tabellenkopf"/>
            </w:pPr>
            <w:del w:id="1605" w:author="IQTIG" w:date="2020-04-28T19:39:00Z">
              <w:r>
                <w:delText>Bewertungsart</w:delText>
              </w:r>
            </w:del>
            <w:ins w:id="1606" w:author="IQTIG" w:date="2020-04-28T19:39:00Z">
              <w:r w:rsidR="00784CD0">
                <w:t>Berechnungsart</w:t>
              </w:r>
            </w:ins>
          </w:p>
        </w:tc>
        <w:tc>
          <w:tcPr>
            <w:tcW w:w="5885" w:type="dxa"/>
          </w:tcPr>
          <w:p w14:paraId="1AB78190"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D9DA0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B2E37" w14:textId="3BD942F8" w:rsidR="000955B5" w:rsidRDefault="00784CD0" w:rsidP="000955B5">
            <w:pPr>
              <w:pStyle w:val="Tabellenkopf"/>
            </w:pPr>
            <w:r>
              <w:t xml:space="preserve">Referenzbereich </w:t>
            </w:r>
            <w:del w:id="1607" w:author="IQTIG" w:date="2020-04-28T19:39:00Z">
              <w:r w:rsidR="00F41129">
                <w:delText>2018</w:delText>
              </w:r>
            </w:del>
            <w:ins w:id="1608" w:author="IQTIG" w:date="2020-04-28T19:39:00Z">
              <w:r>
                <w:t>2019</w:t>
              </w:r>
            </w:ins>
          </w:p>
        </w:tc>
        <w:tc>
          <w:tcPr>
            <w:tcW w:w="5885" w:type="dxa"/>
          </w:tcPr>
          <w:p w14:paraId="3928CF18" w14:textId="18EAFD7C"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2,</w:t>
            </w:r>
            <w:del w:id="1609" w:author="IQTIG" w:date="2020-04-28T19:39:00Z">
              <w:r w:rsidR="00F41129">
                <w:delText>17</w:delText>
              </w:r>
            </w:del>
            <w:ins w:id="1610" w:author="IQTIG" w:date="2020-04-28T19:39:00Z">
              <w:r>
                <w:t>15</w:t>
              </w:r>
            </w:ins>
            <w:r>
              <w:t xml:space="preserve"> (95. Perzentil)</w:t>
            </w:r>
          </w:p>
        </w:tc>
      </w:tr>
      <w:tr w:rsidR="000955B5" w14:paraId="7967E2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2D38E6" w14:textId="0A0B4C47" w:rsidR="000955B5" w:rsidRDefault="00784CD0" w:rsidP="00CA48E9">
            <w:pPr>
              <w:pStyle w:val="Tabellenkopf"/>
            </w:pPr>
            <w:r w:rsidRPr="00E37ACC">
              <w:t xml:space="preserve">Referenzbereich </w:t>
            </w:r>
            <w:del w:id="1611" w:author="IQTIG" w:date="2020-04-28T19:39:00Z">
              <w:r w:rsidR="00F41129">
                <w:delText>2017</w:delText>
              </w:r>
            </w:del>
            <w:ins w:id="1612" w:author="IQTIG" w:date="2020-04-28T19:39:00Z">
              <w:r>
                <w:t>2018</w:t>
              </w:r>
            </w:ins>
          </w:p>
        </w:tc>
        <w:tc>
          <w:tcPr>
            <w:tcW w:w="5885" w:type="dxa"/>
          </w:tcPr>
          <w:p w14:paraId="08ECA44D" w14:textId="6E79E52E"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2,</w:t>
            </w:r>
            <w:del w:id="1613" w:author="IQTIG" w:date="2020-04-28T19:39:00Z">
              <w:r w:rsidR="00F41129">
                <w:delText>29</w:delText>
              </w:r>
            </w:del>
            <w:ins w:id="1614" w:author="IQTIG" w:date="2020-04-28T19:39:00Z">
              <w:r>
                <w:t>17</w:t>
              </w:r>
            </w:ins>
            <w:r>
              <w:t xml:space="preserve"> (95. Perzentil)</w:t>
            </w:r>
          </w:p>
        </w:tc>
      </w:tr>
      <w:tr w:rsidR="000955B5" w14:paraId="361BE7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5BFD9D" w14:textId="555A080D" w:rsidR="000955B5" w:rsidRDefault="00784CD0" w:rsidP="000955B5">
            <w:pPr>
              <w:pStyle w:val="Tabellenkopf"/>
            </w:pPr>
            <w:r>
              <w:t xml:space="preserve">Erläuterung zum Referenzbereich </w:t>
            </w:r>
            <w:del w:id="1615" w:author="IQTIG" w:date="2020-04-28T19:39:00Z">
              <w:r w:rsidR="00F41129">
                <w:delText>2018</w:delText>
              </w:r>
            </w:del>
            <w:ins w:id="1616" w:author="IQTIG" w:date="2020-04-28T19:39:00Z">
              <w:r>
                <w:t>2019</w:t>
              </w:r>
            </w:ins>
          </w:p>
        </w:tc>
        <w:tc>
          <w:tcPr>
            <w:tcW w:w="5885" w:type="dxa"/>
          </w:tcPr>
          <w:p w14:paraId="611D24DC"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3972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9D97C2" w14:textId="79F3BBC0" w:rsidR="000955B5" w:rsidRDefault="00784CD0" w:rsidP="000955B5">
            <w:pPr>
              <w:pStyle w:val="Tabellenkopf"/>
            </w:pPr>
            <w:r>
              <w:t xml:space="preserve">Erläuterung zum Strukturierten Dialog bzw. Stellungnahmeverfahren </w:t>
            </w:r>
            <w:del w:id="1617" w:author="IQTIG" w:date="2020-04-28T19:39:00Z">
              <w:r w:rsidR="00F41129">
                <w:delText>2018</w:delText>
              </w:r>
            </w:del>
            <w:ins w:id="1618" w:author="IQTIG" w:date="2020-04-28T19:39:00Z">
              <w:r>
                <w:t>2019</w:t>
              </w:r>
            </w:ins>
          </w:p>
        </w:tc>
        <w:tc>
          <w:tcPr>
            <w:tcW w:w="5885" w:type="dxa"/>
          </w:tcPr>
          <w:p w14:paraId="23D3E8D0"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E3AC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A4BD9A" w14:textId="77777777" w:rsidR="000955B5" w:rsidRDefault="00784CD0" w:rsidP="000955B5">
            <w:pPr>
              <w:pStyle w:val="Tabellenkopf"/>
            </w:pPr>
            <w:r w:rsidRPr="00E37ACC">
              <w:t>Methode der Risikoadjustierung</w:t>
            </w:r>
          </w:p>
        </w:tc>
        <w:tc>
          <w:tcPr>
            <w:tcW w:w="5885" w:type="dxa"/>
          </w:tcPr>
          <w:p w14:paraId="530A72D1"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6B076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67CA2D" w14:textId="77777777" w:rsidR="000955B5" w:rsidRPr="00E37ACC" w:rsidRDefault="00784CD0" w:rsidP="000955B5">
            <w:pPr>
              <w:pStyle w:val="Tabellenkopf"/>
            </w:pPr>
            <w:r>
              <w:t>Erläuterung der Risikoadjustierung</w:t>
            </w:r>
          </w:p>
        </w:tc>
        <w:tc>
          <w:tcPr>
            <w:tcW w:w="5885" w:type="dxa"/>
          </w:tcPr>
          <w:p w14:paraId="3FC3D433"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50A0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C5B5FF" w14:textId="77777777" w:rsidR="000955B5" w:rsidRPr="00E37ACC" w:rsidRDefault="00784CD0" w:rsidP="000955B5">
            <w:pPr>
              <w:pStyle w:val="Tabellenkopf"/>
            </w:pPr>
            <w:r w:rsidRPr="00E37ACC">
              <w:t>Rechenregeln</w:t>
            </w:r>
          </w:p>
        </w:tc>
        <w:tc>
          <w:tcPr>
            <w:tcW w:w="5885" w:type="dxa"/>
          </w:tcPr>
          <w:p w14:paraId="1DE3C7BD"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67257CE"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ins w:id="1619" w:author="IQTIG" w:date="2020-04-28T19:39:00Z">
              <w:r>
                <w:t xml:space="preserve">Patientinnen und </w:t>
              </w:r>
            </w:ins>
            <w:r>
              <w:t>Patienten, bei denen mindestens eine allgemeine behandlungsbedürftige Komplikation auftrat</w:t>
            </w:r>
          </w:p>
          <w:p w14:paraId="2B9F51E1"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A14E8A0"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620" w:author="IQTIG" w:date="2020-04-28T19:39:00Z">
              <w:r>
                <w:t xml:space="preserve"> Patientinnen und</w:t>
              </w:r>
            </w:ins>
            <w:r>
              <w:t xml:space="preserve"> Patienten ab 18 Jahren</w:t>
            </w:r>
          </w:p>
          <w:p w14:paraId="2F2D0B55"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E18811C"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allgemeinen postoperativen Komplikationen</w:t>
            </w:r>
          </w:p>
          <w:p w14:paraId="3D1E0915"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44F327C" w14:textId="1676BD92" w:rsidR="000955B5" w:rsidRPr="00715CCE"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allgemeinen postoperativen Komplikationen, risikoadjustiert nach logistischem HÜFT-FRAK-Score für den Indikator mit der </w:t>
            </w:r>
            <w:del w:id="1621" w:author="IQTIG" w:date="2020-04-28T19:39:00Z">
              <w:r w:rsidR="00F41129">
                <w:rPr>
                  <w:rStyle w:val="Fett"/>
                  <w:b w:val="0"/>
                  <w:bCs w:val="0"/>
                </w:rPr>
                <w:delText>QI-</w:delText>
              </w:r>
            </w:del>
            <w:r>
              <w:rPr>
                <w:rStyle w:val="Fett"/>
                <w:b w:val="0"/>
                <w:bCs w:val="0"/>
              </w:rPr>
              <w:t>ID 54042</w:t>
            </w:r>
          </w:p>
        </w:tc>
      </w:tr>
      <w:tr w:rsidR="000955B5" w14:paraId="1DCD94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22A156" w14:textId="77777777" w:rsidR="000955B5" w:rsidRPr="00E37ACC" w:rsidRDefault="00784CD0" w:rsidP="000955B5">
            <w:pPr>
              <w:pStyle w:val="Tabellenkopf"/>
            </w:pPr>
            <w:r w:rsidRPr="00E37ACC">
              <w:t>Erläuterung der Rechenregel</w:t>
            </w:r>
          </w:p>
        </w:tc>
        <w:tc>
          <w:tcPr>
            <w:tcW w:w="5885" w:type="dxa"/>
          </w:tcPr>
          <w:p w14:paraId="10942148"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akute Niereninsuffizienz</w:t>
            </w:r>
          </w:p>
        </w:tc>
      </w:tr>
      <w:tr w:rsidR="000955B5" w14:paraId="7FDFB5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B7BE8D" w14:textId="77777777" w:rsidR="000955B5" w:rsidRPr="00E37ACC" w:rsidRDefault="00784CD0" w:rsidP="000955B5">
            <w:pPr>
              <w:pStyle w:val="Tabellenkopf"/>
            </w:pPr>
            <w:r w:rsidRPr="00E37ACC">
              <w:t>Teildatensatzbezug</w:t>
            </w:r>
          </w:p>
        </w:tc>
        <w:tc>
          <w:tcPr>
            <w:tcW w:w="5885" w:type="dxa"/>
          </w:tcPr>
          <w:p w14:paraId="0E1612E6"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518D26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4D8449" w14:textId="77777777" w:rsidR="000955B5" w:rsidRPr="00E37ACC" w:rsidRDefault="00784CD0" w:rsidP="000955B5">
            <w:pPr>
              <w:pStyle w:val="Tabellenkopf"/>
            </w:pPr>
            <w:r w:rsidRPr="00E37ACC">
              <w:t>Zähler (Formel)</w:t>
            </w:r>
          </w:p>
        </w:tc>
        <w:tc>
          <w:tcPr>
            <w:tcW w:w="5885" w:type="dxa"/>
          </w:tcPr>
          <w:p w14:paraId="6CD8BB0F" w14:textId="77777777" w:rsidR="000955B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O_54042</w:t>
            </w:r>
          </w:p>
        </w:tc>
      </w:tr>
      <w:tr w:rsidR="00CA3AE5" w14:paraId="04468B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15BC12" w14:textId="77777777" w:rsidR="00CA3AE5" w:rsidRPr="00E37ACC" w:rsidRDefault="00784CD0" w:rsidP="00CA3AE5">
            <w:pPr>
              <w:pStyle w:val="Tabellenkopf"/>
            </w:pPr>
            <w:r w:rsidRPr="00E37ACC">
              <w:t>Nenner (Formel)</w:t>
            </w:r>
          </w:p>
        </w:tc>
        <w:tc>
          <w:tcPr>
            <w:tcW w:w="5885" w:type="dxa"/>
          </w:tcPr>
          <w:p w14:paraId="6FDCCA37" w14:textId="77777777" w:rsidR="00CA3AE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E_54042</w:t>
            </w:r>
          </w:p>
        </w:tc>
      </w:tr>
      <w:tr w:rsidR="00CA3AE5" w14:paraId="2F38DE5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15CE0C7" w14:textId="77777777" w:rsidR="00CA3AE5" w:rsidRPr="00E37ACC" w:rsidRDefault="00784CD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CD7660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327E70C" w14:textId="77777777" w:rsidR="00CA3AE5" w:rsidRPr="00A20477" w:rsidRDefault="00784CD0" w:rsidP="00CA3AE5">
                  <w:pPr>
                    <w:pStyle w:val="Tabellenkopf"/>
                    <w:rPr>
                      <w:szCs w:val="18"/>
                    </w:rPr>
                  </w:pPr>
                  <w:r>
                    <w:rPr>
                      <w:szCs w:val="18"/>
                    </w:rPr>
                    <w:t>O (observed)</w:t>
                  </w:r>
                </w:p>
              </w:tc>
            </w:tr>
            <w:tr w:rsidR="00CA3AE5" w:rsidRPr="00743DF3" w14:paraId="4899ED19" w14:textId="77777777" w:rsidTr="00D34D7F">
              <w:tc>
                <w:tcPr>
                  <w:tcW w:w="2125" w:type="dxa"/>
                  <w:tcBorders>
                    <w:top w:val="single" w:sz="4" w:space="0" w:color="BFBFBF" w:themeColor="background1" w:themeShade="BF"/>
                  </w:tcBorders>
                  <w:vAlign w:val="center"/>
                </w:tcPr>
                <w:p w14:paraId="5E726DB1" w14:textId="77777777" w:rsidR="00CA3AE5" w:rsidRDefault="00784CD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6E70AE5" w14:textId="77777777" w:rsidR="00CA3AE5" w:rsidRPr="00CD53BC" w:rsidRDefault="00784CD0" w:rsidP="004217A9">
                  <w:pPr>
                    <w:pStyle w:val="Tabellentext"/>
                    <w:rPr>
                      <w:szCs w:val="18"/>
                    </w:rPr>
                  </w:pPr>
                  <w:r>
                    <w:rPr>
                      <w:szCs w:val="18"/>
                    </w:rPr>
                    <w:t>Kalkulatorische Kennzahl</w:t>
                  </w:r>
                </w:p>
              </w:tc>
            </w:tr>
            <w:tr w:rsidR="00CA3AE5" w:rsidRPr="00743DF3" w14:paraId="4A8A938A" w14:textId="77777777" w:rsidTr="00D34D7F">
              <w:tc>
                <w:tcPr>
                  <w:tcW w:w="2125" w:type="dxa"/>
                  <w:vAlign w:val="center"/>
                </w:tcPr>
                <w:p w14:paraId="5429C63A" w14:textId="64535797" w:rsidR="00CA3AE5" w:rsidRPr="00A20477" w:rsidRDefault="00F41129" w:rsidP="00CA3AE5">
                  <w:pPr>
                    <w:pStyle w:val="Tabellentext"/>
                    <w:rPr>
                      <w:szCs w:val="18"/>
                    </w:rPr>
                  </w:pPr>
                  <w:del w:id="1622" w:author="IQTIG" w:date="2020-04-28T19:39:00Z">
                    <w:r>
                      <w:rPr>
                        <w:szCs w:val="18"/>
                      </w:rPr>
                      <w:delText>Kennzahl-</w:delText>
                    </w:r>
                  </w:del>
                  <w:r w:rsidR="00784CD0">
                    <w:rPr>
                      <w:szCs w:val="18"/>
                    </w:rPr>
                    <w:t>ID</w:t>
                  </w:r>
                </w:p>
              </w:tc>
              <w:tc>
                <w:tcPr>
                  <w:tcW w:w="3755" w:type="dxa"/>
                  <w:vAlign w:val="center"/>
                </w:tcPr>
                <w:p w14:paraId="61A6795B" w14:textId="77777777" w:rsidR="00CA3AE5" w:rsidRPr="001258DD" w:rsidRDefault="00784CD0" w:rsidP="004217A9">
                  <w:pPr>
                    <w:pStyle w:val="Tabellentext"/>
                    <w:rPr>
                      <w:color w:val="000000"/>
                      <w:szCs w:val="18"/>
                      <w:lang w:eastAsia="de-DE"/>
                    </w:rPr>
                  </w:pPr>
                  <w:r>
                    <w:rPr>
                      <w:color w:val="000000"/>
                      <w:szCs w:val="18"/>
                    </w:rPr>
                    <w:t>O_54042</w:t>
                  </w:r>
                </w:p>
              </w:tc>
            </w:tr>
            <w:tr w:rsidR="00CA3AE5" w:rsidRPr="00743DF3" w14:paraId="6547D022" w14:textId="77777777" w:rsidTr="00D34D7F">
              <w:tc>
                <w:tcPr>
                  <w:tcW w:w="2125" w:type="dxa"/>
                  <w:vAlign w:val="center"/>
                </w:tcPr>
                <w:p w14:paraId="414AFC29" w14:textId="77777777" w:rsidR="00CA3AE5" w:rsidRDefault="00784CD0" w:rsidP="00CA3AE5">
                  <w:pPr>
                    <w:pStyle w:val="Tabellentext"/>
                    <w:rPr>
                      <w:szCs w:val="18"/>
                    </w:rPr>
                  </w:pPr>
                  <w:r>
                    <w:rPr>
                      <w:szCs w:val="18"/>
                    </w:rPr>
                    <w:lastRenderedPageBreak/>
                    <w:t>Bezug zu QS-Ergebnissen</w:t>
                  </w:r>
                </w:p>
              </w:tc>
              <w:tc>
                <w:tcPr>
                  <w:tcW w:w="3755" w:type="dxa"/>
                  <w:vAlign w:val="center"/>
                </w:tcPr>
                <w:p w14:paraId="74B8815D" w14:textId="77777777" w:rsidR="00CA3AE5" w:rsidRDefault="00784CD0" w:rsidP="004217A9">
                  <w:pPr>
                    <w:pStyle w:val="Tabellentext"/>
                    <w:rPr>
                      <w:szCs w:val="18"/>
                    </w:rPr>
                  </w:pPr>
                  <w:r>
                    <w:rPr>
                      <w:szCs w:val="18"/>
                    </w:rPr>
                    <w:t>54042</w:t>
                  </w:r>
                </w:p>
              </w:tc>
            </w:tr>
            <w:tr w:rsidR="00CA3AE5" w:rsidRPr="00743DF3" w14:paraId="320C76F3" w14:textId="77777777" w:rsidTr="00D34D7F">
              <w:tc>
                <w:tcPr>
                  <w:tcW w:w="2125" w:type="dxa"/>
                  <w:vAlign w:val="center"/>
                </w:tcPr>
                <w:p w14:paraId="0F08923B" w14:textId="77777777" w:rsidR="00CA3AE5" w:rsidRDefault="00784CD0" w:rsidP="00CA3AE5">
                  <w:pPr>
                    <w:pStyle w:val="Tabellentext"/>
                    <w:rPr>
                      <w:szCs w:val="18"/>
                    </w:rPr>
                  </w:pPr>
                  <w:r>
                    <w:rPr>
                      <w:szCs w:val="18"/>
                    </w:rPr>
                    <w:t>Bezug zum Verfahren</w:t>
                  </w:r>
                </w:p>
              </w:tc>
              <w:tc>
                <w:tcPr>
                  <w:tcW w:w="3755" w:type="dxa"/>
                  <w:vAlign w:val="center"/>
                </w:tcPr>
                <w:p w14:paraId="56DE87CC" w14:textId="77777777" w:rsidR="00CA3AE5" w:rsidRDefault="00784CD0" w:rsidP="004217A9">
                  <w:pPr>
                    <w:pStyle w:val="Tabellentext"/>
                    <w:rPr>
                      <w:szCs w:val="18"/>
                    </w:rPr>
                  </w:pPr>
                  <w:r>
                    <w:rPr>
                      <w:szCs w:val="18"/>
                    </w:rPr>
                    <w:t>DeQS</w:t>
                  </w:r>
                </w:p>
              </w:tc>
            </w:tr>
            <w:tr w:rsidR="00CA3AE5" w:rsidRPr="00743DF3" w14:paraId="7BA26658" w14:textId="77777777" w:rsidTr="00D34D7F">
              <w:tc>
                <w:tcPr>
                  <w:tcW w:w="2125" w:type="dxa"/>
                  <w:tcBorders>
                    <w:bottom w:val="single" w:sz="4" w:space="0" w:color="BFBFBF" w:themeColor="background1" w:themeShade="BF"/>
                  </w:tcBorders>
                  <w:vAlign w:val="center"/>
                </w:tcPr>
                <w:p w14:paraId="233C19F4" w14:textId="77777777" w:rsidR="00CA3AE5" w:rsidRDefault="00784CD0" w:rsidP="00CA3AE5">
                  <w:pPr>
                    <w:pStyle w:val="Tabellentext"/>
                    <w:rPr>
                      <w:szCs w:val="18"/>
                    </w:rPr>
                  </w:pPr>
                  <w:r>
                    <w:rPr>
                      <w:szCs w:val="18"/>
                    </w:rPr>
                    <w:t>Sortierung</w:t>
                  </w:r>
                </w:p>
              </w:tc>
              <w:tc>
                <w:tcPr>
                  <w:tcW w:w="3755" w:type="dxa"/>
                  <w:vAlign w:val="center"/>
                </w:tcPr>
                <w:p w14:paraId="53BC58AA" w14:textId="77777777" w:rsidR="00CA3AE5" w:rsidRDefault="00784CD0" w:rsidP="004217A9">
                  <w:pPr>
                    <w:pStyle w:val="Tabellentext"/>
                    <w:rPr>
                      <w:szCs w:val="18"/>
                    </w:rPr>
                  </w:pPr>
                  <w:r>
                    <w:rPr>
                      <w:szCs w:val="18"/>
                    </w:rPr>
                    <w:t>-</w:t>
                  </w:r>
                </w:p>
              </w:tc>
            </w:tr>
            <w:tr w:rsidR="00CA3AE5" w:rsidRPr="00743DF3" w14:paraId="1FF1F5D9" w14:textId="77777777" w:rsidTr="00D34D7F">
              <w:tc>
                <w:tcPr>
                  <w:tcW w:w="2125" w:type="dxa"/>
                  <w:tcBorders>
                    <w:top w:val="single" w:sz="4" w:space="0" w:color="BFBFBF" w:themeColor="background1" w:themeShade="BF"/>
                  </w:tcBorders>
                  <w:vAlign w:val="center"/>
                </w:tcPr>
                <w:p w14:paraId="203D3016" w14:textId="77777777" w:rsidR="00CA3AE5" w:rsidRDefault="00784CD0" w:rsidP="00CA3AE5">
                  <w:pPr>
                    <w:pStyle w:val="Tabellentext"/>
                    <w:rPr>
                      <w:szCs w:val="18"/>
                    </w:rPr>
                  </w:pPr>
                  <w:r>
                    <w:rPr>
                      <w:szCs w:val="18"/>
                    </w:rPr>
                    <w:t>Rechenregel</w:t>
                  </w:r>
                </w:p>
              </w:tc>
              <w:tc>
                <w:tcPr>
                  <w:tcW w:w="3755" w:type="dxa"/>
                  <w:vAlign w:val="center"/>
                </w:tcPr>
                <w:p w14:paraId="666A880B" w14:textId="77777777" w:rsidR="00CA3AE5" w:rsidRDefault="00784CD0" w:rsidP="004217A9">
                  <w:pPr>
                    <w:pStyle w:val="Tabellentext"/>
                    <w:rPr>
                      <w:szCs w:val="18"/>
                    </w:rPr>
                  </w:pPr>
                  <w:r>
                    <w:rPr>
                      <w:szCs w:val="18"/>
                    </w:rPr>
                    <w:t>Beobachtete Rate an allgemeinen postoperativen Komplikationen</w:t>
                  </w:r>
                </w:p>
              </w:tc>
            </w:tr>
            <w:tr w:rsidR="00CA3AE5" w:rsidRPr="00743DF3" w14:paraId="792688B2" w14:textId="77777777" w:rsidTr="00D34D7F">
              <w:tc>
                <w:tcPr>
                  <w:tcW w:w="2125" w:type="dxa"/>
                  <w:tcBorders>
                    <w:top w:val="single" w:sz="4" w:space="0" w:color="BFBFBF" w:themeColor="background1" w:themeShade="BF"/>
                  </w:tcBorders>
                  <w:vAlign w:val="center"/>
                </w:tcPr>
                <w:p w14:paraId="2071563B" w14:textId="77777777" w:rsidR="00CA3AE5" w:rsidRPr="00A20477" w:rsidRDefault="00784CD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705EB74" w14:textId="77777777" w:rsidR="00CA3AE5" w:rsidRPr="00CD53BC" w:rsidRDefault="00784CD0" w:rsidP="004217A9">
                  <w:pPr>
                    <w:pStyle w:val="Tabellentext"/>
                    <w:rPr>
                      <w:szCs w:val="18"/>
                    </w:rPr>
                  </w:pPr>
                  <w:r>
                    <w:rPr>
                      <w:szCs w:val="18"/>
                    </w:rPr>
                    <w:t>Anteil</w:t>
                  </w:r>
                </w:p>
              </w:tc>
            </w:tr>
            <w:tr w:rsidR="00CA3AE5" w:rsidRPr="00743DF3" w14:paraId="392CA8C5" w14:textId="77777777" w:rsidTr="00D34D7F">
              <w:tc>
                <w:tcPr>
                  <w:tcW w:w="2125" w:type="dxa"/>
                  <w:vAlign w:val="center"/>
                </w:tcPr>
                <w:p w14:paraId="56570069" w14:textId="77777777" w:rsidR="00CA3AE5" w:rsidRDefault="00784CD0" w:rsidP="00CA3AE5">
                  <w:pPr>
                    <w:pStyle w:val="Tabellentext"/>
                    <w:rPr>
                      <w:szCs w:val="18"/>
                    </w:rPr>
                  </w:pPr>
                  <w:r>
                    <w:rPr>
                      <w:szCs w:val="18"/>
                    </w:rPr>
                    <w:t>Teildatensatzbezug</w:t>
                  </w:r>
                </w:p>
              </w:tc>
              <w:tc>
                <w:tcPr>
                  <w:tcW w:w="3755" w:type="dxa"/>
                  <w:vAlign w:val="center"/>
                </w:tcPr>
                <w:p w14:paraId="62B79DC6" w14:textId="77777777" w:rsidR="00CA3AE5" w:rsidRPr="001C3626" w:rsidRDefault="00784CD0" w:rsidP="004217A9">
                  <w:pPr>
                    <w:pStyle w:val="Tabellentext"/>
                    <w:rPr>
                      <w:szCs w:val="18"/>
                    </w:rPr>
                  </w:pPr>
                  <w:r>
                    <w:rPr>
                      <w:szCs w:val="18"/>
                    </w:rPr>
                    <w:t>17/1:B</w:t>
                  </w:r>
                </w:p>
              </w:tc>
            </w:tr>
            <w:tr w:rsidR="00CA3AE5" w:rsidRPr="00743DF3" w14:paraId="2465A3D0" w14:textId="77777777" w:rsidTr="00D34D7F">
              <w:tc>
                <w:tcPr>
                  <w:tcW w:w="2125" w:type="dxa"/>
                  <w:vAlign w:val="center"/>
                </w:tcPr>
                <w:p w14:paraId="0153605E" w14:textId="77777777" w:rsidR="00CA3AE5" w:rsidRDefault="00784CD0" w:rsidP="00CA3AE5">
                  <w:pPr>
                    <w:pStyle w:val="Tabellentext"/>
                    <w:rPr>
                      <w:szCs w:val="18"/>
                    </w:rPr>
                  </w:pPr>
                  <w:r>
                    <w:rPr>
                      <w:szCs w:val="18"/>
                    </w:rPr>
                    <w:t>Zähler</w:t>
                  </w:r>
                </w:p>
              </w:tc>
              <w:tc>
                <w:tcPr>
                  <w:tcW w:w="3755" w:type="dxa"/>
                </w:tcPr>
                <w:p w14:paraId="76A49E9B" w14:textId="77777777" w:rsidR="00CA3AE5" w:rsidRPr="00955893" w:rsidRDefault="00784CD0" w:rsidP="004217A9">
                  <w:pPr>
                    <w:pStyle w:val="CodeOhneSilbentrennung"/>
                    <w:rPr>
                      <w:rStyle w:val="Code"/>
                    </w:rPr>
                  </w:pPr>
                  <w:r>
                    <w:rPr>
                      <w:rStyle w:val="Code"/>
                    </w:rPr>
                    <w:t xml:space="preserve">PNEUMONIE %==%1 |  </w:t>
                  </w:r>
                  <w:r>
                    <w:rPr>
                      <w:rStyle w:val="Code"/>
                    </w:rPr>
                    <w:br/>
                    <w:t xml:space="preserve">KARDVASKKOMP %==% 1 |  </w:t>
                  </w:r>
                  <w:r>
                    <w:rPr>
                      <w:rStyle w:val="Code"/>
                    </w:rPr>
                    <w:br/>
                    <w:t xml:space="preserve">THROMBOSEN%==% 1 |  </w:t>
                  </w:r>
                  <w:r>
                    <w:rPr>
                      <w:rStyle w:val="Code"/>
                    </w:rPr>
                    <w:br/>
                    <w:t xml:space="preserve">LUNGEMBOLIE %==% 1 |  </w:t>
                  </w:r>
                  <w:r>
                    <w:rPr>
                      <w:rStyle w:val="Code"/>
                    </w:rPr>
                    <w:br/>
                    <w:t xml:space="preserve">HARNWEGSINF %==% 1 |  </w:t>
                  </w:r>
                  <w:r>
                    <w:rPr>
                      <w:rStyle w:val="Code"/>
                    </w:rPr>
                    <w:br/>
                    <w:t xml:space="preserve">TIA %==% 1 |  </w:t>
                  </w:r>
                  <w:r>
                    <w:rPr>
                      <w:rStyle w:val="Code"/>
                    </w:rPr>
                    <w:br/>
                    <w:t xml:space="preserve">GASTROBLUTUNG %==% 1 |  </w:t>
                  </w:r>
                  <w:r>
                    <w:rPr>
                      <w:rStyle w:val="Code"/>
                    </w:rPr>
                    <w:br/>
                    <w:t>NIERENINSUFFIZIENZJL %==% 1</w:t>
                  </w:r>
                </w:p>
              </w:tc>
            </w:tr>
            <w:tr w:rsidR="00CA3AE5" w:rsidRPr="00743DF3" w14:paraId="37489C22" w14:textId="77777777" w:rsidTr="00D34D7F">
              <w:tc>
                <w:tcPr>
                  <w:tcW w:w="2125" w:type="dxa"/>
                  <w:vAlign w:val="center"/>
                </w:tcPr>
                <w:p w14:paraId="6A4A192F" w14:textId="77777777" w:rsidR="00CA3AE5" w:rsidRDefault="00784CD0" w:rsidP="00CA3AE5">
                  <w:pPr>
                    <w:pStyle w:val="Tabellentext"/>
                    <w:rPr>
                      <w:szCs w:val="18"/>
                    </w:rPr>
                  </w:pPr>
                  <w:r>
                    <w:rPr>
                      <w:szCs w:val="18"/>
                    </w:rPr>
                    <w:t>Nenner</w:t>
                  </w:r>
                </w:p>
              </w:tc>
              <w:tc>
                <w:tcPr>
                  <w:tcW w:w="3755" w:type="dxa"/>
                </w:tcPr>
                <w:p w14:paraId="37B509E0" w14:textId="77777777" w:rsidR="00CA3AE5" w:rsidRPr="00955893" w:rsidRDefault="00784CD0" w:rsidP="004217A9">
                  <w:pPr>
                    <w:pStyle w:val="CodeOhneSilbentrennung"/>
                    <w:rPr>
                      <w:rStyle w:val="Code"/>
                    </w:rPr>
                  </w:pPr>
                  <w:r>
                    <w:rPr>
                      <w:rStyle w:val="Code"/>
                    </w:rPr>
                    <w:t>alter %&gt;=% 18</w:t>
                  </w:r>
                </w:p>
              </w:tc>
            </w:tr>
            <w:tr w:rsidR="00CA3AE5" w:rsidRPr="00AC590F" w14:paraId="11B4AE69" w14:textId="77777777" w:rsidTr="00D34D7F">
              <w:tc>
                <w:tcPr>
                  <w:tcW w:w="2125" w:type="dxa"/>
                  <w:vAlign w:val="center"/>
                </w:tcPr>
                <w:p w14:paraId="779AA24F" w14:textId="77777777" w:rsidR="00CA3AE5" w:rsidRPr="00AC590F" w:rsidRDefault="00784CD0" w:rsidP="00CA3AE5">
                  <w:pPr>
                    <w:pStyle w:val="Tabellentext"/>
                    <w:rPr>
                      <w:rFonts w:cstheme="minorHAnsi"/>
                      <w:szCs w:val="18"/>
                    </w:rPr>
                  </w:pPr>
                  <w:r w:rsidRPr="00AC590F">
                    <w:rPr>
                      <w:rFonts w:cs="Calibri"/>
                      <w:szCs w:val="18"/>
                    </w:rPr>
                    <w:t>Darstellung</w:t>
                  </w:r>
                </w:p>
              </w:tc>
              <w:tc>
                <w:tcPr>
                  <w:tcW w:w="3755" w:type="dxa"/>
                  <w:vAlign w:val="center"/>
                </w:tcPr>
                <w:p w14:paraId="0251A85D" w14:textId="77777777" w:rsidR="00CA3AE5" w:rsidRPr="00AC590F" w:rsidRDefault="00784CD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EB18CB9" w14:textId="77777777" w:rsidTr="00D34D7F">
              <w:tc>
                <w:tcPr>
                  <w:tcW w:w="2125" w:type="dxa"/>
                  <w:tcBorders>
                    <w:bottom w:val="single" w:sz="4" w:space="0" w:color="BFBFBF" w:themeColor="background1" w:themeShade="BF"/>
                  </w:tcBorders>
                  <w:vAlign w:val="center"/>
                </w:tcPr>
                <w:p w14:paraId="5B93B595" w14:textId="77777777" w:rsidR="00CA3AE5" w:rsidRPr="00AC590F" w:rsidRDefault="00784CD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CA9F1E4" w14:textId="77777777" w:rsidR="00CA3AE5" w:rsidRPr="00AC590F" w:rsidRDefault="00784CD0" w:rsidP="004217A9">
                  <w:pPr>
                    <w:pStyle w:val="Tabellentext"/>
                    <w:rPr>
                      <w:rFonts w:cstheme="minorHAnsi"/>
                      <w:szCs w:val="18"/>
                    </w:rPr>
                  </w:pPr>
                  <w:r>
                    <w:rPr>
                      <w:rFonts w:cs="Calibri"/>
                      <w:szCs w:val="18"/>
                    </w:rPr>
                    <w:t>-</w:t>
                  </w:r>
                </w:p>
              </w:tc>
            </w:tr>
          </w:tbl>
          <w:p w14:paraId="6C706753"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E37EF32"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3B6FEA2" w14:textId="77777777" w:rsidR="00CA3AE5" w:rsidRPr="00E37ACC" w:rsidRDefault="00862684"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FDC8E6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E5361D3" w14:textId="77777777" w:rsidR="00CA3AE5" w:rsidRPr="00A20477" w:rsidRDefault="00784CD0" w:rsidP="00CA3AE5">
                  <w:pPr>
                    <w:pStyle w:val="Tabellenkopf"/>
                    <w:rPr>
                      <w:szCs w:val="18"/>
                    </w:rPr>
                  </w:pPr>
                  <w:r>
                    <w:rPr>
                      <w:szCs w:val="18"/>
                    </w:rPr>
                    <w:t>E (expected)</w:t>
                  </w:r>
                </w:p>
              </w:tc>
            </w:tr>
            <w:tr w:rsidR="00CA3AE5" w:rsidRPr="00743DF3" w14:paraId="7885AD37" w14:textId="77777777" w:rsidTr="00D34D7F">
              <w:tc>
                <w:tcPr>
                  <w:tcW w:w="2125" w:type="dxa"/>
                  <w:tcBorders>
                    <w:top w:val="single" w:sz="4" w:space="0" w:color="BFBFBF" w:themeColor="background1" w:themeShade="BF"/>
                  </w:tcBorders>
                  <w:vAlign w:val="center"/>
                </w:tcPr>
                <w:p w14:paraId="3B4EF7F4" w14:textId="77777777" w:rsidR="00CA3AE5" w:rsidRDefault="00784CD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F8B27E0" w14:textId="77777777" w:rsidR="00CA3AE5" w:rsidRPr="00CD53BC" w:rsidRDefault="00784CD0" w:rsidP="004217A9">
                  <w:pPr>
                    <w:pStyle w:val="Tabellentext"/>
                    <w:rPr>
                      <w:szCs w:val="18"/>
                    </w:rPr>
                  </w:pPr>
                  <w:r>
                    <w:rPr>
                      <w:szCs w:val="18"/>
                    </w:rPr>
                    <w:t>Kalkulatorische Kennzahl</w:t>
                  </w:r>
                </w:p>
              </w:tc>
            </w:tr>
            <w:tr w:rsidR="00CA3AE5" w:rsidRPr="00743DF3" w14:paraId="660030CB" w14:textId="77777777" w:rsidTr="00D34D7F">
              <w:tc>
                <w:tcPr>
                  <w:tcW w:w="2125" w:type="dxa"/>
                  <w:vAlign w:val="center"/>
                </w:tcPr>
                <w:p w14:paraId="3B5305F3" w14:textId="6C54159E" w:rsidR="00CA3AE5" w:rsidRPr="00A20477" w:rsidRDefault="00F41129" w:rsidP="00CA3AE5">
                  <w:pPr>
                    <w:pStyle w:val="Tabellentext"/>
                    <w:rPr>
                      <w:szCs w:val="18"/>
                    </w:rPr>
                  </w:pPr>
                  <w:del w:id="1623" w:author="IQTIG" w:date="2020-04-28T19:39:00Z">
                    <w:r>
                      <w:rPr>
                        <w:szCs w:val="18"/>
                      </w:rPr>
                      <w:delText>Kennzahl-</w:delText>
                    </w:r>
                  </w:del>
                  <w:r w:rsidR="00784CD0">
                    <w:rPr>
                      <w:szCs w:val="18"/>
                    </w:rPr>
                    <w:t>ID</w:t>
                  </w:r>
                </w:p>
              </w:tc>
              <w:tc>
                <w:tcPr>
                  <w:tcW w:w="3755" w:type="dxa"/>
                  <w:vAlign w:val="center"/>
                </w:tcPr>
                <w:p w14:paraId="7B181590" w14:textId="77777777" w:rsidR="00CA3AE5" w:rsidRPr="001258DD" w:rsidRDefault="00784CD0" w:rsidP="004217A9">
                  <w:pPr>
                    <w:pStyle w:val="Tabellentext"/>
                    <w:rPr>
                      <w:color w:val="000000"/>
                      <w:szCs w:val="18"/>
                      <w:lang w:eastAsia="de-DE"/>
                    </w:rPr>
                  </w:pPr>
                  <w:r>
                    <w:rPr>
                      <w:color w:val="000000"/>
                      <w:szCs w:val="18"/>
                    </w:rPr>
                    <w:t>E_54042</w:t>
                  </w:r>
                </w:p>
              </w:tc>
            </w:tr>
            <w:tr w:rsidR="00CA3AE5" w:rsidRPr="00743DF3" w14:paraId="7A01AA67" w14:textId="77777777" w:rsidTr="00D34D7F">
              <w:tc>
                <w:tcPr>
                  <w:tcW w:w="2125" w:type="dxa"/>
                  <w:vAlign w:val="center"/>
                </w:tcPr>
                <w:p w14:paraId="305CC2C6" w14:textId="77777777" w:rsidR="00CA3AE5" w:rsidRDefault="00784CD0" w:rsidP="00CA3AE5">
                  <w:pPr>
                    <w:pStyle w:val="Tabellentext"/>
                    <w:rPr>
                      <w:szCs w:val="18"/>
                    </w:rPr>
                  </w:pPr>
                  <w:r>
                    <w:rPr>
                      <w:szCs w:val="18"/>
                    </w:rPr>
                    <w:t>Bezug zu QS-Ergebnissen</w:t>
                  </w:r>
                </w:p>
              </w:tc>
              <w:tc>
                <w:tcPr>
                  <w:tcW w:w="3755" w:type="dxa"/>
                  <w:vAlign w:val="center"/>
                </w:tcPr>
                <w:p w14:paraId="71A8F666" w14:textId="77777777" w:rsidR="00CA3AE5" w:rsidRDefault="00784CD0" w:rsidP="004217A9">
                  <w:pPr>
                    <w:pStyle w:val="Tabellentext"/>
                    <w:rPr>
                      <w:szCs w:val="18"/>
                    </w:rPr>
                  </w:pPr>
                  <w:r>
                    <w:rPr>
                      <w:szCs w:val="18"/>
                    </w:rPr>
                    <w:t>54042</w:t>
                  </w:r>
                </w:p>
              </w:tc>
            </w:tr>
            <w:tr w:rsidR="00CA3AE5" w:rsidRPr="00743DF3" w14:paraId="6F15822A" w14:textId="77777777" w:rsidTr="00D34D7F">
              <w:tc>
                <w:tcPr>
                  <w:tcW w:w="2125" w:type="dxa"/>
                  <w:vAlign w:val="center"/>
                </w:tcPr>
                <w:p w14:paraId="2CF31B4B" w14:textId="77777777" w:rsidR="00CA3AE5" w:rsidRDefault="00784CD0" w:rsidP="00CA3AE5">
                  <w:pPr>
                    <w:pStyle w:val="Tabellentext"/>
                    <w:rPr>
                      <w:szCs w:val="18"/>
                    </w:rPr>
                  </w:pPr>
                  <w:r>
                    <w:rPr>
                      <w:szCs w:val="18"/>
                    </w:rPr>
                    <w:t>Bezug zum Verfahren</w:t>
                  </w:r>
                </w:p>
              </w:tc>
              <w:tc>
                <w:tcPr>
                  <w:tcW w:w="3755" w:type="dxa"/>
                  <w:vAlign w:val="center"/>
                </w:tcPr>
                <w:p w14:paraId="056AD90D" w14:textId="77777777" w:rsidR="00CA3AE5" w:rsidRDefault="00784CD0" w:rsidP="004217A9">
                  <w:pPr>
                    <w:pStyle w:val="Tabellentext"/>
                    <w:rPr>
                      <w:szCs w:val="18"/>
                    </w:rPr>
                  </w:pPr>
                  <w:r>
                    <w:rPr>
                      <w:szCs w:val="18"/>
                    </w:rPr>
                    <w:t>DeQS</w:t>
                  </w:r>
                </w:p>
              </w:tc>
            </w:tr>
            <w:tr w:rsidR="00CA3AE5" w:rsidRPr="00743DF3" w14:paraId="6B9D7E52" w14:textId="77777777" w:rsidTr="00D34D7F">
              <w:tc>
                <w:tcPr>
                  <w:tcW w:w="2125" w:type="dxa"/>
                  <w:tcBorders>
                    <w:bottom w:val="single" w:sz="4" w:space="0" w:color="BFBFBF" w:themeColor="background1" w:themeShade="BF"/>
                  </w:tcBorders>
                  <w:vAlign w:val="center"/>
                </w:tcPr>
                <w:p w14:paraId="272F792C" w14:textId="77777777" w:rsidR="00CA3AE5" w:rsidRDefault="00784CD0" w:rsidP="00CA3AE5">
                  <w:pPr>
                    <w:pStyle w:val="Tabellentext"/>
                    <w:rPr>
                      <w:szCs w:val="18"/>
                    </w:rPr>
                  </w:pPr>
                  <w:r>
                    <w:rPr>
                      <w:szCs w:val="18"/>
                    </w:rPr>
                    <w:t>Sortierung</w:t>
                  </w:r>
                </w:p>
              </w:tc>
              <w:tc>
                <w:tcPr>
                  <w:tcW w:w="3755" w:type="dxa"/>
                  <w:vAlign w:val="center"/>
                </w:tcPr>
                <w:p w14:paraId="634866D2" w14:textId="77777777" w:rsidR="00CA3AE5" w:rsidRDefault="00784CD0" w:rsidP="004217A9">
                  <w:pPr>
                    <w:pStyle w:val="Tabellentext"/>
                    <w:rPr>
                      <w:szCs w:val="18"/>
                    </w:rPr>
                  </w:pPr>
                  <w:r>
                    <w:rPr>
                      <w:szCs w:val="18"/>
                    </w:rPr>
                    <w:t>-</w:t>
                  </w:r>
                </w:p>
              </w:tc>
            </w:tr>
            <w:tr w:rsidR="00CA3AE5" w:rsidRPr="00743DF3" w14:paraId="5BB205D4" w14:textId="77777777" w:rsidTr="00D34D7F">
              <w:tc>
                <w:tcPr>
                  <w:tcW w:w="2125" w:type="dxa"/>
                  <w:tcBorders>
                    <w:top w:val="single" w:sz="4" w:space="0" w:color="BFBFBF" w:themeColor="background1" w:themeShade="BF"/>
                  </w:tcBorders>
                  <w:vAlign w:val="center"/>
                </w:tcPr>
                <w:p w14:paraId="14040F8B" w14:textId="77777777" w:rsidR="00CA3AE5" w:rsidRDefault="00784CD0" w:rsidP="00CA3AE5">
                  <w:pPr>
                    <w:pStyle w:val="Tabellentext"/>
                    <w:rPr>
                      <w:szCs w:val="18"/>
                    </w:rPr>
                  </w:pPr>
                  <w:r>
                    <w:rPr>
                      <w:szCs w:val="18"/>
                    </w:rPr>
                    <w:t>Rechenregel</w:t>
                  </w:r>
                </w:p>
              </w:tc>
              <w:tc>
                <w:tcPr>
                  <w:tcW w:w="3755" w:type="dxa"/>
                  <w:vAlign w:val="center"/>
                </w:tcPr>
                <w:p w14:paraId="7AD515CB" w14:textId="70CE3F76" w:rsidR="00CA3AE5" w:rsidRDefault="00784CD0" w:rsidP="004217A9">
                  <w:pPr>
                    <w:pStyle w:val="Tabellentext"/>
                    <w:rPr>
                      <w:szCs w:val="18"/>
                    </w:rPr>
                  </w:pPr>
                  <w:r>
                    <w:rPr>
                      <w:szCs w:val="18"/>
                    </w:rPr>
                    <w:t xml:space="preserve">Erwartete Rate an allgemeinen postoperativen Komplikationen, risikoadjustiert nach logistischem HÜFT-FRAK-Score für den Indikator mit der </w:t>
                  </w:r>
                  <w:del w:id="1624" w:author="IQTIG" w:date="2020-04-28T19:39:00Z">
                    <w:r w:rsidR="00F41129">
                      <w:rPr>
                        <w:szCs w:val="18"/>
                      </w:rPr>
                      <w:delText>QI-</w:delText>
                    </w:r>
                  </w:del>
                  <w:r>
                    <w:rPr>
                      <w:szCs w:val="18"/>
                    </w:rPr>
                    <w:t>ID 54042</w:t>
                  </w:r>
                </w:p>
              </w:tc>
            </w:tr>
            <w:tr w:rsidR="00CA3AE5" w:rsidRPr="00743DF3" w14:paraId="11BC9116" w14:textId="77777777" w:rsidTr="00D34D7F">
              <w:tc>
                <w:tcPr>
                  <w:tcW w:w="2125" w:type="dxa"/>
                  <w:tcBorders>
                    <w:top w:val="single" w:sz="4" w:space="0" w:color="BFBFBF" w:themeColor="background1" w:themeShade="BF"/>
                  </w:tcBorders>
                  <w:vAlign w:val="center"/>
                </w:tcPr>
                <w:p w14:paraId="5796843C" w14:textId="77777777" w:rsidR="00CA3AE5" w:rsidRPr="00A20477" w:rsidRDefault="00784CD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45BD30E" w14:textId="77777777" w:rsidR="00CA3AE5" w:rsidRPr="00CD53BC" w:rsidRDefault="00784CD0" w:rsidP="004217A9">
                  <w:pPr>
                    <w:pStyle w:val="Tabellentext"/>
                    <w:rPr>
                      <w:szCs w:val="18"/>
                    </w:rPr>
                  </w:pPr>
                  <w:r>
                    <w:rPr>
                      <w:szCs w:val="18"/>
                    </w:rPr>
                    <w:t>Mittelwert</w:t>
                  </w:r>
                </w:p>
              </w:tc>
            </w:tr>
            <w:tr w:rsidR="00CA3AE5" w:rsidRPr="00743DF3" w14:paraId="7C476D4D" w14:textId="77777777" w:rsidTr="00D34D7F">
              <w:tc>
                <w:tcPr>
                  <w:tcW w:w="2125" w:type="dxa"/>
                  <w:vAlign w:val="center"/>
                </w:tcPr>
                <w:p w14:paraId="0A16BA09" w14:textId="77777777" w:rsidR="00CA3AE5" w:rsidRDefault="00784CD0" w:rsidP="00CA3AE5">
                  <w:pPr>
                    <w:pStyle w:val="Tabellentext"/>
                    <w:rPr>
                      <w:szCs w:val="18"/>
                    </w:rPr>
                  </w:pPr>
                  <w:r>
                    <w:rPr>
                      <w:szCs w:val="18"/>
                    </w:rPr>
                    <w:t>Teildatensatzbezug</w:t>
                  </w:r>
                </w:p>
              </w:tc>
              <w:tc>
                <w:tcPr>
                  <w:tcW w:w="3755" w:type="dxa"/>
                  <w:vAlign w:val="center"/>
                </w:tcPr>
                <w:p w14:paraId="24EB91DC" w14:textId="77777777" w:rsidR="00CA3AE5" w:rsidRPr="001C3626" w:rsidRDefault="00784CD0" w:rsidP="004217A9">
                  <w:pPr>
                    <w:pStyle w:val="Tabellentext"/>
                    <w:rPr>
                      <w:szCs w:val="18"/>
                    </w:rPr>
                  </w:pPr>
                  <w:r>
                    <w:rPr>
                      <w:szCs w:val="18"/>
                    </w:rPr>
                    <w:t>17/1:B</w:t>
                  </w:r>
                </w:p>
              </w:tc>
            </w:tr>
            <w:tr w:rsidR="00CA3AE5" w:rsidRPr="00743DF3" w14:paraId="3CE1EE09" w14:textId="77777777" w:rsidTr="00D34D7F">
              <w:tc>
                <w:tcPr>
                  <w:tcW w:w="2125" w:type="dxa"/>
                  <w:vAlign w:val="center"/>
                </w:tcPr>
                <w:p w14:paraId="5B390EA5" w14:textId="77777777" w:rsidR="00CA3AE5" w:rsidRDefault="00784CD0" w:rsidP="00CA3AE5">
                  <w:pPr>
                    <w:pStyle w:val="Tabellentext"/>
                    <w:rPr>
                      <w:szCs w:val="18"/>
                    </w:rPr>
                  </w:pPr>
                  <w:r>
                    <w:rPr>
                      <w:szCs w:val="18"/>
                    </w:rPr>
                    <w:t>Zähler</w:t>
                  </w:r>
                </w:p>
              </w:tc>
              <w:tc>
                <w:tcPr>
                  <w:tcW w:w="3755" w:type="dxa"/>
                </w:tcPr>
                <w:p w14:paraId="36F3AA88" w14:textId="77777777" w:rsidR="00CA3AE5" w:rsidRPr="00955893" w:rsidRDefault="00784CD0" w:rsidP="004217A9">
                  <w:pPr>
                    <w:pStyle w:val="CodeOhneSilbentrennung"/>
                    <w:rPr>
                      <w:rStyle w:val="Code"/>
                    </w:rPr>
                  </w:pPr>
                  <w:r>
                    <w:rPr>
                      <w:rStyle w:val="Code"/>
                    </w:rPr>
                    <w:t>fn_M17N1Score_54042</w:t>
                  </w:r>
                </w:p>
              </w:tc>
            </w:tr>
            <w:tr w:rsidR="00CA3AE5" w:rsidRPr="00743DF3" w14:paraId="25D9CCAC" w14:textId="77777777" w:rsidTr="00D34D7F">
              <w:tc>
                <w:tcPr>
                  <w:tcW w:w="2125" w:type="dxa"/>
                  <w:vAlign w:val="center"/>
                </w:tcPr>
                <w:p w14:paraId="4275A5D0" w14:textId="77777777" w:rsidR="00CA3AE5" w:rsidRDefault="00784CD0" w:rsidP="00CA3AE5">
                  <w:pPr>
                    <w:pStyle w:val="Tabellentext"/>
                    <w:rPr>
                      <w:szCs w:val="18"/>
                    </w:rPr>
                  </w:pPr>
                  <w:r>
                    <w:rPr>
                      <w:szCs w:val="18"/>
                    </w:rPr>
                    <w:t>Nenner</w:t>
                  </w:r>
                </w:p>
              </w:tc>
              <w:tc>
                <w:tcPr>
                  <w:tcW w:w="3755" w:type="dxa"/>
                </w:tcPr>
                <w:p w14:paraId="3666EE89" w14:textId="77777777" w:rsidR="00CA3AE5" w:rsidRPr="00955893" w:rsidRDefault="00784CD0" w:rsidP="004217A9">
                  <w:pPr>
                    <w:pStyle w:val="CodeOhneSilbentrennung"/>
                    <w:rPr>
                      <w:rStyle w:val="Code"/>
                    </w:rPr>
                  </w:pPr>
                  <w:r>
                    <w:rPr>
                      <w:rStyle w:val="Code"/>
                    </w:rPr>
                    <w:t>alter %&gt;=% 18</w:t>
                  </w:r>
                </w:p>
              </w:tc>
            </w:tr>
            <w:tr w:rsidR="00CA3AE5" w:rsidRPr="00AC590F" w14:paraId="67EE940A" w14:textId="77777777" w:rsidTr="00D34D7F">
              <w:tc>
                <w:tcPr>
                  <w:tcW w:w="2125" w:type="dxa"/>
                  <w:vAlign w:val="center"/>
                </w:tcPr>
                <w:p w14:paraId="2F8DA03A" w14:textId="77777777" w:rsidR="00CA3AE5" w:rsidRPr="00AC590F" w:rsidRDefault="00784CD0" w:rsidP="00CA3AE5">
                  <w:pPr>
                    <w:pStyle w:val="Tabellentext"/>
                    <w:rPr>
                      <w:rFonts w:cstheme="minorHAnsi"/>
                      <w:szCs w:val="18"/>
                    </w:rPr>
                  </w:pPr>
                  <w:r w:rsidRPr="00AC590F">
                    <w:rPr>
                      <w:rFonts w:cs="Calibri"/>
                      <w:szCs w:val="18"/>
                    </w:rPr>
                    <w:t>Darstellung</w:t>
                  </w:r>
                </w:p>
              </w:tc>
              <w:tc>
                <w:tcPr>
                  <w:tcW w:w="3755" w:type="dxa"/>
                  <w:vAlign w:val="center"/>
                </w:tcPr>
                <w:p w14:paraId="67489E52" w14:textId="77777777" w:rsidR="00CA3AE5" w:rsidRPr="00AC590F" w:rsidRDefault="00784CD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F7E3FED" w14:textId="77777777" w:rsidTr="00D34D7F">
              <w:tc>
                <w:tcPr>
                  <w:tcW w:w="2125" w:type="dxa"/>
                  <w:tcBorders>
                    <w:bottom w:val="single" w:sz="4" w:space="0" w:color="BFBFBF" w:themeColor="background1" w:themeShade="BF"/>
                  </w:tcBorders>
                  <w:vAlign w:val="center"/>
                </w:tcPr>
                <w:p w14:paraId="46B2452F" w14:textId="77777777" w:rsidR="00CA3AE5" w:rsidRPr="00AC590F" w:rsidRDefault="00784CD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014F816" w14:textId="77777777" w:rsidR="00CA3AE5" w:rsidRPr="00AC590F" w:rsidRDefault="00784CD0" w:rsidP="004217A9">
                  <w:pPr>
                    <w:pStyle w:val="Tabellentext"/>
                    <w:rPr>
                      <w:rFonts w:cstheme="minorHAnsi"/>
                      <w:szCs w:val="18"/>
                    </w:rPr>
                  </w:pPr>
                  <w:r>
                    <w:rPr>
                      <w:rFonts w:cs="Calibri"/>
                      <w:szCs w:val="18"/>
                    </w:rPr>
                    <w:t>-</w:t>
                  </w:r>
                </w:p>
              </w:tc>
            </w:tr>
          </w:tbl>
          <w:p w14:paraId="2967626E"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83750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E05E2E" w14:textId="77777777" w:rsidR="00CA3AE5" w:rsidRPr="00E37ACC" w:rsidRDefault="00784CD0" w:rsidP="00CA3AE5">
            <w:pPr>
              <w:pStyle w:val="Tabellenkopf"/>
            </w:pPr>
            <w:r w:rsidRPr="00E37ACC">
              <w:t>Verwendete Funktionen</w:t>
            </w:r>
          </w:p>
        </w:tc>
        <w:tc>
          <w:tcPr>
            <w:tcW w:w="5885" w:type="dxa"/>
          </w:tcPr>
          <w:p w14:paraId="3489DEDB" w14:textId="77777777" w:rsidR="00926BD3" w:rsidRPr="00926BD3" w:rsidRDefault="00784CD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fn_M17N1Score_54042</w:t>
            </w:r>
          </w:p>
        </w:tc>
      </w:tr>
      <w:tr w:rsidR="00CA3AE5" w14:paraId="183CB0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20A8E3" w14:textId="77777777" w:rsidR="00CA3AE5" w:rsidRPr="00E37ACC" w:rsidRDefault="00784CD0" w:rsidP="00CA3AE5">
            <w:pPr>
              <w:pStyle w:val="Tabellenkopf"/>
            </w:pPr>
            <w:r w:rsidRPr="00E37ACC">
              <w:t>Verwendete Listen</w:t>
            </w:r>
          </w:p>
        </w:tc>
        <w:tc>
          <w:tcPr>
            <w:tcW w:w="5885" w:type="dxa"/>
          </w:tcPr>
          <w:p w14:paraId="18FC0AF2" w14:textId="77777777" w:rsidR="00CA3AE5" w:rsidRPr="00926BD3" w:rsidRDefault="00784CD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9A019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563AA6" w14:textId="77777777" w:rsidR="00CA3AE5" w:rsidRPr="00E37ACC" w:rsidRDefault="00784CD0" w:rsidP="00CA3AE5">
            <w:pPr>
              <w:pStyle w:val="Tabellenkopf"/>
            </w:pPr>
            <w:r>
              <w:t>Darstellung</w:t>
            </w:r>
          </w:p>
        </w:tc>
        <w:tc>
          <w:tcPr>
            <w:tcW w:w="5885" w:type="dxa"/>
          </w:tcPr>
          <w:p w14:paraId="6614DE46"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BE9C3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0E2057" w14:textId="77777777" w:rsidR="00CA3AE5" w:rsidRPr="00E37ACC" w:rsidRDefault="00784CD0" w:rsidP="00CA3AE5">
            <w:pPr>
              <w:pStyle w:val="Tabellenkopf"/>
            </w:pPr>
            <w:r>
              <w:t>Grafik</w:t>
            </w:r>
          </w:p>
        </w:tc>
        <w:tc>
          <w:tcPr>
            <w:tcW w:w="5885" w:type="dxa"/>
          </w:tcPr>
          <w:p w14:paraId="1EFB5B49"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40A8E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FA35FD" w14:textId="77777777" w:rsidR="00CA3AE5" w:rsidRPr="00E37ACC" w:rsidRDefault="00784CD0" w:rsidP="00CA3AE5">
            <w:pPr>
              <w:pStyle w:val="Tabellenkopf"/>
            </w:pPr>
            <w:r>
              <w:t>Vergleichbarkeit mit Vorjahresergebnissen</w:t>
            </w:r>
          </w:p>
        </w:tc>
        <w:tc>
          <w:tcPr>
            <w:tcW w:w="5885" w:type="dxa"/>
          </w:tcPr>
          <w:p w14:paraId="36F5F025" w14:textId="77777777" w:rsidR="00CA3AE5" w:rsidRDefault="00784CD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41C47B0" w14:textId="77777777" w:rsidR="009E1781" w:rsidRDefault="00862684" w:rsidP="00AA7E2B">
      <w:pPr>
        <w:pStyle w:val="Tabellentext"/>
        <w:spacing w:before="0" w:after="0" w:line="20" w:lineRule="exact"/>
        <w:ind w:left="0" w:right="0"/>
      </w:pPr>
    </w:p>
    <w:p w14:paraId="7BF72B96" w14:textId="77777777" w:rsidR="00407995" w:rsidRDefault="00407995">
      <w:pPr>
        <w:sectPr w:rsidR="00407995" w:rsidSect="00AD6E6F">
          <w:pgSz w:w="11906" w:h="16838"/>
          <w:pgMar w:top="1418" w:right="1134" w:bottom="1418" w:left="1701" w:header="454" w:footer="737" w:gutter="0"/>
          <w:cols w:space="708"/>
          <w:docGrid w:linePitch="360"/>
        </w:sectPr>
      </w:pPr>
    </w:p>
    <w:p w14:paraId="5450150C" w14:textId="77777777" w:rsidR="007F3806" w:rsidRDefault="00784CD0" w:rsidP="007F3806">
      <w:pPr>
        <w:pStyle w:val="Absatzberschriftebene2nurinNavigation"/>
      </w:pPr>
      <w:r>
        <w:lastRenderedPageBreak/>
        <w:t>Risikofaktoren</w:t>
      </w:r>
    </w:p>
    <w:tbl>
      <w:tblPr>
        <w:tblStyle w:val="IQTIGStandarderste-Spalte"/>
        <w:tblW w:w="0" w:type="auto"/>
        <w:tblLook w:val="0680" w:firstRow="0" w:lastRow="0" w:firstColumn="1" w:lastColumn="0" w:noHBand="1" w:noVBand="1"/>
      </w:tblPr>
      <w:tblGrid>
        <w:gridCol w:w="3119"/>
        <w:gridCol w:w="5885"/>
      </w:tblGrid>
      <w:tr w:rsidR="00CA3AE5" w14:paraId="0C9D156A" w14:textId="77777777" w:rsidTr="00025F80">
        <w:trPr>
          <w:trHeight w:val="221"/>
          <w:del w:id="162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36595D1" w14:textId="77777777" w:rsidR="00CA3AE5" w:rsidRPr="00E37ACC" w:rsidRDefault="00F41129" w:rsidP="00CA3AE5">
            <w:pPr>
              <w:pStyle w:val="Tabellenkopf"/>
              <w:rPr>
                <w:del w:id="1626" w:author="IQTIG" w:date="2020-04-28T19:39:00Z"/>
              </w:rPr>
            </w:pPr>
            <w:del w:id="1627" w:author="IQTIG" w:date="2020-04-28T19:39:00Z">
              <w:r>
                <w:delText>Vergleichbarkeit mit Vorjahresergebnissen</w:delText>
              </w:r>
            </w:del>
          </w:p>
        </w:tc>
        <w:tc>
          <w:tcPr>
            <w:tcW w:w="5885" w:type="dxa"/>
          </w:tcPr>
          <w:p w14:paraId="5B3147D1" w14:textId="77777777" w:rsidR="00CA3AE5" w:rsidRDefault="00F41129" w:rsidP="00CA3AE5">
            <w:pPr>
              <w:pStyle w:val="Tabellentext"/>
              <w:cnfStyle w:val="000000000000" w:firstRow="0" w:lastRow="0" w:firstColumn="0" w:lastColumn="0" w:oddVBand="0" w:evenVBand="0" w:oddHBand="0" w:evenHBand="0" w:firstRowFirstColumn="0" w:firstRowLastColumn="0" w:lastRowFirstColumn="0" w:lastRowLastColumn="0"/>
              <w:rPr>
                <w:del w:id="1628" w:author="IQTIG" w:date="2020-04-28T19:39:00Z"/>
              </w:rPr>
            </w:pPr>
            <w:del w:id="1629" w:author="IQTIG" w:date="2020-04-28T19:39:00Z">
              <w:r>
                <w:delText>Vergleichbar</w:delText>
              </w:r>
            </w:del>
          </w:p>
        </w:tc>
      </w:tr>
    </w:tbl>
    <w:p w14:paraId="014B39FC" w14:textId="77777777" w:rsidR="009E1781" w:rsidRDefault="00862684" w:rsidP="00AA7E2B">
      <w:pPr>
        <w:pStyle w:val="Tabellentext"/>
        <w:spacing w:before="0" w:after="0" w:line="20" w:lineRule="exact"/>
        <w:ind w:left="0" w:right="0"/>
        <w:rPr>
          <w:del w:id="1630" w:author="IQTIG" w:date="2020-04-28T19:39:00Z"/>
        </w:rPr>
      </w:pPr>
    </w:p>
    <w:p w14:paraId="3DFC2E0C" w14:textId="77777777" w:rsidR="009C67A0" w:rsidRDefault="009C67A0">
      <w:pPr>
        <w:rPr>
          <w:del w:id="1631" w:author="IQTIG" w:date="2020-04-28T19:39:00Z"/>
        </w:rPr>
        <w:sectPr w:rsidR="009C67A0" w:rsidSect="00AD6E6F">
          <w:pgSz w:w="11906" w:h="16838"/>
          <w:pgMar w:top="1418" w:right="1134" w:bottom="1418" w:left="1701" w:header="454" w:footer="737" w:gutter="0"/>
          <w:cols w:space="708"/>
          <w:docGrid w:linePitch="360"/>
        </w:sectPr>
      </w:pPr>
    </w:p>
    <w:p w14:paraId="0E7F505D" w14:textId="77777777" w:rsidR="007F3806" w:rsidRDefault="00F41129" w:rsidP="007F3806">
      <w:pPr>
        <w:pStyle w:val="Absatzberschriftebene2nurinNavigation"/>
        <w:rPr>
          <w:del w:id="1632" w:author="IQTIG" w:date="2020-04-28T19:39:00Z"/>
        </w:rPr>
      </w:pPr>
      <w:del w:id="1633" w:author="IQTIG" w:date="2020-04-28T19:39:00Z">
        <w:r>
          <w:delText>Risikofaktoren</w:delText>
        </w:r>
      </w:del>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A350967" w14:textId="77777777" w:rsidTr="00890E2F">
        <w:trPr>
          <w:cnfStyle w:val="100000000000" w:firstRow="1" w:lastRow="0" w:firstColumn="0" w:lastColumn="0" w:oddVBand="0" w:evenVBand="0" w:oddHBand="0" w:evenHBand="0" w:firstRowFirstColumn="0" w:firstRowLastColumn="0" w:lastRowFirstColumn="0" w:lastRowLastColumn="0"/>
          <w:trHeight w:val="370"/>
          <w:tblHeader/>
          <w:del w:id="1634" w:author="IQTIG" w:date="2020-04-28T19:39:00Z"/>
        </w:trPr>
        <w:tc>
          <w:tcPr>
            <w:tcW w:w="5000" w:type="pct"/>
            <w:gridSpan w:val="6"/>
            <w:tcBorders>
              <w:bottom w:val="single" w:sz="4" w:space="0" w:color="A6A6A6" w:themeColor="background1" w:themeShade="A6"/>
            </w:tcBorders>
          </w:tcPr>
          <w:p w14:paraId="453AC219" w14:textId="77777777" w:rsidR="00890E2F" w:rsidRPr="001E2092" w:rsidRDefault="00F41129" w:rsidP="00890E2F">
            <w:pPr>
              <w:pStyle w:val="Tabellenkopf"/>
              <w:rPr>
                <w:del w:id="1635" w:author="IQTIG" w:date="2020-04-28T19:39:00Z"/>
                <w:szCs w:val="20"/>
              </w:rPr>
            </w:pPr>
            <w:del w:id="1636" w:author="IQTIG" w:date="2020-04-28T19:39:00Z">
              <w:r>
                <w:delText>Referenzwahrscheinlichkeit</w:delText>
              </w:r>
              <w:r w:rsidRPr="00B8324E">
                <w:delText xml:space="preserve">: </w:delText>
              </w:r>
              <w:r>
                <w:rPr>
                  <w:szCs w:val="20"/>
                </w:rPr>
                <w:delText>0,215 % (Odds: 0,002)</w:delText>
              </w:r>
            </w:del>
          </w:p>
        </w:tc>
      </w:tr>
      <w:tr w:rsidR="00890E2F" w:rsidRPr="009E2B0C" w14:paraId="1C745E49" w14:textId="77777777" w:rsidTr="00890E2F">
        <w:trPr>
          <w:cnfStyle w:val="100000000000" w:firstRow="1" w:lastRow="0" w:firstColumn="0" w:lastColumn="0" w:oddVBand="0" w:evenVBand="0" w:oddHBand="0" w:evenHBand="0" w:firstRowFirstColumn="0" w:firstRowLastColumn="0" w:lastRowFirstColumn="0" w:lastRowLastColumn="0"/>
          <w:trHeight w:val="370"/>
          <w:tblHeader/>
          <w:ins w:id="1637" w:author="IQTIG" w:date="2020-04-28T19:39:00Z"/>
        </w:trPr>
        <w:tc>
          <w:tcPr>
            <w:tcW w:w="5000" w:type="pct"/>
            <w:gridSpan w:val="6"/>
            <w:tcBorders>
              <w:bottom w:val="single" w:sz="4" w:space="0" w:color="A6A6A6" w:themeColor="background1" w:themeShade="A6"/>
            </w:tcBorders>
          </w:tcPr>
          <w:p w14:paraId="1F445B6E" w14:textId="77777777" w:rsidR="00890E2F" w:rsidRPr="001E2092" w:rsidRDefault="00784CD0" w:rsidP="00890E2F">
            <w:pPr>
              <w:pStyle w:val="Tabellenkopf"/>
              <w:rPr>
                <w:ins w:id="1638" w:author="IQTIG" w:date="2020-04-28T19:39:00Z"/>
                <w:szCs w:val="20"/>
              </w:rPr>
            </w:pPr>
            <w:ins w:id="1639" w:author="IQTIG" w:date="2020-04-28T19:39:00Z">
              <w:r>
                <w:t>Referenzwahrscheinlichkeit</w:t>
              </w:r>
              <w:r w:rsidRPr="00B8324E">
                <w:t xml:space="preserve">: </w:t>
              </w:r>
              <w:r>
                <w:rPr>
                  <w:szCs w:val="20"/>
                </w:rPr>
                <w:t>0,298 % (Odds: 0,002)</w:t>
              </w:r>
            </w:ins>
          </w:p>
        </w:tc>
      </w:tr>
      <w:tr w:rsidR="00BA23B7" w:rsidRPr="009E2B0C" w14:paraId="53C3F0E9"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751C966" w14:textId="77777777" w:rsidR="00BA23B7" w:rsidRPr="001E2092" w:rsidRDefault="00784CD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7A80E58" w14:textId="77777777" w:rsidR="00BA23B7" w:rsidRPr="001E2092" w:rsidRDefault="00784CD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53B19F6" w14:textId="77777777" w:rsidR="00BA23B7" w:rsidRPr="001E2092" w:rsidRDefault="00784CD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75FE3F6" w14:textId="77777777" w:rsidR="00BA23B7" w:rsidRPr="001E2092" w:rsidRDefault="00784CD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4B915EE" w14:textId="77777777" w:rsidR="00BA23B7" w:rsidRPr="001E2092" w:rsidRDefault="00784CD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B8B22D3" w14:textId="77777777" w:rsidR="00BA23B7" w:rsidRPr="001E2092" w:rsidRDefault="00784CD0" w:rsidP="00AD6C60">
            <w:pPr>
              <w:pStyle w:val="Tabellenkopf"/>
              <w:ind w:left="0"/>
              <w:jc w:val="right"/>
              <w:rPr>
                <w:szCs w:val="18"/>
              </w:rPr>
            </w:pPr>
            <w:r>
              <w:rPr>
                <w:szCs w:val="18"/>
              </w:rPr>
              <w:t>95 %-Vertrauensbereich</w:t>
            </w:r>
          </w:p>
        </w:tc>
      </w:tr>
      <w:tr w:rsidR="00BA23B7" w:rsidRPr="00743DF3" w14:paraId="1559A8D9" w14:textId="77777777" w:rsidTr="00A4142A">
        <w:trPr>
          <w:cnfStyle w:val="000000100000" w:firstRow="0" w:lastRow="0" w:firstColumn="0" w:lastColumn="0" w:oddVBand="0" w:evenVBand="0" w:oddHBand="1" w:evenHBand="0" w:firstRowFirstColumn="0" w:firstRowLastColumn="0" w:lastRowFirstColumn="0" w:lastRowLastColumn="0"/>
          <w:trHeight w:val="409"/>
          <w:del w:id="1640" w:author="IQTIG" w:date="2020-04-28T19:39:00Z"/>
        </w:trPr>
        <w:tc>
          <w:tcPr>
            <w:tcW w:w="1409" w:type="pct"/>
          </w:tcPr>
          <w:p w14:paraId="5FB6A9D4" w14:textId="77777777" w:rsidR="00BA23B7" w:rsidRPr="001E2092" w:rsidRDefault="00F41129" w:rsidP="00C25810">
            <w:pPr>
              <w:pStyle w:val="Tabellentext"/>
              <w:rPr>
                <w:del w:id="1641" w:author="IQTIG" w:date="2020-04-28T19:39:00Z"/>
                <w:szCs w:val="18"/>
              </w:rPr>
            </w:pPr>
            <w:del w:id="1642" w:author="IQTIG" w:date="2020-04-28T19:39:00Z">
              <w:r>
                <w:rPr>
                  <w:szCs w:val="18"/>
                </w:rPr>
                <w:delText>Konstante</w:delText>
              </w:r>
            </w:del>
          </w:p>
        </w:tc>
        <w:tc>
          <w:tcPr>
            <w:tcW w:w="1013" w:type="pct"/>
          </w:tcPr>
          <w:p w14:paraId="7D9E1C21" w14:textId="77777777" w:rsidR="00BA23B7" w:rsidRPr="001E2092" w:rsidRDefault="00F41129" w:rsidP="009E6F3B">
            <w:pPr>
              <w:pStyle w:val="Tabellentext"/>
              <w:jc w:val="right"/>
              <w:rPr>
                <w:del w:id="1643" w:author="IQTIG" w:date="2020-04-28T19:39:00Z"/>
                <w:szCs w:val="18"/>
              </w:rPr>
            </w:pPr>
            <w:del w:id="1644" w:author="IQTIG" w:date="2020-04-28T19:39:00Z">
              <w:r>
                <w:rPr>
                  <w:szCs w:val="18"/>
                </w:rPr>
                <w:delText>-6,141942427397343</w:delText>
              </w:r>
            </w:del>
          </w:p>
        </w:tc>
        <w:tc>
          <w:tcPr>
            <w:tcW w:w="390" w:type="pct"/>
          </w:tcPr>
          <w:p w14:paraId="35AA1054" w14:textId="77777777" w:rsidR="00BA23B7" w:rsidRPr="001E2092" w:rsidRDefault="00F41129" w:rsidP="004D14B9">
            <w:pPr>
              <w:pStyle w:val="Tabellentext"/>
              <w:ind w:left="0"/>
              <w:jc w:val="right"/>
              <w:rPr>
                <w:del w:id="1645" w:author="IQTIG" w:date="2020-04-28T19:39:00Z"/>
                <w:szCs w:val="18"/>
              </w:rPr>
            </w:pPr>
            <w:del w:id="1646" w:author="IQTIG" w:date="2020-04-28T19:39:00Z">
              <w:r>
                <w:rPr>
                  <w:szCs w:val="18"/>
                </w:rPr>
                <w:delText>0,258</w:delText>
              </w:r>
            </w:del>
          </w:p>
        </w:tc>
        <w:tc>
          <w:tcPr>
            <w:tcW w:w="548" w:type="pct"/>
          </w:tcPr>
          <w:p w14:paraId="5841478C" w14:textId="77777777" w:rsidR="00BA23B7" w:rsidRPr="001E2092" w:rsidRDefault="00F41129" w:rsidP="009E6F3B">
            <w:pPr>
              <w:pStyle w:val="Tabellentext"/>
              <w:jc w:val="right"/>
              <w:rPr>
                <w:del w:id="1647" w:author="IQTIG" w:date="2020-04-28T19:39:00Z"/>
                <w:szCs w:val="18"/>
              </w:rPr>
            </w:pPr>
            <w:del w:id="1648" w:author="IQTIG" w:date="2020-04-28T19:39:00Z">
              <w:r>
                <w:rPr>
                  <w:szCs w:val="18"/>
                </w:rPr>
                <w:delText>-23,842</w:delText>
              </w:r>
            </w:del>
          </w:p>
        </w:tc>
        <w:tc>
          <w:tcPr>
            <w:tcW w:w="468" w:type="pct"/>
          </w:tcPr>
          <w:p w14:paraId="5B62A850" w14:textId="77777777" w:rsidR="00BA23B7" w:rsidRPr="001E2092" w:rsidRDefault="00F41129" w:rsidP="004D14B9">
            <w:pPr>
              <w:pStyle w:val="Tabellentext"/>
              <w:ind w:left="6"/>
              <w:jc w:val="right"/>
              <w:rPr>
                <w:del w:id="1649" w:author="IQTIG" w:date="2020-04-28T19:39:00Z"/>
                <w:szCs w:val="18"/>
              </w:rPr>
            </w:pPr>
            <w:del w:id="1650" w:author="IQTIG" w:date="2020-04-28T19:39:00Z">
              <w:r>
                <w:rPr>
                  <w:szCs w:val="18"/>
                </w:rPr>
                <w:delText>-</w:delText>
              </w:r>
            </w:del>
          </w:p>
        </w:tc>
        <w:tc>
          <w:tcPr>
            <w:tcW w:w="1172" w:type="pct"/>
          </w:tcPr>
          <w:p w14:paraId="72DFF8D3" w14:textId="77777777" w:rsidR="00BA23B7" w:rsidRPr="001E2092" w:rsidRDefault="00F41129" w:rsidP="005521DD">
            <w:pPr>
              <w:pStyle w:val="Tabellentext"/>
              <w:ind w:left="-6"/>
              <w:jc w:val="right"/>
              <w:rPr>
                <w:del w:id="1651" w:author="IQTIG" w:date="2020-04-28T19:39:00Z"/>
                <w:szCs w:val="18"/>
              </w:rPr>
            </w:pPr>
            <w:del w:id="1652" w:author="IQTIG" w:date="2020-04-28T19:39:00Z">
              <w:r>
                <w:rPr>
                  <w:szCs w:val="18"/>
                </w:rPr>
                <w:delText>-</w:delText>
              </w:r>
            </w:del>
          </w:p>
        </w:tc>
      </w:tr>
      <w:tr w:rsidR="00BA23B7" w:rsidRPr="00743DF3" w14:paraId="7912C1F3" w14:textId="77777777" w:rsidTr="00A4142A">
        <w:trPr>
          <w:cnfStyle w:val="000000010000" w:firstRow="0" w:lastRow="0" w:firstColumn="0" w:lastColumn="0" w:oddVBand="0" w:evenVBand="0" w:oddHBand="0" w:evenHBand="1" w:firstRowFirstColumn="0" w:firstRowLastColumn="0" w:lastRowFirstColumn="0" w:lastRowLastColumn="0"/>
          <w:trHeight w:val="409"/>
          <w:del w:id="1653" w:author="IQTIG" w:date="2020-04-28T19:39:00Z"/>
        </w:trPr>
        <w:tc>
          <w:tcPr>
            <w:tcW w:w="1409" w:type="pct"/>
          </w:tcPr>
          <w:p w14:paraId="2BAF396A" w14:textId="77777777" w:rsidR="00BA23B7" w:rsidRPr="001E2092" w:rsidRDefault="00F41129" w:rsidP="00C25810">
            <w:pPr>
              <w:pStyle w:val="Tabellentext"/>
              <w:rPr>
                <w:del w:id="1654" w:author="IQTIG" w:date="2020-04-28T19:39:00Z"/>
                <w:szCs w:val="18"/>
              </w:rPr>
            </w:pPr>
            <w:del w:id="1655" w:author="IQTIG" w:date="2020-04-28T19:39:00Z">
              <w:r>
                <w:rPr>
                  <w:szCs w:val="18"/>
                </w:rPr>
                <w:delText xml:space="preserve">Risiko pro Lebensjahr älter als 71 (kumulativ))  </w:delText>
              </w:r>
              <w:r>
                <w:rPr>
                  <w:szCs w:val="18"/>
                </w:rPr>
                <w:br/>
                <w:delText xml:space="preserve"> bis maximal 95 Jahre</w:delText>
              </w:r>
            </w:del>
          </w:p>
        </w:tc>
        <w:tc>
          <w:tcPr>
            <w:tcW w:w="1013" w:type="pct"/>
          </w:tcPr>
          <w:p w14:paraId="7C3A7444" w14:textId="77777777" w:rsidR="00BA23B7" w:rsidRPr="001E2092" w:rsidRDefault="00F41129" w:rsidP="009E6F3B">
            <w:pPr>
              <w:pStyle w:val="Tabellentext"/>
              <w:jc w:val="right"/>
              <w:rPr>
                <w:del w:id="1656" w:author="IQTIG" w:date="2020-04-28T19:39:00Z"/>
                <w:szCs w:val="18"/>
              </w:rPr>
            </w:pPr>
            <w:del w:id="1657" w:author="IQTIG" w:date="2020-04-28T19:39:00Z">
              <w:r>
                <w:rPr>
                  <w:szCs w:val="18"/>
                </w:rPr>
                <w:delText>-0,030348313216645</w:delText>
              </w:r>
            </w:del>
          </w:p>
        </w:tc>
        <w:tc>
          <w:tcPr>
            <w:tcW w:w="390" w:type="pct"/>
          </w:tcPr>
          <w:p w14:paraId="698B4FF5" w14:textId="77777777" w:rsidR="00BA23B7" w:rsidRPr="001E2092" w:rsidRDefault="00F41129" w:rsidP="004D14B9">
            <w:pPr>
              <w:pStyle w:val="Tabellentext"/>
              <w:ind w:left="0"/>
              <w:jc w:val="right"/>
              <w:rPr>
                <w:del w:id="1658" w:author="IQTIG" w:date="2020-04-28T19:39:00Z"/>
                <w:szCs w:val="18"/>
              </w:rPr>
            </w:pPr>
            <w:del w:id="1659" w:author="IQTIG" w:date="2020-04-28T19:39:00Z">
              <w:r>
                <w:rPr>
                  <w:szCs w:val="18"/>
                </w:rPr>
                <w:delText>0,007</w:delText>
              </w:r>
            </w:del>
          </w:p>
        </w:tc>
        <w:tc>
          <w:tcPr>
            <w:tcW w:w="548" w:type="pct"/>
          </w:tcPr>
          <w:p w14:paraId="20876291" w14:textId="77777777" w:rsidR="00BA23B7" w:rsidRPr="001E2092" w:rsidRDefault="00F41129" w:rsidP="009E6F3B">
            <w:pPr>
              <w:pStyle w:val="Tabellentext"/>
              <w:jc w:val="right"/>
              <w:rPr>
                <w:del w:id="1660" w:author="IQTIG" w:date="2020-04-28T19:39:00Z"/>
                <w:szCs w:val="18"/>
              </w:rPr>
            </w:pPr>
            <w:del w:id="1661" w:author="IQTIG" w:date="2020-04-28T19:39:00Z">
              <w:r>
                <w:rPr>
                  <w:szCs w:val="18"/>
                </w:rPr>
                <w:delText>-4,098</w:delText>
              </w:r>
            </w:del>
          </w:p>
        </w:tc>
        <w:tc>
          <w:tcPr>
            <w:tcW w:w="468" w:type="pct"/>
          </w:tcPr>
          <w:p w14:paraId="04DD121F" w14:textId="77777777" w:rsidR="00BA23B7" w:rsidRPr="001E2092" w:rsidRDefault="00F41129" w:rsidP="004D14B9">
            <w:pPr>
              <w:pStyle w:val="Tabellentext"/>
              <w:ind w:left="6"/>
              <w:jc w:val="right"/>
              <w:rPr>
                <w:del w:id="1662" w:author="IQTIG" w:date="2020-04-28T19:39:00Z"/>
                <w:szCs w:val="18"/>
              </w:rPr>
            </w:pPr>
            <w:del w:id="1663" w:author="IQTIG" w:date="2020-04-28T19:39:00Z">
              <w:r>
                <w:rPr>
                  <w:szCs w:val="18"/>
                </w:rPr>
                <w:delText>0,970</w:delText>
              </w:r>
            </w:del>
          </w:p>
        </w:tc>
        <w:tc>
          <w:tcPr>
            <w:tcW w:w="1172" w:type="pct"/>
          </w:tcPr>
          <w:p w14:paraId="300CE0A4" w14:textId="77777777" w:rsidR="00BA23B7" w:rsidRPr="001E2092" w:rsidRDefault="00F41129" w:rsidP="005521DD">
            <w:pPr>
              <w:pStyle w:val="Tabellentext"/>
              <w:ind w:left="-6"/>
              <w:jc w:val="right"/>
              <w:rPr>
                <w:del w:id="1664" w:author="IQTIG" w:date="2020-04-28T19:39:00Z"/>
                <w:szCs w:val="18"/>
              </w:rPr>
            </w:pPr>
            <w:del w:id="1665" w:author="IQTIG" w:date="2020-04-28T19:39:00Z">
              <w:r>
                <w:rPr>
                  <w:szCs w:val="18"/>
                </w:rPr>
                <w:delText>0,956 - 0,984</w:delText>
              </w:r>
            </w:del>
          </w:p>
        </w:tc>
      </w:tr>
      <w:tr w:rsidR="00BA23B7" w:rsidRPr="00743DF3" w14:paraId="5A6CB598" w14:textId="77777777" w:rsidTr="00A4142A">
        <w:trPr>
          <w:cnfStyle w:val="000000100000" w:firstRow="0" w:lastRow="0" w:firstColumn="0" w:lastColumn="0" w:oddVBand="0" w:evenVBand="0" w:oddHBand="1" w:evenHBand="0" w:firstRowFirstColumn="0" w:firstRowLastColumn="0" w:lastRowFirstColumn="0" w:lastRowLastColumn="0"/>
          <w:trHeight w:val="409"/>
          <w:del w:id="1666" w:author="IQTIG" w:date="2020-04-28T19:39:00Z"/>
        </w:trPr>
        <w:tc>
          <w:tcPr>
            <w:tcW w:w="1409" w:type="pct"/>
          </w:tcPr>
          <w:p w14:paraId="5FA78754" w14:textId="77777777" w:rsidR="00BA23B7" w:rsidRPr="001E2092" w:rsidRDefault="00F41129" w:rsidP="00C25810">
            <w:pPr>
              <w:pStyle w:val="Tabellentext"/>
              <w:rPr>
                <w:del w:id="1667" w:author="IQTIG" w:date="2020-04-28T19:39:00Z"/>
                <w:szCs w:val="18"/>
              </w:rPr>
            </w:pPr>
            <w:del w:id="1668" w:author="IQTIG" w:date="2020-04-28T19:39:00Z">
              <w:r>
                <w:rPr>
                  <w:szCs w:val="18"/>
                </w:rPr>
                <w:delText xml:space="preserve">Risiko pro Lebensjahr älter als 30 (kumulativ)  </w:delText>
              </w:r>
              <w:r>
                <w:rPr>
                  <w:szCs w:val="18"/>
                </w:rPr>
                <w:br/>
                <w:delText xml:space="preserve"> bis maximal 95 Jahre</w:delText>
              </w:r>
            </w:del>
          </w:p>
        </w:tc>
        <w:tc>
          <w:tcPr>
            <w:tcW w:w="1013" w:type="pct"/>
          </w:tcPr>
          <w:p w14:paraId="38FF8BB1" w14:textId="77777777" w:rsidR="00BA23B7" w:rsidRPr="001E2092" w:rsidRDefault="00F41129" w:rsidP="009E6F3B">
            <w:pPr>
              <w:pStyle w:val="Tabellentext"/>
              <w:jc w:val="right"/>
              <w:rPr>
                <w:del w:id="1669" w:author="IQTIG" w:date="2020-04-28T19:39:00Z"/>
                <w:szCs w:val="18"/>
              </w:rPr>
            </w:pPr>
            <w:del w:id="1670" w:author="IQTIG" w:date="2020-04-28T19:39:00Z">
              <w:r>
                <w:rPr>
                  <w:szCs w:val="18"/>
                </w:rPr>
                <w:delText>0,053062667987811</w:delText>
              </w:r>
            </w:del>
          </w:p>
        </w:tc>
        <w:tc>
          <w:tcPr>
            <w:tcW w:w="390" w:type="pct"/>
          </w:tcPr>
          <w:p w14:paraId="3E9EC78A" w14:textId="77777777" w:rsidR="00BA23B7" w:rsidRPr="001E2092" w:rsidRDefault="00F41129" w:rsidP="004D14B9">
            <w:pPr>
              <w:pStyle w:val="Tabellentext"/>
              <w:ind w:left="0"/>
              <w:jc w:val="right"/>
              <w:rPr>
                <w:del w:id="1671" w:author="IQTIG" w:date="2020-04-28T19:39:00Z"/>
                <w:szCs w:val="18"/>
              </w:rPr>
            </w:pPr>
            <w:del w:id="1672" w:author="IQTIG" w:date="2020-04-28T19:39:00Z">
              <w:r>
                <w:rPr>
                  <w:szCs w:val="18"/>
                </w:rPr>
                <w:delText>0,006</w:delText>
              </w:r>
            </w:del>
          </w:p>
        </w:tc>
        <w:tc>
          <w:tcPr>
            <w:tcW w:w="548" w:type="pct"/>
          </w:tcPr>
          <w:p w14:paraId="6C59C27C" w14:textId="77777777" w:rsidR="00BA23B7" w:rsidRPr="001E2092" w:rsidRDefault="00F41129" w:rsidP="009E6F3B">
            <w:pPr>
              <w:pStyle w:val="Tabellentext"/>
              <w:jc w:val="right"/>
              <w:rPr>
                <w:del w:id="1673" w:author="IQTIG" w:date="2020-04-28T19:39:00Z"/>
                <w:szCs w:val="18"/>
              </w:rPr>
            </w:pPr>
            <w:del w:id="1674" w:author="IQTIG" w:date="2020-04-28T19:39:00Z">
              <w:r>
                <w:rPr>
                  <w:szCs w:val="18"/>
                </w:rPr>
                <w:delText>8,516</w:delText>
              </w:r>
            </w:del>
          </w:p>
        </w:tc>
        <w:tc>
          <w:tcPr>
            <w:tcW w:w="468" w:type="pct"/>
          </w:tcPr>
          <w:p w14:paraId="4A870895" w14:textId="77777777" w:rsidR="00BA23B7" w:rsidRPr="001E2092" w:rsidRDefault="00F41129" w:rsidP="004D14B9">
            <w:pPr>
              <w:pStyle w:val="Tabellentext"/>
              <w:ind w:left="6"/>
              <w:jc w:val="right"/>
              <w:rPr>
                <w:del w:id="1675" w:author="IQTIG" w:date="2020-04-28T19:39:00Z"/>
                <w:szCs w:val="18"/>
              </w:rPr>
            </w:pPr>
            <w:del w:id="1676" w:author="IQTIG" w:date="2020-04-28T19:39:00Z">
              <w:r>
                <w:rPr>
                  <w:szCs w:val="18"/>
                </w:rPr>
                <w:delText>1,054</w:delText>
              </w:r>
            </w:del>
          </w:p>
        </w:tc>
        <w:tc>
          <w:tcPr>
            <w:tcW w:w="1172" w:type="pct"/>
          </w:tcPr>
          <w:p w14:paraId="39610795" w14:textId="77777777" w:rsidR="00BA23B7" w:rsidRPr="001E2092" w:rsidRDefault="00F41129" w:rsidP="005521DD">
            <w:pPr>
              <w:pStyle w:val="Tabellentext"/>
              <w:ind w:left="-6"/>
              <w:jc w:val="right"/>
              <w:rPr>
                <w:del w:id="1677" w:author="IQTIG" w:date="2020-04-28T19:39:00Z"/>
                <w:szCs w:val="18"/>
              </w:rPr>
            </w:pPr>
            <w:del w:id="1678" w:author="IQTIG" w:date="2020-04-28T19:39:00Z">
              <w:r>
                <w:rPr>
                  <w:szCs w:val="18"/>
                </w:rPr>
                <w:delText>1,042 - 1,068</w:delText>
              </w:r>
            </w:del>
          </w:p>
        </w:tc>
      </w:tr>
      <w:tr w:rsidR="00BA23B7" w:rsidRPr="00743DF3" w14:paraId="542E7C36" w14:textId="77777777" w:rsidTr="00A4142A">
        <w:trPr>
          <w:cnfStyle w:val="000000010000" w:firstRow="0" w:lastRow="0" w:firstColumn="0" w:lastColumn="0" w:oddVBand="0" w:evenVBand="0" w:oddHBand="0" w:evenHBand="1" w:firstRowFirstColumn="0" w:firstRowLastColumn="0" w:lastRowFirstColumn="0" w:lastRowLastColumn="0"/>
          <w:trHeight w:val="409"/>
          <w:del w:id="1679" w:author="IQTIG" w:date="2020-04-28T19:39:00Z"/>
        </w:trPr>
        <w:tc>
          <w:tcPr>
            <w:tcW w:w="1409" w:type="pct"/>
          </w:tcPr>
          <w:p w14:paraId="177F7997" w14:textId="77777777" w:rsidR="00BA23B7" w:rsidRPr="001E2092" w:rsidRDefault="00F41129" w:rsidP="00C25810">
            <w:pPr>
              <w:pStyle w:val="Tabellentext"/>
              <w:rPr>
                <w:del w:id="1680" w:author="IQTIG" w:date="2020-04-28T19:39:00Z"/>
                <w:szCs w:val="18"/>
              </w:rPr>
            </w:pPr>
            <w:del w:id="1681" w:author="IQTIG" w:date="2020-04-28T19:39:00Z">
              <w:r>
                <w:rPr>
                  <w:szCs w:val="18"/>
                </w:rPr>
                <w:delText>Geschlecht - weiblich</w:delText>
              </w:r>
            </w:del>
          </w:p>
        </w:tc>
        <w:tc>
          <w:tcPr>
            <w:tcW w:w="1013" w:type="pct"/>
          </w:tcPr>
          <w:p w14:paraId="10684284" w14:textId="77777777" w:rsidR="00BA23B7" w:rsidRPr="001E2092" w:rsidRDefault="00F41129" w:rsidP="009E6F3B">
            <w:pPr>
              <w:pStyle w:val="Tabellentext"/>
              <w:jc w:val="right"/>
              <w:rPr>
                <w:del w:id="1682" w:author="IQTIG" w:date="2020-04-28T19:39:00Z"/>
                <w:szCs w:val="18"/>
              </w:rPr>
            </w:pPr>
            <w:del w:id="1683" w:author="IQTIG" w:date="2020-04-28T19:39:00Z">
              <w:r>
                <w:rPr>
                  <w:szCs w:val="18"/>
                </w:rPr>
                <w:delText>-0,375254674918319</w:delText>
              </w:r>
            </w:del>
          </w:p>
        </w:tc>
        <w:tc>
          <w:tcPr>
            <w:tcW w:w="390" w:type="pct"/>
          </w:tcPr>
          <w:p w14:paraId="0ACC7F53" w14:textId="77777777" w:rsidR="00BA23B7" w:rsidRPr="001E2092" w:rsidRDefault="00F41129" w:rsidP="004D14B9">
            <w:pPr>
              <w:pStyle w:val="Tabellentext"/>
              <w:ind w:left="0"/>
              <w:jc w:val="right"/>
              <w:rPr>
                <w:del w:id="1684" w:author="IQTIG" w:date="2020-04-28T19:39:00Z"/>
                <w:szCs w:val="18"/>
              </w:rPr>
            </w:pPr>
            <w:del w:id="1685" w:author="IQTIG" w:date="2020-04-28T19:39:00Z">
              <w:r>
                <w:rPr>
                  <w:szCs w:val="18"/>
                </w:rPr>
                <w:delText>0,021</w:delText>
              </w:r>
            </w:del>
          </w:p>
        </w:tc>
        <w:tc>
          <w:tcPr>
            <w:tcW w:w="548" w:type="pct"/>
          </w:tcPr>
          <w:p w14:paraId="623D3D8F" w14:textId="77777777" w:rsidR="00BA23B7" w:rsidRPr="001E2092" w:rsidRDefault="00F41129" w:rsidP="009E6F3B">
            <w:pPr>
              <w:pStyle w:val="Tabellentext"/>
              <w:jc w:val="right"/>
              <w:rPr>
                <w:del w:id="1686" w:author="IQTIG" w:date="2020-04-28T19:39:00Z"/>
                <w:szCs w:val="18"/>
              </w:rPr>
            </w:pPr>
            <w:del w:id="1687" w:author="IQTIG" w:date="2020-04-28T19:39:00Z">
              <w:r>
                <w:rPr>
                  <w:szCs w:val="18"/>
                </w:rPr>
                <w:delText>-17,801</w:delText>
              </w:r>
            </w:del>
          </w:p>
        </w:tc>
        <w:tc>
          <w:tcPr>
            <w:tcW w:w="468" w:type="pct"/>
          </w:tcPr>
          <w:p w14:paraId="626F8FCF" w14:textId="77777777" w:rsidR="00BA23B7" w:rsidRPr="001E2092" w:rsidRDefault="00F41129" w:rsidP="004D14B9">
            <w:pPr>
              <w:pStyle w:val="Tabellentext"/>
              <w:ind w:left="6"/>
              <w:jc w:val="right"/>
              <w:rPr>
                <w:del w:id="1688" w:author="IQTIG" w:date="2020-04-28T19:39:00Z"/>
                <w:szCs w:val="18"/>
              </w:rPr>
            </w:pPr>
            <w:del w:id="1689" w:author="IQTIG" w:date="2020-04-28T19:39:00Z">
              <w:r>
                <w:rPr>
                  <w:szCs w:val="18"/>
                </w:rPr>
                <w:delText>0,687</w:delText>
              </w:r>
            </w:del>
          </w:p>
        </w:tc>
        <w:tc>
          <w:tcPr>
            <w:tcW w:w="1172" w:type="pct"/>
          </w:tcPr>
          <w:p w14:paraId="6CECD183" w14:textId="77777777" w:rsidR="00BA23B7" w:rsidRPr="001E2092" w:rsidRDefault="00F41129" w:rsidP="005521DD">
            <w:pPr>
              <w:pStyle w:val="Tabellentext"/>
              <w:ind w:left="-6"/>
              <w:jc w:val="right"/>
              <w:rPr>
                <w:del w:id="1690" w:author="IQTIG" w:date="2020-04-28T19:39:00Z"/>
                <w:szCs w:val="18"/>
              </w:rPr>
            </w:pPr>
            <w:del w:id="1691" w:author="IQTIG" w:date="2020-04-28T19:39:00Z">
              <w:r>
                <w:rPr>
                  <w:szCs w:val="18"/>
                </w:rPr>
                <w:delText>0,659 - 0,716</w:delText>
              </w:r>
            </w:del>
          </w:p>
        </w:tc>
      </w:tr>
      <w:tr w:rsidR="00BA23B7" w:rsidRPr="00743DF3" w14:paraId="4F84148F" w14:textId="77777777" w:rsidTr="00A4142A">
        <w:trPr>
          <w:cnfStyle w:val="000000100000" w:firstRow="0" w:lastRow="0" w:firstColumn="0" w:lastColumn="0" w:oddVBand="0" w:evenVBand="0" w:oddHBand="1" w:evenHBand="0" w:firstRowFirstColumn="0" w:firstRowLastColumn="0" w:lastRowFirstColumn="0" w:lastRowLastColumn="0"/>
          <w:trHeight w:val="409"/>
          <w:del w:id="1692" w:author="IQTIG" w:date="2020-04-28T19:39:00Z"/>
        </w:trPr>
        <w:tc>
          <w:tcPr>
            <w:tcW w:w="1409" w:type="pct"/>
          </w:tcPr>
          <w:p w14:paraId="165FF392" w14:textId="77777777" w:rsidR="00BA23B7" w:rsidRPr="001E2092" w:rsidRDefault="00F41129" w:rsidP="00C25810">
            <w:pPr>
              <w:pStyle w:val="Tabellentext"/>
              <w:rPr>
                <w:del w:id="1693" w:author="IQTIG" w:date="2020-04-28T19:39:00Z"/>
                <w:szCs w:val="18"/>
              </w:rPr>
            </w:pPr>
            <w:del w:id="1694" w:author="IQTIG" w:date="2020-04-28T19:39:00Z">
              <w:r>
                <w:rPr>
                  <w:szCs w:val="18"/>
                </w:rPr>
                <w:delText>ASA-Klassifikation 2</w:delText>
              </w:r>
            </w:del>
          </w:p>
        </w:tc>
        <w:tc>
          <w:tcPr>
            <w:tcW w:w="1013" w:type="pct"/>
          </w:tcPr>
          <w:p w14:paraId="7A0FD43E" w14:textId="77777777" w:rsidR="00BA23B7" w:rsidRPr="001E2092" w:rsidRDefault="00F41129" w:rsidP="009E6F3B">
            <w:pPr>
              <w:pStyle w:val="Tabellentext"/>
              <w:jc w:val="right"/>
              <w:rPr>
                <w:del w:id="1695" w:author="IQTIG" w:date="2020-04-28T19:39:00Z"/>
                <w:szCs w:val="18"/>
              </w:rPr>
            </w:pPr>
            <w:del w:id="1696" w:author="IQTIG" w:date="2020-04-28T19:39:00Z">
              <w:r>
                <w:rPr>
                  <w:szCs w:val="18"/>
                </w:rPr>
                <w:delText>0,213656332309397</w:delText>
              </w:r>
            </w:del>
          </w:p>
        </w:tc>
        <w:tc>
          <w:tcPr>
            <w:tcW w:w="390" w:type="pct"/>
          </w:tcPr>
          <w:p w14:paraId="4C4E552B" w14:textId="77777777" w:rsidR="00BA23B7" w:rsidRPr="001E2092" w:rsidRDefault="00F41129" w:rsidP="004D14B9">
            <w:pPr>
              <w:pStyle w:val="Tabellentext"/>
              <w:ind w:left="0"/>
              <w:jc w:val="right"/>
              <w:rPr>
                <w:del w:id="1697" w:author="IQTIG" w:date="2020-04-28T19:39:00Z"/>
                <w:szCs w:val="18"/>
              </w:rPr>
            </w:pPr>
            <w:del w:id="1698" w:author="IQTIG" w:date="2020-04-28T19:39:00Z">
              <w:r>
                <w:rPr>
                  <w:szCs w:val="18"/>
                </w:rPr>
                <w:delText>0,135</w:delText>
              </w:r>
            </w:del>
          </w:p>
        </w:tc>
        <w:tc>
          <w:tcPr>
            <w:tcW w:w="548" w:type="pct"/>
          </w:tcPr>
          <w:p w14:paraId="74263C31" w14:textId="77777777" w:rsidR="00BA23B7" w:rsidRPr="001E2092" w:rsidRDefault="00F41129" w:rsidP="009E6F3B">
            <w:pPr>
              <w:pStyle w:val="Tabellentext"/>
              <w:jc w:val="right"/>
              <w:rPr>
                <w:del w:id="1699" w:author="IQTIG" w:date="2020-04-28T19:39:00Z"/>
                <w:szCs w:val="18"/>
              </w:rPr>
            </w:pPr>
            <w:del w:id="1700" w:author="IQTIG" w:date="2020-04-28T19:39:00Z">
              <w:r>
                <w:rPr>
                  <w:szCs w:val="18"/>
                </w:rPr>
                <w:delText>1,587</w:delText>
              </w:r>
            </w:del>
          </w:p>
        </w:tc>
        <w:tc>
          <w:tcPr>
            <w:tcW w:w="468" w:type="pct"/>
          </w:tcPr>
          <w:p w14:paraId="79E02161" w14:textId="77777777" w:rsidR="00BA23B7" w:rsidRPr="001E2092" w:rsidRDefault="00F41129" w:rsidP="004D14B9">
            <w:pPr>
              <w:pStyle w:val="Tabellentext"/>
              <w:ind w:left="6"/>
              <w:jc w:val="right"/>
              <w:rPr>
                <w:del w:id="1701" w:author="IQTIG" w:date="2020-04-28T19:39:00Z"/>
                <w:szCs w:val="18"/>
              </w:rPr>
            </w:pPr>
            <w:del w:id="1702" w:author="IQTIG" w:date="2020-04-28T19:39:00Z">
              <w:r>
                <w:rPr>
                  <w:szCs w:val="18"/>
                </w:rPr>
                <w:delText>1,238</w:delText>
              </w:r>
            </w:del>
          </w:p>
        </w:tc>
        <w:tc>
          <w:tcPr>
            <w:tcW w:w="1172" w:type="pct"/>
          </w:tcPr>
          <w:p w14:paraId="266D7090" w14:textId="77777777" w:rsidR="00BA23B7" w:rsidRPr="001E2092" w:rsidRDefault="00F41129" w:rsidP="005521DD">
            <w:pPr>
              <w:pStyle w:val="Tabellentext"/>
              <w:ind w:left="-6"/>
              <w:jc w:val="right"/>
              <w:rPr>
                <w:del w:id="1703" w:author="IQTIG" w:date="2020-04-28T19:39:00Z"/>
                <w:szCs w:val="18"/>
              </w:rPr>
            </w:pPr>
            <w:del w:id="1704" w:author="IQTIG" w:date="2020-04-28T19:39:00Z">
              <w:r>
                <w:rPr>
                  <w:szCs w:val="18"/>
                </w:rPr>
                <w:delText>0,959 - 1,628</w:delText>
              </w:r>
            </w:del>
          </w:p>
        </w:tc>
      </w:tr>
      <w:tr w:rsidR="00BA23B7" w:rsidRPr="00743DF3" w14:paraId="6FBE3972" w14:textId="77777777" w:rsidTr="00A4142A">
        <w:trPr>
          <w:cnfStyle w:val="000000010000" w:firstRow="0" w:lastRow="0" w:firstColumn="0" w:lastColumn="0" w:oddVBand="0" w:evenVBand="0" w:oddHBand="0" w:evenHBand="1" w:firstRowFirstColumn="0" w:firstRowLastColumn="0" w:lastRowFirstColumn="0" w:lastRowLastColumn="0"/>
          <w:trHeight w:val="409"/>
          <w:del w:id="1705" w:author="IQTIG" w:date="2020-04-28T19:39:00Z"/>
        </w:trPr>
        <w:tc>
          <w:tcPr>
            <w:tcW w:w="1409" w:type="pct"/>
          </w:tcPr>
          <w:p w14:paraId="1915A065" w14:textId="77777777" w:rsidR="00BA23B7" w:rsidRPr="001E2092" w:rsidRDefault="00F41129" w:rsidP="00C25810">
            <w:pPr>
              <w:pStyle w:val="Tabellentext"/>
              <w:rPr>
                <w:del w:id="1706" w:author="IQTIG" w:date="2020-04-28T19:39:00Z"/>
                <w:szCs w:val="18"/>
              </w:rPr>
            </w:pPr>
            <w:del w:id="1707" w:author="IQTIG" w:date="2020-04-28T19:39:00Z">
              <w:r>
                <w:rPr>
                  <w:szCs w:val="18"/>
                </w:rPr>
                <w:delText>ASA-Klassifikation 3</w:delText>
              </w:r>
            </w:del>
          </w:p>
        </w:tc>
        <w:tc>
          <w:tcPr>
            <w:tcW w:w="1013" w:type="pct"/>
          </w:tcPr>
          <w:p w14:paraId="6DB7127D" w14:textId="77777777" w:rsidR="00BA23B7" w:rsidRPr="001E2092" w:rsidRDefault="00F41129" w:rsidP="009E6F3B">
            <w:pPr>
              <w:pStyle w:val="Tabellentext"/>
              <w:jc w:val="right"/>
              <w:rPr>
                <w:del w:id="1708" w:author="IQTIG" w:date="2020-04-28T19:39:00Z"/>
                <w:szCs w:val="18"/>
              </w:rPr>
            </w:pPr>
            <w:del w:id="1709" w:author="IQTIG" w:date="2020-04-28T19:39:00Z">
              <w:r>
                <w:rPr>
                  <w:szCs w:val="18"/>
                </w:rPr>
                <w:delText>0,894858085177833</w:delText>
              </w:r>
            </w:del>
          </w:p>
        </w:tc>
        <w:tc>
          <w:tcPr>
            <w:tcW w:w="390" w:type="pct"/>
          </w:tcPr>
          <w:p w14:paraId="234D3069" w14:textId="77777777" w:rsidR="00BA23B7" w:rsidRPr="001E2092" w:rsidRDefault="00F41129" w:rsidP="004D14B9">
            <w:pPr>
              <w:pStyle w:val="Tabellentext"/>
              <w:ind w:left="0"/>
              <w:jc w:val="right"/>
              <w:rPr>
                <w:del w:id="1710" w:author="IQTIG" w:date="2020-04-28T19:39:00Z"/>
                <w:szCs w:val="18"/>
              </w:rPr>
            </w:pPr>
            <w:del w:id="1711" w:author="IQTIG" w:date="2020-04-28T19:39:00Z">
              <w:r>
                <w:rPr>
                  <w:szCs w:val="18"/>
                </w:rPr>
                <w:delText>0,133</w:delText>
              </w:r>
            </w:del>
          </w:p>
        </w:tc>
        <w:tc>
          <w:tcPr>
            <w:tcW w:w="548" w:type="pct"/>
          </w:tcPr>
          <w:p w14:paraId="6346EE4E" w14:textId="77777777" w:rsidR="00BA23B7" w:rsidRPr="001E2092" w:rsidRDefault="00F41129" w:rsidP="009E6F3B">
            <w:pPr>
              <w:pStyle w:val="Tabellentext"/>
              <w:jc w:val="right"/>
              <w:rPr>
                <w:del w:id="1712" w:author="IQTIG" w:date="2020-04-28T19:39:00Z"/>
                <w:szCs w:val="18"/>
              </w:rPr>
            </w:pPr>
            <w:del w:id="1713" w:author="IQTIG" w:date="2020-04-28T19:39:00Z">
              <w:r>
                <w:rPr>
                  <w:szCs w:val="18"/>
                </w:rPr>
                <w:delText>6,720</w:delText>
              </w:r>
            </w:del>
          </w:p>
        </w:tc>
        <w:tc>
          <w:tcPr>
            <w:tcW w:w="468" w:type="pct"/>
          </w:tcPr>
          <w:p w14:paraId="33310F16" w14:textId="77777777" w:rsidR="00BA23B7" w:rsidRPr="001E2092" w:rsidRDefault="00F41129" w:rsidP="004D14B9">
            <w:pPr>
              <w:pStyle w:val="Tabellentext"/>
              <w:ind w:left="6"/>
              <w:jc w:val="right"/>
              <w:rPr>
                <w:del w:id="1714" w:author="IQTIG" w:date="2020-04-28T19:39:00Z"/>
                <w:szCs w:val="18"/>
              </w:rPr>
            </w:pPr>
            <w:del w:id="1715" w:author="IQTIG" w:date="2020-04-28T19:39:00Z">
              <w:r>
                <w:rPr>
                  <w:szCs w:val="18"/>
                </w:rPr>
                <w:delText>2,447</w:delText>
              </w:r>
            </w:del>
          </w:p>
        </w:tc>
        <w:tc>
          <w:tcPr>
            <w:tcW w:w="1172" w:type="pct"/>
          </w:tcPr>
          <w:p w14:paraId="7C1C9648" w14:textId="77777777" w:rsidR="00BA23B7" w:rsidRPr="001E2092" w:rsidRDefault="00F41129" w:rsidP="005521DD">
            <w:pPr>
              <w:pStyle w:val="Tabellentext"/>
              <w:ind w:left="-6"/>
              <w:jc w:val="right"/>
              <w:rPr>
                <w:del w:id="1716" w:author="IQTIG" w:date="2020-04-28T19:39:00Z"/>
                <w:szCs w:val="18"/>
              </w:rPr>
            </w:pPr>
            <w:del w:id="1717" w:author="IQTIG" w:date="2020-04-28T19:39:00Z">
              <w:r>
                <w:rPr>
                  <w:szCs w:val="18"/>
                </w:rPr>
                <w:delText>1,902 - 3,210</w:delText>
              </w:r>
            </w:del>
          </w:p>
        </w:tc>
      </w:tr>
      <w:tr w:rsidR="00BA23B7" w:rsidRPr="00743DF3" w14:paraId="1CB82F88" w14:textId="77777777" w:rsidTr="00A4142A">
        <w:trPr>
          <w:cnfStyle w:val="000000100000" w:firstRow="0" w:lastRow="0" w:firstColumn="0" w:lastColumn="0" w:oddVBand="0" w:evenVBand="0" w:oddHBand="1" w:evenHBand="0" w:firstRowFirstColumn="0" w:firstRowLastColumn="0" w:lastRowFirstColumn="0" w:lastRowLastColumn="0"/>
          <w:trHeight w:val="409"/>
          <w:del w:id="1718" w:author="IQTIG" w:date="2020-04-28T19:39:00Z"/>
        </w:trPr>
        <w:tc>
          <w:tcPr>
            <w:tcW w:w="1409" w:type="pct"/>
          </w:tcPr>
          <w:p w14:paraId="6FAEBCD4" w14:textId="77777777" w:rsidR="00BA23B7" w:rsidRPr="001E2092" w:rsidRDefault="00F41129" w:rsidP="00C25810">
            <w:pPr>
              <w:pStyle w:val="Tabellentext"/>
              <w:rPr>
                <w:del w:id="1719" w:author="IQTIG" w:date="2020-04-28T19:39:00Z"/>
                <w:szCs w:val="18"/>
              </w:rPr>
            </w:pPr>
            <w:del w:id="1720" w:author="IQTIG" w:date="2020-04-28T19:39:00Z">
              <w:r>
                <w:rPr>
                  <w:szCs w:val="18"/>
                </w:rPr>
                <w:delText>ASA-Klassifikation 4</w:delText>
              </w:r>
            </w:del>
          </w:p>
        </w:tc>
        <w:tc>
          <w:tcPr>
            <w:tcW w:w="1013" w:type="pct"/>
          </w:tcPr>
          <w:p w14:paraId="1D8EF8F2" w14:textId="77777777" w:rsidR="00BA23B7" w:rsidRPr="001E2092" w:rsidRDefault="00F41129" w:rsidP="009E6F3B">
            <w:pPr>
              <w:pStyle w:val="Tabellentext"/>
              <w:jc w:val="right"/>
              <w:rPr>
                <w:del w:id="1721" w:author="IQTIG" w:date="2020-04-28T19:39:00Z"/>
                <w:szCs w:val="18"/>
              </w:rPr>
            </w:pPr>
            <w:del w:id="1722" w:author="IQTIG" w:date="2020-04-28T19:39:00Z">
              <w:r>
                <w:rPr>
                  <w:szCs w:val="18"/>
                </w:rPr>
                <w:delText>1,698326643048018</w:delText>
              </w:r>
            </w:del>
          </w:p>
        </w:tc>
        <w:tc>
          <w:tcPr>
            <w:tcW w:w="390" w:type="pct"/>
          </w:tcPr>
          <w:p w14:paraId="10F10CFF" w14:textId="77777777" w:rsidR="00BA23B7" w:rsidRPr="001E2092" w:rsidRDefault="00F41129" w:rsidP="004D14B9">
            <w:pPr>
              <w:pStyle w:val="Tabellentext"/>
              <w:ind w:left="0"/>
              <w:jc w:val="right"/>
              <w:rPr>
                <w:del w:id="1723" w:author="IQTIG" w:date="2020-04-28T19:39:00Z"/>
                <w:szCs w:val="18"/>
              </w:rPr>
            </w:pPr>
            <w:del w:id="1724" w:author="IQTIG" w:date="2020-04-28T19:39:00Z">
              <w:r>
                <w:rPr>
                  <w:szCs w:val="18"/>
                </w:rPr>
                <w:delText>0,135</w:delText>
              </w:r>
            </w:del>
          </w:p>
        </w:tc>
        <w:tc>
          <w:tcPr>
            <w:tcW w:w="548" w:type="pct"/>
          </w:tcPr>
          <w:p w14:paraId="0A8C4524" w14:textId="77777777" w:rsidR="00BA23B7" w:rsidRPr="001E2092" w:rsidRDefault="00F41129" w:rsidP="009E6F3B">
            <w:pPr>
              <w:pStyle w:val="Tabellentext"/>
              <w:jc w:val="right"/>
              <w:rPr>
                <w:del w:id="1725" w:author="IQTIG" w:date="2020-04-28T19:39:00Z"/>
                <w:szCs w:val="18"/>
              </w:rPr>
            </w:pPr>
            <w:del w:id="1726" w:author="IQTIG" w:date="2020-04-28T19:39:00Z">
              <w:r>
                <w:rPr>
                  <w:szCs w:val="18"/>
                </w:rPr>
                <w:delText>12,557</w:delText>
              </w:r>
            </w:del>
          </w:p>
        </w:tc>
        <w:tc>
          <w:tcPr>
            <w:tcW w:w="468" w:type="pct"/>
          </w:tcPr>
          <w:p w14:paraId="424539E3" w14:textId="77777777" w:rsidR="00BA23B7" w:rsidRPr="001E2092" w:rsidRDefault="00F41129" w:rsidP="004D14B9">
            <w:pPr>
              <w:pStyle w:val="Tabellentext"/>
              <w:ind w:left="6"/>
              <w:jc w:val="right"/>
              <w:rPr>
                <w:del w:id="1727" w:author="IQTIG" w:date="2020-04-28T19:39:00Z"/>
                <w:szCs w:val="18"/>
              </w:rPr>
            </w:pPr>
            <w:del w:id="1728" w:author="IQTIG" w:date="2020-04-28T19:39:00Z">
              <w:r>
                <w:rPr>
                  <w:szCs w:val="18"/>
                </w:rPr>
                <w:delText>5,465</w:delText>
              </w:r>
            </w:del>
          </w:p>
        </w:tc>
        <w:tc>
          <w:tcPr>
            <w:tcW w:w="1172" w:type="pct"/>
          </w:tcPr>
          <w:p w14:paraId="74CAA210" w14:textId="77777777" w:rsidR="00BA23B7" w:rsidRPr="001E2092" w:rsidRDefault="00F41129" w:rsidP="005521DD">
            <w:pPr>
              <w:pStyle w:val="Tabellentext"/>
              <w:ind w:left="-6"/>
              <w:jc w:val="right"/>
              <w:rPr>
                <w:del w:id="1729" w:author="IQTIG" w:date="2020-04-28T19:39:00Z"/>
                <w:szCs w:val="18"/>
              </w:rPr>
            </w:pPr>
            <w:del w:id="1730" w:author="IQTIG" w:date="2020-04-28T19:39:00Z">
              <w:r>
                <w:rPr>
                  <w:szCs w:val="18"/>
                </w:rPr>
                <w:delText>4,229 - 7,195</w:delText>
              </w:r>
            </w:del>
          </w:p>
        </w:tc>
      </w:tr>
      <w:tr w:rsidR="00BA23B7" w:rsidRPr="00743DF3" w14:paraId="33B71F02" w14:textId="77777777" w:rsidTr="00A4142A">
        <w:trPr>
          <w:cnfStyle w:val="000000010000" w:firstRow="0" w:lastRow="0" w:firstColumn="0" w:lastColumn="0" w:oddVBand="0" w:evenVBand="0" w:oddHBand="0" w:evenHBand="1" w:firstRowFirstColumn="0" w:firstRowLastColumn="0" w:lastRowFirstColumn="0" w:lastRowLastColumn="0"/>
          <w:trHeight w:val="409"/>
          <w:del w:id="1731" w:author="IQTIG" w:date="2020-04-28T19:39:00Z"/>
        </w:trPr>
        <w:tc>
          <w:tcPr>
            <w:tcW w:w="1409" w:type="pct"/>
          </w:tcPr>
          <w:p w14:paraId="610447A6" w14:textId="77777777" w:rsidR="00BA23B7" w:rsidRPr="001E2092" w:rsidRDefault="00F41129" w:rsidP="00C25810">
            <w:pPr>
              <w:pStyle w:val="Tabellentext"/>
              <w:rPr>
                <w:del w:id="1732" w:author="IQTIG" w:date="2020-04-28T19:39:00Z"/>
                <w:szCs w:val="18"/>
              </w:rPr>
            </w:pPr>
            <w:del w:id="1733" w:author="IQTIG" w:date="2020-04-28T19:39:00Z">
              <w:r>
                <w:rPr>
                  <w:szCs w:val="18"/>
                </w:rPr>
                <w:delText>ASA-Klassifikation 5</w:delText>
              </w:r>
            </w:del>
          </w:p>
        </w:tc>
        <w:tc>
          <w:tcPr>
            <w:tcW w:w="1013" w:type="pct"/>
          </w:tcPr>
          <w:p w14:paraId="7C3DA3F0" w14:textId="77777777" w:rsidR="00BA23B7" w:rsidRPr="001E2092" w:rsidRDefault="00F41129" w:rsidP="009E6F3B">
            <w:pPr>
              <w:pStyle w:val="Tabellentext"/>
              <w:jc w:val="right"/>
              <w:rPr>
                <w:del w:id="1734" w:author="IQTIG" w:date="2020-04-28T19:39:00Z"/>
                <w:szCs w:val="18"/>
              </w:rPr>
            </w:pPr>
            <w:del w:id="1735" w:author="IQTIG" w:date="2020-04-28T19:39:00Z">
              <w:r>
                <w:rPr>
                  <w:szCs w:val="18"/>
                </w:rPr>
                <w:delText>2,443235735216255</w:delText>
              </w:r>
            </w:del>
          </w:p>
        </w:tc>
        <w:tc>
          <w:tcPr>
            <w:tcW w:w="390" w:type="pct"/>
          </w:tcPr>
          <w:p w14:paraId="63C718F5" w14:textId="77777777" w:rsidR="00BA23B7" w:rsidRPr="001E2092" w:rsidRDefault="00F41129" w:rsidP="004D14B9">
            <w:pPr>
              <w:pStyle w:val="Tabellentext"/>
              <w:ind w:left="0"/>
              <w:jc w:val="right"/>
              <w:rPr>
                <w:del w:id="1736" w:author="IQTIG" w:date="2020-04-28T19:39:00Z"/>
                <w:szCs w:val="18"/>
              </w:rPr>
            </w:pPr>
            <w:del w:id="1737" w:author="IQTIG" w:date="2020-04-28T19:39:00Z">
              <w:r>
                <w:rPr>
                  <w:szCs w:val="18"/>
                </w:rPr>
                <w:delText>0,199</w:delText>
              </w:r>
            </w:del>
          </w:p>
        </w:tc>
        <w:tc>
          <w:tcPr>
            <w:tcW w:w="548" w:type="pct"/>
          </w:tcPr>
          <w:p w14:paraId="6815690F" w14:textId="77777777" w:rsidR="00BA23B7" w:rsidRPr="001E2092" w:rsidRDefault="00F41129" w:rsidP="009E6F3B">
            <w:pPr>
              <w:pStyle w:val="Tabellentext"/>
              <w:jc w:val="right"/>
              <w:rPr>
                <w:del w:id="1738" w:author="IQTIG" w:date="2020-04-28T19:39:00Z"/>
                <w:szCs w:val="18"/>
              </w:rPr>
            </w:pPr>
            <w:del w:id="1739" w:author="IQTIG" w:date="2020-04-28T19:39:00Z">
              <w:r>
                <w:rPr>
                  <w:szCs w:val="18"/>
                </w:rPr>
                <w:delText>12,295</w:delText>
              </w:r>
            </w:del>
          </w:p>
        </w:tc>
        <w:tc>
          <w:tcPr>
            <w:tcW w:w="468" w:type="pct"/>
          </w:tcPr>
          <w:p w14:paraId="186C6089" w14:textId="77777777" w:rsidR="00BA23B7" w:rsidRPr="001E2092" w:rsidRDefault="00F41129" w:rsidP="004D14B9">
            <w:pPr>
              <w:pStyle w:val="Tabellentext"/>
              <w:ind w:left="6"/>
              <w:jc w:val="right"/>
              <w:rPr>
                <w:del w:id="1740" w:author="IQTIG" w:date="2020-04-28T19:39:00Z"/>
                <w:szCs w:val="18"/>
              </w:rPr>
            </w:pPr>
            <w:del w:id="1741" w:author="IQTIG" w:date="2020-04-28T19:39:00Z">
              <w:r>
                <w:rPr>
                  <w:szCs w:val="18"/>
                </w:rPr>
                <w:delText>11,510</w:delText>
              </w:r>
            </w:del>
          </w:p>
        </w:tc>
        <w:tc>
          <w:tcPr>
            <w:tcW w:w="1172" w:type="pct"/>
          </w:tcPr>
          <w:p w14:paraId="10C01375" w14:textId="77777777" w:rsidR="00BA23B7" w:rsidRPr="001E2092" w:rsidRDefault="00F41129" w:rsidP="005521DD">
            <w:pPr>
              <w:pStyle w:val="Tabellentext"/>
              <w:ind w:left="-6"/>
              <w:jc w:val="right"/>
              <w:rPr>
                <w:del w:id="1742" w:author="IQTIG" w:date="2020-04-28T19:39:00Z"/>
                <w:szCs w:val="18"/>
              </w:rPr>
            </w:pPr>
            <w:del w:id="1743" w:author="IQTIG" w:date="2020-04-28T19:39:00Z">
              <w:r>
                <w:rPr>
                  <w:szCs w:val="18"/>
                </w:rPr>
                <w:delText>7,817 - 17,054</w:delText>
              </w:r>
            </w:del>
          </w:p>
        </w:tc>
      </w:tr>
      <w:tr w:rsidR="00BA23B7" w:rsidRPr="00743DF3" w14:paraId="4202B412" w14:textId="77777777" w:rsidTr="00A4142A">
        <w:trPr>
          <w:cnfStyle w:val="000000100000" w:firstRow="0" w:lastRow="0" w:firstColumn="0" w:lastColumn="0" w:oddVBand="0" w:evenVBand="0" w:oddHBand="1" w:evenHBand="0" w:firstRowFirstColumn="0" w:firstRowLastColumn="0" w:lastRowFirstColumn="0" w:lastRowLastColumn="0"/>
          <w:trHeight w:val="409"/>
          <w:del w:id="1744" w:author="IQTIG" w:date="2020-04-28T19:39:00Z"/>
        </w:trPr>
        <w:tc>
          <w:tcPr>
            <w:tcW w:w="1409" w:type="pct"/>
          </w:tcPr>
          <w:p w14:paraId="132D6FB6" w14:textId="77777777" w:rsidR="00BA23B7" w:rsidRPr="001E2092" w:rsidRDefault="00F41129" w:rsidP="00C25810">
            <w:pPr>
              <w:pStyle w:val="Tabellentext"/>
              <w:rPr>
                <w:del w:id="1745" w:author="IQTIG" w:date="2020-04-28T19:39:00Z"/>
                <w:szCs w:val="18"/>
              </w:rPr>
            </w:pPr>
            <w:del w:id="1746" w:author="IQTIG" w:date="2020-04-28T19:39:00Z">
              <w:r>
                <w:rPr>
                  <w:szCs w:val="18"/>
                </w:rPr>
                <w:delText xml:space="preserve">Gehstrecke (bei Aufnahme oder vor der Fraktur) - </w:delText>
              </w:r>
              <w:r>
                <w:rPr>
                  <w:szCs w:val="18"/>
                </w:rPr>
                <w:br/>
                <w:delText xml:space="preserve"> Gehen am Stück bis 500m möglich</w:delText>
              </w:r>
            </w:del>
          </w:p>
        </w:tc>
        <w:tc>
          <w:tcPr>
            <w:tcW w:w="1013" w:type="pct"/>
          </w:tcPr>
          <w:p w14:paraId="512366BE" w14:textId="77777777" w:rsidR="00BA23B7" w:rsidRPr="001E2092" w:rsidRDefault="00F41129" w:rsidP="009E6F3B">
            <w:pPr>
              <w:pStyle w:val="Tabellentext"/>
              <w:jc w:val="right"/>
              <w:rPr>
                <w:del w:id="1747" w:author="IQTIG" w:date="2020-04-28T19:39:00Z"/>
                <w:szCs w:val="18"/>
              </w:rPr>
            </w:pPr>
            <w:del w:id="1748" w:author="IQTIG" w:date="2020-04-28T19:39:00Z">
              <w:r>
                <w:rPr>
                  <w:szCs w:val="18"/>
                </w:rPr>
                <w:delText>0,146404482324116</w:delText>
              </w:r>
            </w:del>
          </w:p>
        </w:tc>
        <w:tc>
          <w:tcPr>
            <w:tcW w:w="390" w:type="pct"/>
          </w:tcPr>
          <w:p w14:paraId="562967C1" w14:textId="77777777" w:rsidR="00BA23B7" w:rsidRPr="001E2092" w:rsidRDefault="00F41129" w:rsidP="004D14B9">
            <w:pPr>
              <w:pStyle w:val="Tabellentext"/>
              <w:ind w:left="0"/>
              <w:jc w:val="right"/>
              <w:rPr>
                <w:del w:id="1749" w:author="IQTIG" w:date="2020-04-28T19:39:00Z"/>
                <w:szCs w:val="18"/>
              </w:rPr>
            </w:pPr>
            <w:del w:id="1750" w:author="IQTIG" w:date="2020-04-28T19:39:00Z">
              <w:r>
                <w:rPr>
                  <w:szCs w:val="18"/>
                </w:rPr>
                <w:delText>0,034</w:delText>
              </w:r>
            </w:del>
          </w:p>
        </w:tc>
        <w:tc>
          <w:tcPr>
            <w:tcW w:w="548" w:type="pct"/>
          </w:tcPr>
          <w:p w14:paraId="0D7E4410" w14:textId="77777777" w:rsidR="00BA23B7" w:rsidRPr="001E2092" w:rsidRDefault="00F41129" w:rsidP="009E6F3B">
            <w:pPr>
              <w:pStyle w:val="Tabellentext"/>
              <w:jc w:val="right"/>
              <w:rPr>
                <w:del w:id="1751" w:author="IQTIG" w:date="2020-04-28T19:39:00Z"/>
                <w:szCs w:val="18"/>
              </w:rPr>
            </w:pPr>
            <w:del w:id="1752" w:author="IQTIG" w:date="2020-04-28T19:39:00Z">
              <w:r>
                <w:rPr>
                  <w:szCs w:val="18"/>
                </w:rPr>
                <w:delText>4,253</w:delText>
              </w:r>
            </w:del>
          </w:p>
        </w:tc>
        <w:tc>
          <w:tcPr>
            <w:tcW w:w="468" w:type="pct"/>
          </w:tcPr>
          <w:p w14:paraId="4005D156" w14:textId="77777777" w:rsidR="00BA23B7" w:rsidRPr="001E2092" w:rsidRDefault="00F41129" w:rsidP="004D14B9">
            <w:pPr>
              <w:pStyle w:val="Tabellentext"/>
              <w:ind w:left="6"/>
              <w:jc w:val="right"/>
              <w:rPr>
                <w:del w:id="1753" w:author="IQTIG" w:date="2020-04-28T19:39:00Z"/>
                <w:szCs w:val="18"/>
              </w:rPr>
            </w:pPr>
            <w:del w:id="1754" w:author="IQTIG" w:date="2020-04-28T19:39:00Z">
              <w:r>
                <w:rPr>
                  <w:szCs w:val="18"/>
                </w:rPr>
                <w:delText>1,158</w:delText>
              </w:r>
            </w:del>
          </w:p>
        </w:tc>
        <w:tc>
          <w:tcPr>
            <w:tcW w:w="1172" w:type="pct"/>
          </w:tcPr>
          <w:p w14:paraId="3A3C9A92" w14:textId="77777777" w:rsidR="00BA23B7" w:rsidRPr="001E2092" w:rsidRDefault="00F41129" w:rsidP="005521DD">
            <w:pPr>
              <w:pStyle w:val="Tabellentext"/>
              <w:ind w:left="-6"/>
              <w:jc w:val="right"/>
              <w:rPr>
                <w:del w:id="1755" w:author="IQTIG" w:date="2020-04-28T19:39:00Z"/>
                <w:szCs w:val="18"/>
              </w:rPr>
            </w:pPr>
            <w:del w:id="1756" w:author="IQTIG" w:date="2020-04-28T19:39:00Z">
              <w:r>
                <w:rPr>
                  <w:szCs w:val="18"/>
                </w:rPr>
                <w:delText>1,082 - 1,239</w:delText>
              </w:r>
            </w:del>
          </w:p>
        </w:tc>
      </w:tr>
      <w:tr w:rsidR="00BA23B7" w:rsidRPr="00743DF3" w14:paraId="3D837ADA" w14:textId="77777777" w:rsidTr="00A4142A">
        <w:trPr>
          <w:cnfStyle w:val="000000010000" w:firstRow="0" w:lastRow="0" w:firstColumn="0" w:lastColumn="0" w:oddVBand="0" w:evenVBand="0" w:oddHBand="0" w:evenHBand="1" w:firstRowFirstColumn="0" w:firstRowLastColumn="0" w:lastRowFirstColumn="0" w:lastRowLastColumn="0"/>
          <w:trHeight w:val="409"/>
          <w:del w:id="1757" w:author="IQTIG" w:date="2020-04-28T19:39:00Z"/>
        </w:trPr>
        <w:tc>
          <w:tcPr>
            <w:tcW w:w="1409" w:type="pct"/>
          </w:tcPr>
          <w:p w14:paraId="7CC2F8FE" w14:textId="77777777" w:rsidR="00BA23B7" w:rsidRPr="001E2092" w:rsidRDefault="00F41129" w:rsidP="00C25810">
            <w:pPr>
              <w:pStyle w:val="Tabellentext"/>
              <w:rPr>
                <w:del w:id="1758" w:author="IQTIG" w:date="2020-04-28T19:39:00Z"/>
                <w:szCs w:val="18"/>
              </w:rPr>
            </w:pPr>
            <w:del w:id="1759" w:author="IQTIG" w:date="2020-04-28T19:39:00Z">
              <w:r>
                <w:rPr>
                  <w:szCs w:val="18"/>
                </w:rPr>
                <w:delText xml:space="preserve">Gehstrecke (bei Aufnahme oder vor der Fraktur) - </w:delText>
              </w:r>
              <w:r>
                <w:rPr>
                  <w:szCs w:val="18"/>
                </w:rPr>
                <w:br/>
                <w:delText xml:space="preserve"> auf der Stationsebene mobil (Gehstrecke: 50m)</w:delText>
              </w:r>
            </w:del>
          </w:p>
        </w:tc>
        <w:tc>
          <w:tcPr>
            <w:tcW w:w="1013" w:type="pct"/>
          </w:tcPr>
          <w:p w14:paraId="5ED71C09" w14:textId="77777777" w:rsidR="00BA23B7" w:rsidRPr="001E2092" w:rsidRDefault="00F41129" w:rsidP="009E6F3B">
            <w:pPr>
              <w:pStyle w:val="Tabellentext"/>
              <w:jc w:val="right"/>
              <w:rPr>
                <w:del w:id="1760" w:author="IQTIG" w:date="2020-04-28T19:39:00Z"/>
                <w:szCs w:val="18"/>
              </w:rPr>
            </w:pPr>
            <w:del w:id="1761" w:author="IQTIG" w:date="2020-04-28T19:39:00Z">
              <w:r>
                <w:rPr>
                  <w:szCs w:val="18"/>
                </w:rPr>
                <w:delText>0,384170119069741</w:delText>
              </w:r>
            </w:del>
          </w:p>
        </w:tc>
        <w:tc>
          <w:tcPr>
            <w:tcW w:w="390" w:type="pct"/>
          </w:tcPr>
          <w:p w14:paraId="7D5B7788" w14:textId="77777777" w:rsidR="00BA23B7" w:rsidRPr="001E2092" w:rsidRDefault="00F41129" w:rsidP="004D14B9">
            <w:pPr>
              <w:pStyle w:val="Tabellentext"/>
              <w:ind w:left="0"/>
              <w:jc w:val="right"/>
              <w:rPr>
                <w:del w:id="1762" w:author="IQTIG" w:date="2020-04-28T19:39:00Z"/>
                <w:szCs w:val="18"/>
              </w:rPr>
            </w:pPr>
            <w:del w:id="1763" w:author="IQTIG" w:date="2020-04-28T19:39:00Z">
              <w:r>
                <w:rPr>
                  <w:szCs w:val="18"/>
                </w:rPr>
                <w:delText>0,035</w:delText>
              </w:r>
            </w:del>
          </w:p>
        </w:tc>
        <w:tc>
          <w:tcPr>
            <w:tcW w:w="548" w:type="pct"/>
          </w:tcPr>
          <w:p w14:paraId="39059CAF" w14:textId="77777777" w:rsidR="00BA23B7" w:rsidRPr="001E2092" w:rsidRDefault="00F41129" w:rsidP="009E6F3B">
            <w:pPr>
              <w:pStyle w:val="Tabellentext"/>
              <w:jc w:val="right"/>
              <w:rPr>
                <w:del w:id="1764" w:author="IQTIG" w:date="2020-04-28T19:39:00Z"/>
                <w:szCs w:val="18"/>
              </w:rPr>
            </w:pPr>
            <w:del w:id="1765" w:author="IQTIG" w:date="2020-04-28T19:39:00Z">
              <w:r>
                <w:rPr>
                  <w:szCs w:val="18"/>
                </w:rPr>
                <w:delText>11,054</w:delText>
              </w:r>
            </w:del>
          </w:p>
        </w:tc>
        <w:tc>
          <w:tcPr>
            <w:tcW w:w="468" w:type="pct"/>
          </w:tcPr>
          <w:p w14:paraId="2758BE37" w14:textId="77777777" w:rsidR="00BA23B7" w:rsidRPr="001E2092" w:rsidRDefault="00F41129" w:rsidP="004D14B9">
            <w:pPr>
              <w:pStyle w:val="Tabellentext"/>
              <w:ind w:left="6"/>
              <w:jc w:val="right"/>
              <w:rPr>
                <w:del w:id="1766" w:author="IQTIG" w:date="2020-04-28T19:39:00Z"/>
                <w:szCs w:val="18"/>
              </w:rPr>
            </w:pPr>
            <w:del w:id="1767" w:author="IQTIG" w:date="2020-04-28T19:39:00Z">
              <w:r>
                <w:rPr>
                  <w:szCs w:val="18"/>
                </w:rPr>
                <w:delText>1,468</w:delText>
              </w:r>
            </w:del>
          </w:p>
        </w:tc>
        <w:tc>
          <w:tcPr>
            <w:tcW w:w="1172" w:type="pct"/>
          </w:tcPr>
          <w:p w14:paraId="12861941" w14:textId="77777777" w:rsidR="00BA23B7" w:rsidRPr="001E2092" w:rsidRDefault="00F41129" w:rsidP="005521DD">
            <w:pPr>
              <w:pStyle w:val="Tabellentext"/>
              <w:ind w:left="-6"/>
              <w:jc w:val="right"/>
              <w:rPr>
                <w:del w:id="1768" w:author="IQTIG" w:date="2020-04-28T19:39:00Z"/>
                <w:szCs w:val="18"/>
              </w:rPr>
            </w:pPr>
            <w:del w:id="1769" w:author="IQTIG" w:date="2020-04-28T19:39:00Z">
              <w:r>
                <w:rPr>
                  <w:szCs w:val="18"/>
                </w:rPr>
                <w:delText>1,372 - 1,572</w:delText>
              </w:r>
            </w:del>
          </w:p>
        </w:tc>
      </w:tr>
      <w:tr w:rsidR="00BA23B7" w:rsidRPr="00743DF3" w14:paraId="1E999EFB" w14:textId="77777777" w:rsidTr="00A4142A">
        <w:trPr>
          <w:cnfStyle w:val="000000100000" w:firstRow="0" w:lastRow="0" w:firstColumn="0" w:lastColumn="0" w:oddVBand="0" w:evenVBand="0" w:oddHBand="1" w:evenHBand="0" w:firstRowFirstColumn="0" w:firstRowLastColumn="0" w:lastRowFirstColumn="0" w:lastRowLastColumn="0"/>
          <w:trHeight w:val="409"/>
          <w:del w:id="1770" w:author="IQTIG" w:date="2020-04-28T19:39:00Z"/>
        </w:trPr>
        <w:tc>
          <w:tcPr>
            <w:tcW w:w="1409" w:type="pct"/>
          </w:tcPr>
          <w:p w14:paraId="780CC56C" w14:textId="77777777" w:rsidR="00BA23B7" w:rsidRPr="001E2092" w:rsidRDefault="00F41129" w:rsidP="00C25810">
            <w:pPr>
              <w:pStyle w:val="Tabellentext"/>
              <w:rPr>
                <w:del w:id="1771" w:author="IQTIG" w:date="2020-04-28T19:39:00Z"/>
                <w:szCs w:val="18"/>
              </w:rPr>
            </w:pPr>
            <w:del w:id="1772" w:author="IQTIG" w:date="2020-04-28T19:39:00Z">
              <w:r>
                <w:rPr>
                  <w:szCs w:val="18"/>
                </w:rPr>
                <w:delText xml:space="preserve">Gehstrecke (bei Aufnahme oder vor der Fraktur) - </w:delText>
              </w:r>
              <w:r>
                <w:rPr>
                  <w:szCs w:val="18"/>
                </w:rPr>
                <w:br/>
                <w:delText xml:space="preserve"> im Zimmer mobil</w:delText>
              </w:r>
            </w:del>
          </w:p>
        </w:tc>
        <w:tc>
          <w:tcPr>
            <w:tcW w:w="1013" w:type="pct"/>
          </w:tcPr>
          <w:p w14:paraId="1CFEC456" w14:textId="77777777" w:rsidR="00BA23B7" w:rsidRPr="001E2092" w:rsidRDefault="00F41129" w:rsidP="009E6F3B">
            <w:pPr>
              <w:pStyle w:val="Tabellentext"/>
              <w:jc w:val="right"/>
              <w:rPr>
                <w:del w:id="1773" w:author="IQTIG" w:date="2020-04-28T19:39:00Z"/>
                <w:szCs w:val="18"/>
              </w:rPr>
            </w:pPr>
            <w:del w:id="1774" w:author="IQTIG" w:date="2020-04-28T19:39:00Z">
              <w:r>
                <w:rPr>
                  <w:szCs w:val="18"/>
                </w:rPr>
                <w:delText>0,520039530370373</w:delText>
              </w:r>
            </w:del>
          </w:p>
        </w:tc>
        <w:tc>
          <w:tcPr>
            <w:tcW w:w="390" w:type="pct"/>
          </w:tcPr>
          <w:p w14:paraId="74BED3B5" w14:textId="77777777" w:rsidR="00BA23B7" w:rsidRPr="001E2092" w:rsidRDefault="00F41129" w:rsidP="004D14B9">
            <w:pPr>
              <w:pStyle w:val="Tabellentext"/>
              <w:ind w:left="0"/>
              <w:jc w:val="right"/>
              <w:rPr>
                <w:del w:id="1775" w:author="IQTIG" w:date="2020-04-28T19:39:00Z"/>
                <w:szCs w:val="18"/>
              </w:rPr>
            </w:pPr>
            <w:del w:id="1776" w:author="IQTIG" w:date="2020-04-28T19:39:00Z">
              <w:r>
                <w:rPr>
                  <w:szCs w:val="18"/>
                </w:rPr>
                <w:delText>0,037</w:delText>
              </w:r>
            </w:del>
          </w:p>
        </w:tc>
        <w:tc>
          <w:tcPr>
            <w:tcW w:w="548" w:type="pct"/>
          </w:tcPr>
          <w:p w14:paraId="57CCB6FF" w14:textId="77777777" w:rsidR="00BA23B7" w:rsidRPr="001E2092" w:rsidRDefault="00F41129" w:rsidP="009E6F3B">
            <w:pPr>
              <w:pStyle w:val="Tabellentext"/>
              <w:jc w:val="right"/>
              <w:rPr>
                <w:del w:id="1777" w:author="IQTIG" w:date="2020-04-28T19:39:00Z"/>
                <w:szCs w:val="18"/>
              </w:rPr>
            </w:pPr>
            <w:del w:id="1778" w:author="IQTIG" w:date="2020-04-28T19:39:00Z">
              <w:r>
                <w:rPr>
                  <w:szCs w:val="18"/>
                </w:rPr>
                <w:delText>13,930</w:delText>
              </w:r>
            </w:del>
          </w:p>
        </w:tc>
        <w:tc>
          <w:tcPr>
            <w:tcW w:w="468" w:type="pct"/>
          </w:tcPr>
          <w:p w14:paraId="6395325F" w14:textId="77777777" w:rsidR="00BA23B7" w:rsidRPr="001E2092" w:rsidRDefault="00F41129" w:rsidP="004D14B9">
            <w:pPr>
              <w:pStyle w:val="Tabellentext"/>
              <w:ind w:left="6"/>
              <w:jc w:val="right"/>
              <w:rPr>
                <w:del w:id="1779" w:author="IQTIG" w:date="2020-04-28T19:39:00Z"/>
                <w:szCs w:val="18"/>
              </w:rPr>
            </w:pPr>
            <w:del w:id="1780" w:author="IQTIG" w:date="2020-04-28T19:39:00Z">
              <w:r>
                <w:rPr>
                  <w:szCs w:val="18"/>
                </w:rPr>
                <w:delText>1,682</w:delText>
              </w:r>
            </w:del>
          </w:p>
        </w:tc>
        <w:tc>
          <w:tcPr>
            <w:tcW w:w="1172" w:type="pct"/>
          </w:tcPr>
          <w:p w14:paraId="6DBA4944" w14:textId="77777777" w:rsidR="00BA23B7" w:rsidRPr="001E2092" w:rsidRDefault="00F41129" w:rsidP="005521DD">
            <w:pPr>
              <w:pStyle w:val="Tabellentext"/>
              <w:ind w:left="-6"/>
              <w:jc w:val="right"/>
              <w:rPr>
                <w:del w:id="1781" w:author="IQTIG" w:date="2020-04-28T19:39:00Z"/>
                <w:szCs w:val="18"/>
              </w:rPr>
            </w:pPr>
            <w:del w:id="1782" w:author="IQTIG" w:date="2020-04-28T19:39:00Z">
              <w:r>
                <w:rPr>
                  <w:szCs w:val="18"/>
                </w:rPr>
                <w:delText>1,564 - 1,810</w:delText>
              </w:r>
            </w:del>
          </w:p>
        </w:tc>
      </w:tr>
      <w:tr w:rsidR="00BA23B7" w:rsidRPr="00743DF3" w14:paraId="2A099EFF" w14:textId="77777777" w:rsidTr="00A4142A">
        <w:trPr>
          <w:cnfStyle w:val="000000010000" w:firstRow="0" w:lastRow="0" w:firstColumn="0" w:lastColumn="0" w:oddVBand="0" w:evenVBand="0" w:oddHBand="0" w:evenHBand="1" w:firstRowFirstColumn="0" w:firstRowLastColumn="0" w:lastRowFirstColumn="0" w:lastRowLastColumn="0"/>
          <w:trHeight w:val="409"/>
          <w:del w:id="1783" w:author="IQTIG" w:date="2020-04-28T19:39:00Z"/>
        </w:trPr>
        <w:tc>
          <w:tcPr>
            <w:tcW w:w="1409" w:type="pct"/>
          </w:tcPr>
          <w:p w14:paraId="0674BE9B" w14:textId="77777777" w:rsidR="00BA23B7" w:rsidRPr="001E2092" w:rsidRDefault="00F41129" w:rsidP="00C25810">
            <w:pPr>
              <w:pStyle w:val="Tabellentext"/>
              <w:rPr>
                <w:del w:id="1784" w:author="IQTIG" w:date="2020-04-28T19:39:00Z"/>
                <w:szCs w:val="18"/>
              </w:rPr>
            </w:pPr>
            <w:del w:id="1785" w:author="IQTIG" w:date="2020-04-28T19:39:00Z">
              <w:r>
                <w:rPr>
                  <w:szCs w:val="18"/>
                </w:rPr>
                <w:delText xml:space="preserve">Gehstrecke (bei Aufnahme oder vor der Fraktur) - </w:delText>
              </w:r>
              <w:r>
                <w:rPr>
                  <w:szCs w:val="18"/>
                </w:rPr>
                <w:br/>
                <w:delText xml:space="preserve"> immobil</w:delText>
              </w:r>
            </w:del>
          </w:p>
        </w:tc>
        <w:tc>
          <w:tcPr>
            <w:tcW w:w="1013" w:type="pct"/>
          </w:tcPr>
          <w:p w14:paraId="47C0F55C" w14:textId="77777777" w:rsidR="00BA23B7" w:rsidRPr="001E2092" w:rsidRDefault="00F41129" w:rsidP="009E6F3B">
            <w:pPr>
              <w:pStyle w:val="Tabellentext"/>
              <w:jc w:val="right"/>
              <w:rPr>
                <w:del w:id="1786" w:author="IQTIG" w:date="2020-04-28T19:39:00Z"/>
                <w:szCs w:val="18"/>
              </w:rPr>
            </w:pPr>
            <w:del w:id="1787" w:author="IQTIG" w:date="2020-04-28T19:39:00Z">
              <w:r>
                <w:rPr>
                  <w:szCs w:val="18"/>
                </w:rPr>
                <w:delText>0,434446981476823</w:delText>
              </w:r>
            </w:del>
          </w:p>
        </w:tc>
        <w:tc>
          <w:tcPr>
            <w:tcW w:w="390" w:type="pct"/>
          </w:tcPr>
          <w:p w14:paraId="509194FA" w14:textId="77777777" w:rsidR="00BA23B7" w:rsidRPr="001E2092" w:rsidRDefault="00F41129" w:rsidP="004D14B9">
            <w:pPr>
              <w:pStyle w:val="Tabellentext"/>
              <w:ind w:left="0"/>
              <w:jc w:val="right"/>
              <w:rPr>
                <w:del w:id="1788" w:author="IQTIG" w:date="2020-04-28T19:39:00Z"/>
                <w:szCs w:val="18"/>
              </w:rPr>
            </w:pPr>
            <w:del w:id="1789" w:author="IQTIG" w:date="2020-04-28T19:39:00Z">
              <w:r>
                <w:rPr>
                  <w:szCs w:val="18"/>
                </w:rPr>
                <w:delText>0,047</w:delText>
              </w:r>
            </w:del>
          </w:p>
        </w:tc>
        <w:tc>
          <w:tcPr>
            <w:tcW w:w="548" w:type="pct"/>
          </w:tcPr>
          <w:p w14:paraId="7C0D0A64" w14:textId="77777777" w:rsidR="00BA23B7" w:rsidRPr="001E2092" w:rsidRDefault="00F41129" w:rsidP="009E6F3B">
            <w:pPr>
              <w:pStyle w:val="Tabellentext"/>
              <w:jc w:val="right"/>
              <w:rPr>
                <w:del w:id="1790" w:author="IQTIG" w:date="2020-04-28T19:39:00Z"/>
                <w:szCs w:val="18"/>
              </w:rPr>
            </w:pPr>
            <w:del w:id="1791" w:author="IQTIG" w:date="2020-04-28T19:39:00Z">
              <w:r>
                <w:rPr>
                  <w:szCs w:val="18"/>
                </w:rPr>
                <w:delText>9,253</w:delText>
              </w:r>
            </w:del>
          </w:p>
        </w:tc>
        <w:tc>
          <w:tcPr>
            <w:tcW w:w="468" w:type="pct"/>
          </w:tcPr>
          <w:p w14:paraId="1B549AC9" w14:textId="77777777" w:rsidR="00BA23B7" w:rsidRPr="001E2092" w:rsidRDefault="00F41129" w:rsidP="004D14B9">
            <w:pPr>
              <w:pStyle w:val="Tabellentext"/>
              <w:ind w:left="6"/>
              <w:jc w:val="right"/>
              <w:rPr>
                <w:del w:id="1792" w:author="IQTIG" w:date="2020-04-28T19:39:00Z"/>
                <w:szCs w:val="18"/>
              </w:rPr>
            </w:pPr>
            <w:del w:id="1793" w:author="IQTIG" w:date="2020-04-28T19:39:00Z">
              <w:r>
                <w:rPr>
                  <w:szCs w:val="18"/>
                </w:rPr>
                <w:delText>1,544</w:delText>
              </w:r>
            </w:del>
          </w:p>
        </w:tc>
        <w:tc>
          <w:tcPr>
            <w:tcW w:w="1172" w:type="pct"/>
          </w:tcPr>
          <w:p w14:paraId="17C2DF9F" w14:textId="77777777" w:rsidR="00BA23B7" w:rsidRPr="001E2092" w:rsidRDefault="00F41129" w:rsidP="005521DD">
            <w:pPr>
              <w:pStyle w:val="Tabellentext"/>
              <w:ind w:left="-6"/>
              <w:jc w:val="right"/>
              <w:rPr>
                <w:del w:id="1794" w:author="IQTIG" w:date="2020-04-28T19:39:00Z"/>
                <w:szCs w:val="18"/>
              </w:rPr>
            </w:pPr>
            <w:del w:id="1795" w:author="IQTIG" w:date="2020-04-28T19:39:00Z">
              <w:r>
                <w:rPr>
                  <w:szCs w:val="18"/>
                </w:rPr>
                <w:delText>1,408 - 1,693</w:delText>
              </w:r>
            </w:del>
          </w:p>
        </w:tc>
      </w:tr>
      <w:tr w:rsidR="00BA23B7" w:rsidRPr="00743DF3" w14:paraId="59D7731C" w14:textId="77777777" w:rsidTr="00A4142A">
        <w:trPr>
          <w:cnfStyle w:val="000000100000" w:firstRow="0" w:lastRow="0" w:firstColumn="0" w:lastColumn="0" w:oddVBand="0" w:evenVBand="0" w:oddHBand="1" w:evenHBand="0" w:firstRowFirstColumn="0" w:firstRowLastColumn="0" w:lastRowFirstColumn="0" w:lastRowLastColumn="0"/>
          <w:trHeight w:val="409"/>
          <w:del w:id="1796" w:author="IQTIG" w:date="2020-04-28T19:39:00Z"/>
        </w:trPr>
        <w:tc>
          <w:tcPr>
            <w:tcW w:w="1409" w:type="pct"/>
          </w:tcPr>
          <w:p w14:paraId="4E255402" w14:textId="77777777" w:rsidR="00BA23B7" w:rsidRPr="001E2092" w:rsidRDefault="00F41129" w:rsidP="00C25810">
            <w:pPr>
              <w:pStyle w:val="Tabellentext"/>
              <w:rPr>
                <w:del w:id="1797" w:author="IQTIG" w:date="2020-04-28T19:39:00Z"/>
                <w:szCs w:val="18"/>
              </w:rPr>
            </w:pPr>
            <w:del w:id="1798" w:author="IQTIG" w:date="2020-04-28T19:39:00Z">
              <w:r>
                <w:rPr>
                  <w:szCs w:val="18"/>
                </w:rPr>
                <w:delText xml:space="preserve">Antithrombotische Dauertherapie - </w:delText>
              </w:r>
              <w:r>
                <w:rPr>
                  <w:szCs w:val="18"/>
                </w:rPr>
                <w:br/>
                <w:delText xml:space="preserve"> Vitamin-K-Antagonisten</w:delText>
              </w:r>
            </w:del>
          </w:p>
        </w:tc>
        <w:tc>
          <w:tcPr>
            <w:tcW w:w="1013" w:type="pct"/>
          </w:tcPr>
          <w:p w14:paraId="0914B37C" w14:textId="77777777" w:rsidR="00BA23B7" w:rsidRPr="001E2092" w:rsidRDefault="00F41129" w:rsidP="009E6F3B">
            <w:pPr>
              <w:pStyle w:val="Tabellentext"/>
              <w:jc w:val="right"/>
              <w:rPr>
                <w:del w:id="1799" w:author="IQTIG" w:date="2020-04-28T19:39:00Z"/>
                <w:szCs w:val="18"/>
              </w:rPr>
            </w:pPr>
            <w:del w:id="1800" w:author="IQTIG" w:date="2020-04-28T19:39:00Z">
              <w:r>
                <w:rPr>
                  <w:szCs w:val="18"/>
                </w:rPr>
                <w:delText>0,316926028128867</w:delText>
              </w:r>
            </w:del>
          </w:p>
        </w:tc>
        <w:tc>
          <w:tcPr>
            <w:tcW w:w="390" w:type="pct"/>
          </w:tcPr>
          <w:p w14:paraId="7A365EF4" w14:textId="77777777" w:rsidR="00BA23B7" w:rsidRPr="001E2092" w:rsidRDefault="00F41129" w:rsidP="004D14B9">
            <w:pPr>
              <w:pStyle w:val="Tabellentext"/>
              <w:ind w:left="0"/>
              <w:jc w:val="right"/>
              <w:rPr>
                <w:del w:id="1801" w:author="IQTIG" w:date="2020-04-28T19:39:00Z"/>
                <w:szCs w:val="18"/>
              </w:rPr>
            </w:pPr>
            <w:del w:id="1802" w:author="IQTIG" w:date="2020-04-28T19:39:00Z">
              <w:r>
                <w:rPr>
                  <w:szCs w:val="18"/>
                </w:rPr>
                <w:delText>0,034</w:delText>
              </w:r>
            </w:del>
          </w:p>
        </w:tc>
        <w:tc>
          <w:tcPr>
            <w:tcW w:w="548" w:type="pct"/>
          </w:tcPr>
          <w:p w14:paraId="12E5BEB7" w14:textId="77777777" w:rsidR="00BA23B7" w:rsidRPr="001E2092" w:rsidRDefault="00F41129" w:rsidP="009E6F3B">
            <w:pPr>
              <w:pStyle w:val="Tabellentext"/>
              <w:jc w:val="right"/>
              <w:rPr>
                <w:del w:id="1803" w:author="IQTIG" w:date="2020-04-28T19:39:00Z"/>
                <w:szCs w:val="18"/>
              </w:rPr>
            </w:pPr>
            <w:del w:id="1804" w:author="IQTIG" w:date="2020-04-28T19:39:00Z">
              <w:r>
                <w:rPr>
                  <w:szCs w:val="18"/>
                </w:rPr>
                <w:delText>9,384</w:delText>
              </w:r>
            </w:del>
          </w:p>
        </w:tc>
        <w:tc>
          <w:tcPr>
            <w:tcW w:w="468" w:type="pct"/>
          </w:tcPr>
          <w:p w14:paraId="12D22091" w14:textId="77777777" w:rsidR="00BA23B7" w:rsidRPr="001E2092" w:rsidRDefault="00F41129" w:rsidP="004D14B9">
            <w:pPr>
              <w:pStyle w:val="Tabellentext"/>
              <w:ind w:left="6"/>
              <w:jc w:val="right"/>
              <w:rPr>
                <w:del w:id="1805" w:author="IQTIG" w:date="2020-04-28T19:39:00Z"/>
                <w:szCs w:val="18"/>
              </w:rPr>
            </w:pPr>
            <w:del w:id="1806" w:author="IQTIG" w:date="2020-04-28T19:39:00Z">
              <w:r>
                <w:rPr>
                  <w:szCs w:val="18"/>
                </w:rPr>
                <w:delText>1,373</w:delText>
              </w:r>
            </w:del>
          </w:p>
        </w:tc>
        <w:tc>
          <w:tcPr>
            <w:tcW w:w="1172" w:type="pct"/>
          </w:tcPr>
          <w:p w14:paraId="223802FD" w14:textId="77777777" w:rsidR="00BA23B7" w:rsidRPr="001E2092" w:rsidRDefault="00F41129" w:rsidP="005521DD">
            <w:pPr>
              <w:pStyle w:val="Tabellentext"/>
              <w:ind w:left="-6"/>
              <w:jc w:val="right"/>
              <w:rPr>
                <w:del w:id="1807" w:author="IQTIG" w:date="2020-04-28T19:39:00Z"/>
                <w:szCs w:val="18"/>
              </w:rPr>
            </w:pPr>
            <w:del w:id="1808" w:author="IQTIG" w:date="2020-04-28T19:39:00Z">
              <w:r>
                <w:rPr>
                  <w:szCs w:val="18"/>
                </w:rPr>
                <w:delText>1,285 - 1,466</w:delText>
              </w:r>
            </w:del>
          </w:p>
        </w:tc>
      </w:tr>
      <w:tr w:rsidR="00BA23B7" w:rsidRPr="00743DF3" w14:paraId="35B9D313" w14:textId="77777777" w:rsidTr="00A4142A">
        <w:trPr>
          <w:cnfStyle w:val="000000010000" w:firstRow="0" w:lastRow="0" w:firstColumn="0" w:lastColumn="0" w:oddVBand="0" w:evenVBand="0" w:oddHBand="0" w:evenHBand="1" w:firstRowFirstColumn="0" w:firstRowLastColumn="0" w:lastRowFirstColumn="0" w:lastRowLastColumn="0"/>
          <w:trHeight w:val="409"/>
          <w:del w:id="1809" w:author="IQTIG" w:date="2020-04-28T19:39:00Z"/>
        </w:trPr>
        <w:tc>
          <w:tcPr>
            <w:tcW w:w="1409" w:type="pct"/>
          </w:tcPr>
          <w:p w14:paraId="3967D2C9" w14:textId="77777777" w:rsidR="00BA23B7" w:rsidRPr="001E2092" w:rsidRDefault="00F41129" w:rsidP="00C25810">
            <w:pPr>
              <w:pStyle w:val="Tabellentext"/>
              <w:rPr>
                <w:del w:id="1810" w:author="IQTIG" w:date="2020-04-28T19:39:00Z"/>
                <w:szCs w:val="18"/>
              </w:rPr>
            </w:pPr>
            <w:del w:id="1811" w:author="IQTIG" w:date="2020-04-28T19:39:00Z">
              <w:r>
                <w:rPr>
                  <w:szCs w:val="18"/>
                </w:rPr>
                <w:delText xml:space="preserve">Antithrombotische Dauertherapie - </w:delText>
              </w:r>
              <w:r>
                <w:rPr>
                  <w:szCs w:val="18"/>
                </w:rPr>
                <w:br/>
                <w:delText xml:space="preserve"> Thrombozytenaggregationshemmer</w:delText>
              </w:r>
            </w:del>
          </w:p>
        </w:tc>
        <w:tc>
          <w:tcPr>
            <w:tcW w:w="1013" w:type="pct"/>
          </w:tcPr>
          <w:p w14:paraId="5F0E4C26" w14:textId="77777777" w:rsidR="00BA23B7" w:rsidRPr="001E2092" w:rsidRDefault="00F41129" w:rsidP="009E6F3B">
            <w:pPr>
              <w:pStyle w:val="Tabellentext"/>
              <w:jc w:val="right"/>
              <w:rPr>
                <w:del w:id="1812" w:author="IQTIG" w:date="2020-04-28T19:39:00Z"/>
                <w:szCs w:val="18"/>
              </w:rPr>
            </w:pPr>
            <w:del w:id="1813" w:author="IQTIG" w:date="2020-04-28T19:39:00Z">
              <w:r>
                <w:rPr>
                  <w:szCs w:val="18"/>
                </w:rPr>
                <w:delText>0,160998187858884</w:delText>
              </w:r>
            </w:del>
          </w:p>
        </w:tc>
        <w:tc>
          <w:tcPr>
            <w:tcW w:w="390" w:type="pct"/>
          </w:tcPr>
          <w:p w14:paraId="428C338F" w14:textId="77777777" w:rsidR="00BA23B7" w:rsidRPr="001E2092" w:rsidRDefault="00F41129" w:rsidP="004D14B9">
            <w:pPr>
              <w:pStyle w:val="Tabellentext"/>
              <w:ind w:left="0"/>
              <w:jc w:val="right"/>
              <w:rPr>
                <w:del w:id="1814" w:author="IQTIG" w:date="2020-04-28T19:39:00Z"/>
                <w:szCs w:val="18"/>
              </w:rPr>
            </w:pPr>
            <w:del w:id="1815" w:author="IQTIG" w:date="2020-04-28T19:39:00Z">
              <w:r>
                <w:rPr>
                  <w:szCs w:val="18"/>
                </w:rPr>
                <w:delText>0,023</w:delText>
              </w:r>
            </w:del>
          </w:p>
        </w:tc>
        <w:tc>
          <w:tcPr>
            <w:tcW w:w="548" w:type="pct"/>
          </w:tcPr>
          <w:p w14:paraId="17A2C20E" w14:textId="77777777" w:rsidR="00BA23B7" w:rsidRPr="001E2092" w:rsidRDefault="00F41129" w:rsidP="009E6F3B">
            <w:pPr>
              <w:pStyle w:val="Tabellentext"/>
              <w:jc w:val="right"/>
              <w:rPr>
                <w:del w:id="1816" w:author="IQTIG" w:date="2020-04-28T19:39:00Z"/>
                <w:szCs w:val="18"/>
              </w:rPr>
            </w:pPr>
            <w:del w:id="1817" w:author="IQTIG" w:date="2020-04-28T19:39:00Z">
              <w:r>
                <w:rPr>
                  <w:szCs w:val="18"/>
                </w:rPr>
                <w:delText>6,874</w:delText>
              </w:r>
            </w:del>
          </w:p>
        </w:tc>
        <w:tc>
          <w:tcPr>
            <w:tcW w:w="468" w:type="pct"/>
          </w:tcPr>
          <w:p w14:paraId="59FB430A" w14:textId="77777777" w:rsidR="00BA23B7" w:rsidRPr="001E2092" w:rsidRDefault="00F41129" w:rsidP="004D14B9">
            <w:pPr>
              <w:pStyle w:val="Tabellentext"/>
              <w:ind w:left="6"/>
              <w:jc w:val="right"/>
              <w:rPr>
                <w:del w:id="1818" w:author="IQTIG" w:date="2020-04-28T19:39:00Z"/>
                <w:szCs w:val="18"/>
              </w:rPr>
            </w:pPr>
            <w:del w:id="1819" w:author="IQTIG" w:date="2020-04-28T19:39:00Z">
              <w:r>
                <w:rPr>
                  <w:szCs w:val="18"/>
                </w:rPr>
                <w:delText>1,175</w:delText>
              </w:r>
            </w:del>
          </w:p>
        </w:tc>
        <w:tc>
          <w:tcPr>
            <w:tcW w:w="1172" w:type="pct"/>
          </w:tcPr>
          <w:p w14:paraId="1747BA11" w14:textId="77777777" w:rsidR="00BA23B7" w:rsidRPr="001E2092" w:rsidRDefault="00F41129" w:rsidP="005521DD">
            <w:pPr>
              <w:pStyle w:val="Tabellentext"/>
              <w:ind w:left="-6"/>
              <w:jc w:val="right"/>
              <w:rPr>
                <w:del w:id="1820" w:author="IQTIG" w:date="2020-04-28T19:39:00Z"/>
                <w:szCs w:val="18"/>
              </w:rPr>
            </w:pPr>
            <w:del w:id="1821" w:author="IQTIG" w:date="2020-04-28T19:39:00Z">
              <w:r>
                <w:rPr>
                  <w:szCs w:val="18"/>
                </w:rPr>
                <w:delText>1,122 - 1,230</w:delText>
              </w:r>
            </w:del>
          </w:p>
        </w:tc>
      </w:tr>
      <w:tr w:rsidR="00BA23B7" w:rsidRPr="00743DF3" w14:paraId="1B1A724C" w14:textId="77777777" w:rsidTr="00A4142A">
        <w:trPr>
          <w:cnfStyle w:val="000000100000" w:firstRow="0" w:lastRow="0" w:firstColumn="0" w:lastColumn="0" w:oddVBand="0" w:evenVBand="0" w:oddHBand="1" w:evenHBand="0" w:firstRowFirstColumn="0" w:firstRowLastColumn="0" w:lastRowFirstColumn="0" w:lastRowLastColumn="0"/>
          <w:trHeight w:val="409"/>
          <w:del w:id="1822" w:author="IQTIG" w:date="2020-04-28T19:39:00Z"/>
        </w:trPr>
        <w:tc>
          <w:tcPr>
            <w:tcW w:w="1409" w:type="pct"/>
          </w:tcPr>
          <w:p w14:paraId="34E362E2" w14:textId="77777777" w:rsidR="00BA23B7" w:rsidRPr="001E2092" w:rsidRDefault="00F41129" w:rsidP="00C25810">
            <w:pPr>
              <w:pStyle w:val="Tabellentext"/>
              <w:rPr>
                <w:del w:id="1823" w:author="IQTIG" w:date="2020-04-28T19:39:00Z"/>
                <w:szCs w:val="18"/>
              </w:rPr>
            </w:pPr>
            <w:del w:id="1824" w:author="IQTIG" w:date="2020-04-28T19:39:00Z">
              <w:r>
                <w:rPr>
                  <w:szCs w:val="18"/>
                </w:rPr>
                <w:delText xml:space="preserve">Antithrombotische Dauertherapie - </w:delText>
              </w:r>
              <w:r>
                <w:rPr>
                  <w:szCs w:val="18"/>
                </w:rPr>
                <w:br/>
                <w:delText xml:space="preserve"> DOAK/NOAK</w:delText>
              </w:r>
            </w:del>
          </w:p>
        </w:tc>
        <w:tc>
          <w:tcPr>
            <w:tcW w:w="1013" w:type="pct"/>
          </w:tcPr>
          <w:p w14:paraId="12554FEC" w14:textId="77777777" w:rsidR="00BA23B7" w:rsidRPr="001E2092" w:rsidRDefault="00F41129" w:rsidP="009E6F3B">
            <w:pPr>
              <w:pStyle w:val="Tabellentext"/>
              <w:jc w:val="right"/>
              <w:rPr>
                <w:del w:id="1825" w:author="IQTIG" w:date="2020-04-28T19:39:00Z"/>
                <w:szCs w:val="18"/>
              </w:rPr>
            </w:pPr>
            <w:del w:id="1826" w:author="IQTIG" w:date="2020-04-28T19:39:00Z">
              <w:r>
                <w:rPr>
                  <w:szCs w:val="18"/>
                </w:rPr>
                <w:delText>0,267173612367928</w:delText>
              </w:r>
            </w:del>
          </w:p>
        </w:tc>
        <w:tc>
          <w:tcPr>
            <w:tcW w:w="390" w:type="pct"/>
          </w:tcPr>
          <w:p w14:paraId="6DE7BFB6" w14:textId="77777777" w:rsidR="00BA23B7" w:rsidRPr="001E2092" w:rsidRDefault="00F41129" w:rsidP="004D14B9">
            <w:pPr>
              <w:pStyle w:val="Tabellentext"/>
              <w:ind w:left="0"/>
              <w:jc w:val="right"/>
              <w:rPr>
                <w:del w:id="1827" w:author="IQTIG" w:date="2020-04-28T19:39:00Z"/>
                <w:szCs w:val="18"/>
              </w:rPr>
            </w:pPr>
            <w:del w:id="1828" w:author="IQTIG" w:date="2020-04-28T19:39:00Z">
              <w:r>
                <w:rPr>
                  <w:szCs w:val="18"/>
                </w:rPr>
                <w:delText>0,049</w:delText>
              </w:r>
            </w:del>
          </w:p>
        </w:tc>
        <w:tc>
          <w:tcPr>
            <w:tcW w:w="548" w:type="pct"/>
          </w:tcPr>
          <w:p w14:paraId="6EB2A50C" w14:textId="77777777" w:rsidR="00BA23B7" w:rsidRPr="001E2092" w:rsidRDefault="00F41129" w:rsidP="009E6F3B">
            <w:pPr>
              <w:pStyle w:val="Tabellentext"/>
              <w:jc w:val="right"/>
              <w:rPr>
                <w:del w:id="1829" w:author="IQTIG" w:date="2020-04-28T19:39:00Z"/>
                <w:szCs w:val="18"/>
              </w:rPr>
            </w:pPr>
            <w:del w:id="1830" w:author="IQTIG" w:date="2020-04-28T19:39:00Z">
              <w:r>
                <w:rPr>
                  <w:szCs w:val="18"/>
                </w:rPr>
                <w:delText>5,453</w:delText>
              </w:r>
            </w:del>
          </w:p>
        </w:tc>
        <w:tc>
          <w:tcPr>
            <w:tcW w:w="468" w:type="pct"/>
          </w:tcPr>
          <w:p w14:paraId="5672A7FB" w14:textId="77777777" w:rsidR="00BA23B7" w:rsidRPr="001E2092" w:rsidRDefault="00F41129" w:rsidP="004D14B9">
            <w:pPr>
              <w:pStyle w:val="Tabellentext"/>
              <w:ind w:left="6"/>
              <w:jc w:val="right"/>
              <w:rPr>
                <w:del w:id="1831" w:author="IQTIG" w:date="2020-04-28T19:39:00Z"/>
                <w:szCs w:val="18"/>
              </w:rPr>
            </w:pPr>
            <w:del w:id="1832" w:author="IQTIG" w:date="2020-04-28T19:39:00Z">
              <w:r>
                <w:rPr>
                  <w:szCs w:val="18"/>
                </w:rPr>
                <w:delText>1,306</w:delText>
              </w:r>
            </w:del>
          </w:p>
        </w:tc>
        <w:tc>
          <w:tcPr>
            <w:tcW w:w="1172" w:type="pct"/>
          </w:tcPr>
          <w:p w14:paraId="07A3344F" w14:textId="77777777" w:rsidR="00BA23B7" w:rsidRPr="001E2092" w:rsidRDefault="00F41129" w:rsidP="005521DD">
            <w:pPr>
              <w:pStyle w:val="Tabellentext"/>
              <w:ind w:left="-6"/>
              <w:jc w:val="right"/>
              <w:rPr>
                <w:del w:id="1833" w:author="IQTIG" w:date="2020-04-28T19:39:00Z"/>
                <w:szCs w:val="18"/>
              </w:rPr>
            </w:pPr>
            <w:del w:id="1834" w:author="IQTIG" w:date="2020-04-28T19:39:00Z">
              <w:r>
                <w:rPr>
                  <w:szCs w:val="18"/>
                </w:rPr>
                <w:delText>1,186 - 1,437</w:delText>
              </w:r>
            </w:del>
          </w:p>
        </w:tc>
      </w:tr>
      <w:tr w:rsidR="00BA23B7" w:rsidRPr="00743DF3" w14:paraId="26F940DF" w14:textId="77777777" w:rsidTr="00A4142A">
        <w:trPr>
          <w:cnfStyle w:val="000000010000" w:firstRow="0" w:lastRow="0" w:firstColumn="0" w:lastColumn="0" w:oddVBand="0" w:evenVBand="0" w:oddHBand="0" w:evenHBand="1" w:firstRowFirstColumn="0" w:firstRowLastColumn="0" w:lastRowFirstColumn="0" w:lastRowLastColumn="0"/>
          <w:trHeight w:val="409"/>
          <w:del w:id="1835" w:author="IQTIG" w:date="2020-04-28T19:39:00Z"/>
        </w:trPr>
        <w:tc>
          <w:tcPr>
            <w:tcW w:w="1409" w:type="pct"/>
          </w:tcPr>
          <w:p w14:paraId="609F9EE8" w14:textId="77777777" w:rsidR="00BA23B7" w:rsidRPr="001E2092" w:rsidRDefault="00F41129" w:rsidP="00C25810">
            <w:pPr>
              <w:pStyle w:val="Tabellentext"/>
              <w:rPr>
                <w:del w:id="1836" w:author="IQTIG" w:date="2020-04-28T19:39:00Z"/>
                <w:szCs w:val="18"/>
              </w:rPr>
            </w:pPr>
            <w:del w:id="1837" w:author="IQTIG" w:date="2020-04-28T19:39:00Z">
              <w:r>
                <w:rPr>
                  <w:szCs w:val="18"/>
                </w:rPr>
                <w:delText xml:space="preserve">Antithrombotische Dauertherapie - </w:delText>
              </w:r>
              <w:r>
                <w:rPr>
                  <w:szCs w:val="18"/>
                </w:rPr>
                <w:br/>
                <w:delText xml:space="preserve"> sonstige</w:delText>
              </w:r>
            </w:del>
          </w:p>
        </w:tc>
        <w:tc>
          <w:tcPr>
            <w:tcW w:w="1013" w:type="pct"/>
          </w:tcPr>
          <w:p w14:paraId="66A00731" w14:textId="77777777" w:rsidR="00BA23B7" w:rsidRPr="001E2092" w:rsidRDefault="00F41129" w:rsidP="009E6F3B">
            <w:pPr>
              <w:pStyle w:val="Tabellentext"/>
              <w:jc w:val="right"/>
              <w:rPr>
                <w:del w:id="1838" w:author="IQTIG" w:date="2020-04-28T19:39:00Z"/>
                <w:szCs w:val="18"/>
              </w:rPr>
            </w:pPr>
            <w:del w:id="1839" w:author="IQTIG" w:date="2020-04-28T19:39:00Z">
              <w:r>
                <w:rPr>
                  <w:szCs w:val="18"/>
                </w:rPr>
                <w:delText>0,094376879861762</w:delText>
              </w:r>
            </w:del>
          </w:p>
        </w:tc>
        <w:tc>
          <w:tcPr>
            <w:tcW w:w="390" w:type="pct"/>
          </w:tcPr>
          <w:p w14:paraId="2440C5A2" w14:textId="77777777" w:rsidR="00BA23B7" w:rsidRPr="001E2092" w:rsidRDefault="00F41129" w:rsidP="004D14B9">
            <w:pPr>
              <w:pStyle w:val="Tabellentext"/>
              <w:ind w:left="0"/>
              <w:jc w:val="right"/>
              <w:rPr>
                <w:del w:id="1840" w:author="IQTIG" w:date="2020-04-28T19:39:00Z"/>
                <w:szCs w:val="18"/>
              </w:rPr>
            </w:pPr>
            <w:del w:id="1841" w:author="IQTIG" w:date="2020-04-28T19:39:00Z">
              <w:r>
                <w:rPr>
                  <w:szCs w:val="18"/>
                </w:rPr>
                <w:delText>0,058</w:delText>
              </w:r>
            </w:del>
          </w:p>
        </w:tc>
        <w:tc>
          <w:tcPr>
            <w:tcW w:w="548" w:type="pct"/>
          </w:tcPr>
          <w:p w14:paraId="63EAA1BB" w14:textId="77777777" w:rsidR="00BA23B7" w:rsidRPr="001E2092" w:rsidRDefault="00F41129" w:rsidP="009E6F3B">
            <w:pPr>
              <w:pStyle w:val="Tabellentext"/>
              <w:jc w:val="right"/>
              <w:rPr>
                <w:del w:id="1842" w:author="IQTIG" w:date="2020-04-28T19:39:00Z"/>
                <w:szCs w:val="18"/>
              </w:rPr>
            </w:pPr>
            <w:del w:id="1843" w:author="IQTIG" w:date="2020-04-28T19:39:00Z">
              <w:r>
                <w:rPr>
                  <w:szCs w:val="18"/>
                </w:rPr>
                <w:delText>1,641</w:delText>
              </w:r>
            </w:del>
          </w:p>
        </w:tc>
        <w:tc>
          <w:tcPr>
            <w:tcW w:w="468" w:type="pct"/>
          </w:tcPr>
          <w:p w14:paraId="3B4B6085" w14:textId="77777777" w:rsidR="00BA23B7" w:rsidRPr="001E2092" w:rsidRDefault="00F41129" w:rsidP="004D14B9">
            <w:pPr>
              <w:pStyle w:val="Tabellentext"/>
              <w:ind w:left="6"/>
              <w:jc w:val="right"/>
              <w:rPr>
                <w:del w:id="1844" w:author="IQTIG" w:date="2020-04-28T19:39:00Z"/>
                <w:szCs w:val="18"/>
              </w:rPr>
            </w:pPr>
            <w:del w:id="1845" w:author="IQTIG" w:date="2020-04-28T19:39:00Z">
              <w:r>
                <w:rPr>
                  <w:szCs w:val="18"/>
                </w:rPr>
                <w:delText>1,099</w:delText>
              </w:r>
            </w:del>
          </w:p>
        </w:tc>
        <w:tc>
          <w:tcPr>
            <w:tcW w:w="1172" w:type="pct"/>
          </w:tcPr>
          <w:p w14:paraId="55C2A322" w14:textId="77777777" w:rsidR="00BA23B7" w:rsidRPr="001E2092" w:rsidRDefault="00F41129" w:rsidP="005521DD">
            <w:pPr>
              <w:pStyle w:val="Tabellentext"/>
              <w:ind w:left="-6"/>
              <w:jc w:val="right"/>
              <w:rPr>
                <w:del w:id="1846" w:author="IQTIG" w:date="2020-04-28T19:39:00Z"/>
                <w:szCs w:val="18"/>
              </w:rPr>
            </w:pPr>
            <w:del w:id="1847" w:author="IQTIG" w:date="2020-04-28T19:39:00Z">
              <w:r>
                <w:rPr>
                  <w:szCs w:val="18"/>
                </w:rPr>
                <w:delText>0,982 - 1,231</w:delText>
              </w:r>
            </w:del>
          </w:p>
        </w:tc>
      </w:tr>
      <w:tr w:rsidR="00BA23B7" w:rsidRPr="00743DF3" w14:paraId="08F02121" w14:textId="77777777" w:rsidTr="00A4142A">
        <w:trPr>
          <w:cnfStyle w:val="000000100000" w:firstRow="0" w:lastRow="0" w:firstColumn="0" w:lastColumn="0" w:oddVBand="0" w:evenVBand="0" w:oddHBand="1" w:evenHBand="0" w:firstRowFirstColumn="0" w:firstRowLastColumn="0" w:lastRowFirstColumn="0" w:lastRowLastColumn="0"/>
          <w:trHeight w:val="409"/>
          <w:del w:id="1848" w:author="IQTIG" w:date="2020-04-28T19:39:00Z"/>
        </w:trPr>
        <w:tc>
          <w:tcPr>
            <w:tcW w:w="1409" w:type="pct"/>
          </w:tcPr>
          <w:p w14:paraId="433A659B" w14:textId="77777777" w:rsidR="00BA23B7" w:rsidRPr="001E2092" w:rsidRDefault="00F41129" w:rsidP="00C25810">
            <w:pPr>
              <w:pStyle w:val="Tabellentext"/>
              <w:rPr>
                <w:del w:id="1849" w:author="IQTIG" w:date="2020-04-28T19:39:00Z"/>
                <w:szCs w:val="18"/>
              </w:rPr>
            </w:pPr>
            <w:del w:id="1850" w:author="IQTIG" w:date="2020-04-28T19:39:00Z">
              <w:r>
                <w:rPr>
                  <w:szCs w:val="18"/>
                </w:rPr>
                <w:delText>Vorbestehende Koxarthrose</w:delText>
              </w:r>
            </w:del>
          </w:p>
        </w:tc>
        <w:tc>
          <w:tcPr>
            <w:tcW w:w="1013" w:type="pct"/>
          </w:tcPr>
          <w:p w14:paraId="3258C6CC" w14:textId="77777777" w:rsidR="00BA23B7" w:rsidRPr="001E2092" w:rsidRDefault="00F41129" w:rsidP="009E6F3B">
            <w:pPr>
              <w:pStyle w:val="Tabellentext"/>
              <w:jc w:val="right"/>
              <w:rPr>
                <w:del w:id="1851" w:author="IQTIG" w:date="2020-04-28T19:39:00Z"/>
                <w:szCs w:val="18"/>
              </w:rPr>
            </w:pPr>
            <w:del w:id="1852" w:author="IQTIG" w:date="2020-04-28T19:39:00Z">
              <w:r>
                <w:rPr>
                  <w:szCs w:val="18"/>
                </w:rPr>
                <w:delText>0,165840442164599</w:delText>
              </w:r>
            </w:del>
          </w:p>
        </w:tc>
        <w:tc>
          <w:tcPr>
            <w:tcW w:w="390" w:type="pct"/>
          </w:tcPr>
          <w:p w14:paraId="12CF51A2" w14:textId="77777777" w:rsidR="00BA23B7" w:rsidRPr="001E2092" w:rsidRDefault="00F41129" w:rsidP="004D14B9">
            <w:pPr>
              <w:pStyle w:val="Tabellentext"/>
              <w:ind w:left="0"/>
              <w:jc w:val="right"/>
              <w:rPr>
                <w:del w:id="1853" w:author="IQTIG" w:date="2020-04-28T19:39:00Z"/>
                <w:szCs w:val="18"/>
              </w:rPr>
            </w:pPr>
            <w:del w:id="1854" w:author="IQTIG" w:date="2020-04-28T19:39:00Z">
              <w:r>
                <w:rPr>
                  <w:szCs w:val="18"/>
                </w:rPr>
                <w:delText>0,020</w:delText>
              </w:r>
            </w:del>
          </w:p>
        </w:tc>
        <w:tc>
          <w:tcPr>
            <w:tcW w:w="548" w:type="pct"/>
          </w:tcPr>
          <w:p w14:paraId="367B7F4E" w14:textId="77777777" w:rsidR="00BA23B7" w:rsidRPr="001E2092" w:rsidRDefault="00F41129" w:rsidP="009E6F3B">
            <w:pPr>
              <w:pStyle w:val="Tabellentext"/>
              <w:jc w:val="right"/>
              <w:rPr>
                <w:del w:id="1855" w:author="IQTIG" w:date="2020-04-28T19:39:00Z"/>
                <w:szCs w:val="18"/>
              </w:rPr>
            </w:pPr>
            <w:del w:id="1856" w:author="IQTIG" w:date="2020-04-28T19:39:00Z">
              <w:r>
                <w:rPr>
                  <w:szCs w:val="18"/>
                </w:rPr>
                <w:delText>8,339</w:delText>
              </w:r>
            </w:del>
          </w:p>
        </w:tc>
        <w:tc>
          <w:tcPr>
            <w:tcW w:w="468" w:type="pct"/>
          </w:tcPr>
          <w:p w14:paraId="3ACFA9CE" w14:textId="77777777" w:rsidR="00BA23B7" w:rsidRPr="001E2092" w:rsidRDefault="00F41129" w:rsidP="004D14B9">
            <w:pPr>
              <w:pStyle w:val="Tabellentext"/>
              <w:ind w:left="6"/>
              <w:jc w:val="right"/>
              <w:rPr>
                <w:del w:id="1857" w:author="IQTIG" w:date="2020-04-28T19:39:00Z"/>
                <w:szCs w:val="18"/>
              </w:rPr>
            </w:pPr>
            <w:del w:id="1858" w:author="IQTIG" w:date="2020-04-28T19:39:00Z">
              <w:r>
                <w:rPr>
                  <w:szCs w:val="18"/>
                </w:rPr>
                <w:delText>1,180</w:delText>
              </w:r>
            </w:del>
          </w:p>
        </w:tc>
        <w:tc>
          <w:tcPr>
            <w:tcW w:w="1172" w:type="pct"/>
          </w:tcPr>
          <w:p w14:paraId="4BB20ED7" w14:textId="77777777" w:rsidR="00BA23B7" w:rsidRPr="001E2092" w:rsidRDefault="00F41129" w:rsidP="005521DD">
            <w:pPr>
              <w:pStyle w:val="Tabellentext"/>
              <w:ind w:left="-6"/>
              <w:jc w:val="right"/>
              <w:rPr>
                <w:del w:id="1859" w:author="IQTIG" w:date="2020-04-28T19:39:00Z"/>
                <w:szCs w:val="18"/>
              </w:rPr>
            </w:pPr>
            <w:del w:id="1860" w:author="IQTIG" w:date="2020-04-28T19:39:00Z">
              <w:r>
                <w:rPr>
                  <w:szCs w:val="18"/>
                </w:rPr>
                <w:delText>1,135 - 1,227</w:delText>
              </w:r>
            </w:del>
          </w:p>
        </w:tc>
      </w:tr>
      <w:tr w:rsidR="00BA23B7" w:rsidRPr="00743DF3" w14:paraId="4EF2A932" w14:textId="77777777" w:rsidTr="00A4142A">
        <w:trPr>
          <w:cnfStyle w:val="000000010000" w:firstRow="0" w:lastRow="0" w:firstColumn="0" w:lastColumn="0" w:oddVBand="0" w:evenVBand="0" w:oddHBand="0" w:evenHBand="1" w:firstRowFirstColumn="0" w:firstRowLastColumn="0" w:lastRowFirstColumn="0" w:lastRowLastColumn="0"/>
          <w:trHeight w:val="409"/>
          <w:del w:id="1861" w:author="IQTIG" w:date="2020-04-28T19:39:00Z"/>
        </w:trPr>
        <w:tc>
          <w:tcPr>
            <w:tcW w:w="1409" w:type="pct"/>
          </w:tcPr>
          <w:p w14:paraId="7F33AC5A" w14:textId="77777777" w:rsidR="00BA23B7" w:rsidRPr="001E2092" w:rsidRDefault="00F41129" w:rsidP="00C25810">
            <w:pPr>
              <w:pStyle w:val="Tabellentext"/>
              <w:rPr>
                <w:del w:id="1862" w:author="IQTIG" w:date="2020-04-28T19:39:00Z"/>
                <w:szCs w:val="18"/>
              </w:rPr>
            </w:pPr>
            <w:del w:id="1863" w:author="IQTIG" w:date="2020-04-28T19:39:00Z">
              <w:r>
                <w:rPr>
                  <w:szCs w:val="18"/>
                </w:rPr>
                <w:delText>Frakturlokalisation - lateral</w:delText>
              </w:r>
            </w:del>
          </w:p>
        </w:tc>
        <w:tc>
          <w:tcPr>
            <w:tcW w:w="1013" w:type="pct"/>
          </w:tcPr>
          <w:p w14:paraId="7C67EFD4" w14:textId="77777777" w:rsidR="00BA23B7" w:rsidRPr="001E2092" w:rsidRDefault="00F41129" w:rsidP="009E6F3B">
            <w:pPr>
              <w:pStyle w:val="Tabellentext"/>
              <w:jc w:val="right"/>
              <w:rPr>
                <w:del w:id="1864" w:author="IQTIG" w:date="2020-04-28T19:39:00Z"/>
                <w:szCs w:val="18"/>
              </w:rPr>
            </w:pPr>
            <w:del w:id="1865" w:author="IQTIG" w:date="2020-04-28T19:39:00Z">
              <w:r>
                <w:rPr>
                  <w:szCs w:val="18"/>
                </w:rPr>
                <w:delText>0,186067027606553</w:delText>
              </w:r>
            </w:del>
          </w:p>
        </w:tc>
        <w:tc>
          <w:tcPr>
            <w:tcW w:w="390" w:type="pct"/>
          </w:tcPr>
          <w:p w14:paraId="3A689107" w14:textId="77777777" w:rsidR="00BA23B7" w:rsidRPr="001E2092" w:rsidRDefault="00F41129" w:rsidP="004D14B9">
            <w:pPr>
              <w:pStyle w:val="Tabellentext"/>
              <w:ind w:left="0"/>
              <w:jc w:val="right"/>
              <w:rPr>
                <w:del w:id="1866" w:author="IQTIG" w:date="2020-04-28T19:39:00Z"/>
                <w:szCs w:val="18"/>
              </w:rPr>
            </w:pPr>
            <w:del w:id="1867" w:author="IQTIG" w:date="2020-04-28T19:39:00Z">
              <w:r>
                <w:rPr>
                  <w:szCs w:val="18"/>
                </w:rPr>
                <w:delText>0,113</w:delText>
              </w:r>
            </w:del>
          </w:p>
        </w:tc>
        <w:tc>
          <w:tcPr>
            <w:tcW w:w="548" w:type="pct"/>
          </w:tcPr>
          <w:p w14:paraId="58907A81" w14:textId="77777777" w:rsidR="00BA23B7" w:rsidRPr="001E2092" w:rsidRDefault="00F41129" w:rsidP="009E6F3B">
            <w:pPr>
              <w:pStyle w:val="Tabellentext"/>
              <w:jc w:val="right"/>
              <w:rPr>
                <w:del w:id="1868" w:author="IQTIG" w:date="2020-04-28T19:39:00Z"/>
                <w:szCs w:val="18"/>
              </w:rPr>
            </w:pPr>
            <w:del w:id="1869" w:author="IQTIG" w:date="2020-04-28T19:39:00Z">
              <w:r>
                <w:rPr>
                  <w:szCs w:val="18"/>
                </w:rPr>
                <w:delText>1,645</w:delText>
              </w:r>
            </w:del>
          </w:p>
        </w:tc>
        <w:tc>
          <w:tcPr>
            <w:tcW w:w="468" w:type="pct"/>
          </w:tcPr>
          <w:p w14:paraId="39B89336" w14:textId="77777777" w:rsidR="00BA23B7" w:rsidRPr="001E2092" w:rsidRDefault="00F41129" w:rsidP="004D14B9">
            <w:pPr>
              <w:pStyle w:val="Tabellentext"/>
              <w:ind w:left="6"/>
              <w:jc w:val="right"/>
              <w:rPr>
                <w:del w:id="1870" w:author="IQTIG" w:date="2020-04-28T19:39:00Z"/>
                <w:szCs w:val="18"/>
              </w:rPr>
            </w:pPr>
            <w:del w:id="1871" w:author="IQTIG" w:date="2020-04-28T19:39:00Z">
              <w:r>
                <w:rPr>
                  <w:szCs w:val="18"/>
                </w:rPr>
                <w:delText>1,205</w:delText>
              </w:r>
            </w:del>
          </w:p>
        </w:tc>
        <w:tc>
          <w:tcPr>
            <w:tcW w:w="1172" w:type="pct"/>
          </w:tcPr>
          <w:p w14:paraId="78F44B1E" w14:textId="77777777" w:rsidR="00BA23B7" w:rsidRPr="001E2092" w:rsidRDefault="00F41129" w:rsidP="005521DD">
            <w:pPr>
              <w:pStyle w:val="Tabellentext"/>
              <w:ind w:left="-6"/>
              <w:jc w:val="right"/>
              <w:rPr>
                <w:del w:id="1872" w:author="IQTIG" w:date="2020-04-28T19:39:00Z"/>
                <w:szCs w:val="18"/>
              </w:rPr>
            </w:pPr>
            <w:del w:id="1873" w:author="IQTIG" w:date="2020-04-28T19:39:00Z">
              <w:r>
                <w:rPr>
                  <w:szCs w:val="18"/>
                </w:rPr>
                <w:delText>0,963 - 1,500</w:delText>
              </w:r>
            </w:del>
          </w:p>
        </w:tc>
      </w:tr>
      <w:tr w:rsidR="00BA23B7" w:rsidRPr="00743DF3" w14:paraId="256E55FF" w14:textId="77777777" w:rsidTr="00A4142A">
        <w:trPr>
          <w:cnfStyle w:val="000000100000" w:firstRow="0" w:lastRow="0" w:firstColumn="0" w:lastColumn="0" w:oddVBand="0" w:evenVBand="0" w:oddHBand="1" w:evenHBand="0" w:firstRowFirstColumn="0" w:firstRowLastColumn="0" w:lastRowFirstColumn="0" w:lastRowLastColumn="0"/>
          <w:trHeight w:val="409"/>
          <w:del w:id="1874" w:author="IQTIG" w:date="2020-04-28T19:39:00Z"/>
        </w:trPr>
        <w:tc>
          <w:tcPr>
            <w:tcW w:w="1409" w:type="pct"/>
          </w:tcPr>
          <w:p w14:paraId="4E51C133" w14:textId="77777777" w:rsidR="00BA23B7" w:rsidRPr="001E2092" w:rsidRDefault="00F41129" w:rsidP="00C25810">
            <w:pPr>
              <w:pStyle w:val="Tabellentext"/>
              <w:rPr>
                <w:del w:id="1875" w:author="IQTIG" w:date="2020-04-28T19:39:00Z"/>
                <w:szCs w:val="18"/>
              </w:rPr>
            </w:pPr>
            <w:del w:id="1876" w:author="IQTIG" w:date="2020-04-28T19:39:00Z">
              <w:r>
                <w:rPr>
                  <w:szCs w:val="18"/>
                </w:rPr>
                <w:delText>Frakturlokalisation - pertrochantär</w:delText>
              </w:r>
            </w:del>
          </w:p>
        </w:tc>
        <w:tc>
          <w:tcPr>
            <w:tcW w:w="1013" w:type="pct"/>
          </w:tcPr>
          <w:p w14:paraId="316D99CB" w14:textId="77777777" w:rsidR="00BA23B7" w:rsidRPr="001E2092" w:rsidRDefault="00F41129" w:rsidP="009E6F3B">
            <w:pPr>
              <w:pStyle w:val="Tabellentext"/>
              <w:jc w:val="right"/>
              <w:rPr>
                <w:del w:id="1877" w:author="IQTIG" w:date="2020-04-28T19:39:00Z"/>
                <w:szCs w:val="18"/>
              </w:rPr>
            </w:pPr>
            <w:del w:id="1878" w:author="IQTIG" w:date="2020-04-28T19:39:00Z">
              <w:r>
                <w:rPr>
                  <w:szCs w:val="18"/>
                </w:rPr>
                <w:delText>0,511515696154022</w:delText>
              </w:r>
            </w:del>
          </w:p>
        </w:tc>
        <w:tc>
          <w:tcPr>
            <w:tcW w:w="390" w:type="pct"/>
          </w:tcPr>
          <w:p w14:paraId="54B1D989" w14:textId="77777777" w:rsidR="00BA23B7" w:rsidRPr="001E2092" w:rsidRDefault="00F41129" w:rsidP="004D14B9">
            <w:pPr>
              <w:pStyle w:val="Tabellentext"/>
              <w:ind w:left="0"/>
              <w:jc w:val="right"/>
              <w:rPr>
                <w:del w:id="1879" w:author="IQTIG" w:date="2020-04-28T19:39:00Z"/>
                <w:szCs w:val="18"/>
              </w:rPr>
            </w:pPr>
            <w:del w:id="1880" w:author="IQTIG" w:date="2020-04-28T19:39:00Z">
              <w:r>
                <w:rPr>
                  <w:szCs w:val="18"/>
                </w:rPr>
                <w:delText>0,068</w:delText>
              </w:r>
            </w:del>
          </w:p>
        </w:tc>
        <w:tc>
          <w:tcPr>
            <w:tcW w:w="548" w:type="pct"/>
          </w:tcPr>
          <w:p w14:paraId="45F33FF9" w14:textId="77777777" w:rsidR="00BA23B7" w:rsidRPr="001E2092" w:rsidRDefault="00F41129" w:rsidP="009E6F3B">
            <w:pPr>
              <w:pStyle w:val="Tabellentext"/>
              <w:jc w:val="right"/>
              <w:rPr>
                <w:del w:id="1881" w:author="IQTIG" w:date="2020-04-28T19:39:00Z"/>
                <w:szCs w:val="18"/>
              </w:rPr>
            </w:pPr>
            <w:del w:id="1882" w:author="IQTIG" w:date="2020-04-28T19:39:00Z">
              <w:r>
                <w:rPr>
                  <w:szCs w:val="18"/>
                </w:rPr>
                <w:delText>7,573</w:delText>
              </w:r>
            </w:del>
          </w:p>
        </w:tc>
        <w:tc>
          <w:tcPr>
            <w:tcW w:w="468" w:type="pct"/>
          </w:tcPr>
          <w:p w14:paraId="1FEA202E" w14:textId="77777777" w:rsidR="00BA23B7" w:rsidRPr="001E2092" w:rsidRDefault="00F41129" w:rsidP="004D14B9">
            <w:pPr>
              <w:pStyle w:val="Tabellentext"/>
              <w:ind w:left="6"/>
              <w:jc w:val="right"/>
              <w:rPr>
                <w:del w:id="1883" w:author="IQTIG" w:date="2020-04-28T19:39:00Z"/>
                <w:szCs w:val="18"/>
              </w:rPr>
            </w:pPr>
            <w:del w:id="1884" w:author="IQTIG" w:date="2020-04-28T19:39:00Z">
              <w:r>
                <w:rPr>
                  <w:szCs w:val="18"/>
                </w:rPr>
                <w:delText>1,668</w:delText>
              </w:r>
            </w:del>
          </w:p>
        </w:tc>
        <w:tc>
          <w:tcPr>
            <w:tcW w:w="1172" w:type="pct"/>
          </w:tcPr>
          <w:p w14:paraId="73E14DB0" w14:textId="77777777" w:rsidR="00BA23B7" w:rsidRPr="001E2092" w:rsidRDefault="00F41129" w:rsidP="005521DD">
            <w:pPr>
              <w:pStyle w:val="Tabellentext"/>
              <w:ind w:left="-6"/>
              <w:jc w:val="right"/>
              <w:rPr>
                <w:del w:id="1885" w:author="IQTIG" w:date="2020-04-28T19:39:00Z"/>
                <w:szCs w:val="18"/>
              </w:rPr>
            </w:pPr>
            <w:del w:id="1886" w:author="IQTIG" w:date="2020-04-28T19:39:00Z">
              <w:r>
                <w:rPr>
                  <w:szCs w:val="18"/>
                </w:rPr>
                <w:delText>1,464 - 1,908</w:delText>
              </w:r>
            </w:del>
          </w:p>
        </w:tc>
      </w:tr>
      <w:tr w:rsidR="00BA23B7" w:rsidRPr="00743DF3" w14:paraId="7A01FABD" w14:textId="77777777" w:rsidTr="00A4142A">
        <w:trPr>
          <w:cnfStyle w:val="000000010000" w:firstRow="0" w:lastRow="0" w:firstColumn="0" w:lastColumn="0" w:oddVBand="0" w:evenVBand="0" w:oddHBand="0" w:evenHBand="1" w:firstRowFirstColumn="0" w:firstRowLastColumn="0" w:lastRowFirstColumn="0" w:lastRowLastColumn="0"/>
          <w:trHeight w:val="409"/>
          <w:del w:id="1887" w:author="IQTIG" w:date="2020-04-28T19:39:00Z"/>
        </w:trPr>
        <w:tc>
          <w:tcPr>
            <w:tcW w:w="1409" w:type="pct"/>
          </w:tcPr>
          <w:p w14:paraId="14E5D142" w14:textId="77777777" w:rsidR="00BA23B7" w:rsidRPr="001E2092" w:rsidRDefault="00F41129" w:rsidP="00C25810">
            <w:pPr>
              <w:pStyle w:val="Tabellentext"/>
              <w:rPr>
                <w:del w:id="1888" w:author="IQTIG" w:date="2020-04-28T19:39:00Z"/>
                <w:szCs w:val="18"/>
              </w:rPr>
            </w:pPr>
            <w:del w:id="1889" w:author="IQTIG" w:date="2020-04-28T19:39:00Z">
              <w:r>
                <w:rPr>
                  <w:szCs w:val="18"/>
                </w:rPr>
                <w:delText>Frakturlokalisation - sonstige</w:delText>
              </w:r>
            </w:del>
          </w:p>
        </w:tc>
        <w:tc>
          <w:tcPr>
            <w:tcW w:w="1013" w:type="pct"/>
          </w:tcPr>
          <w:p w14:paraId="4F999E9A" w14:textId="77777777" w:rsidR="00BA23B7" w:rsidRPr="001E2092" w:rsidRDefault="00F41129" w:rsidP="009E6F3B">
            <w:pPr>
              <w:pStyle w:val="Tabellentext"/>
              <w:jc w:val="right"/>
              <w:rPr>
                <w:del w:id="1890" w:author="IQTIG" w:date="2020-04-28T19:39:00Z"/>
                <w:szCs w:val="18"/>
              </w:rPr>
            </w:pPr>
            <w:del w:id="1891" w:author="IQTIG" w:date="2020-04-28T19:39:00Z">
              <w:r>
                <w:rPr>
                  <w:szCs w:val="18"/>
                </w:rPr>
                <w:delText>0,423501864072912</w:delText>
              </w:r>
            </w:del>
          </w:p>
        </w:tc>
        <w:tc>
          <w:tcPr>
            <w:tcW w:w="390" w:type="pct"/>
          </w:tcPr>
          <w:p w14:paraId="53665AAD" w14:textId="77777777" w:rsidR="00BA23B7" w:rsidRPr="001E2092" w:rsidRDefault="00F41129" w:rsidP="004D14B9">
            <w:pPr>
              <w:pStyle w:val="Tabellentext"/>
              <w:ind w:left="0"/>
              <w:jc w:val="right"/>
              <w:rPr>
                <w:del w:id="1892" w:author="IQTIG" w:date="2020-04-28T19:39:00Z"/>
                <w:szCs w:val="18"/>
              </w:rPr>
            </w:pPr>
            <w:del w:id="1893" w:author="IQTIG" w:date="2020-04-28T19:39:00Z">
              <w:r>
                <w:rPr>
                  <w:szCs w:val="18"/>
                </w:rPr>
                <w:delText>0,105</w:delText>
              </w:r>
            </w:del>
          </w:p>
        </w:tc>
        <w:tc>
          <w:tcPr>
            <w:tcW w:w="548" w:type="pct"/>
          </w:tcPr>
          <w:p w14:paraId="18B18BCC" w14:textId="77777777" w:rsidR="00BA23B7" w:rsidRPr="001E2092" w:rsidRDefault="00F41129" w:rsidP="009E6F3B">
            <w:pPr>
              <w:pStyle w:val="Tabellentext"/>
              <w:jc w:val="right"/>
              <w:rPr>
                <w:del w:id="1894" w:author="IQTIG" w:date="2020-04-28T19:39:00Z"/>
                <w:szCs w:val="18"/>
              </w:rPr>
            </w:pPr>
            <w:del w:id="1895" w:author="IQTIG" w:date="2020-04-28T19:39:00Z">
              <w:r>
                <w:rPr>
                  <w:szCs w:val="18"/>
                </w:rPr>
                <w:delText>4,026</w:delText>
              </w:r>
            </w:del>
          </w:p>
        </w:tc>
        <w:tc>
          <w:tcPr>
            <w:tcW w:w="468" w:type="pct"/>
          </w:tcPr>
          <w:p w14:paraId="6E4CC8A1" w14:textId="77777777" w:rsidR="00BA23B7" w:rsidRPr="001E2092" w:rsidRDefault="00F41129" w:rsidP="004D14B9">
            <w:pPr>
              <w:pStyle w:val="Tabellentext"/>
              <w:ind w:left="6"/>
              <w:jc w:val="right"/>
              <w:rPr>
                <w:del w:id="1896" w:author="IQTIG" w:date="2020-04-28T19:39:00Z"/>
                <w:szCs w:val="18"/>
              </w:rPr>
            </w:pPr>
            <w:del w:id="1897" w:author="IQTIG" w:date="2020-04-28T19:39:00Z">
              <w:r>
                <w:rPr>
                  <w:szCs w:val="18"/>
                </w:rPr>
                <w:delText>1,527</w:delText>
              </w:r>
            </w:del>
          </w:p>
        </w:tc>
        <w:tc>
          <w:tcPr>
            <w:tcW w:w="1172" w:type="pct"/>
          </w:tcPr>
          <w:p w14:paraId="12B9B92F" w14:textId="77777777" w:rsidR="00BA23B7" w:rsidRPr="001E2092" w:rsidRDefault="00F41129" w:rsidP="005521DD">
            <w:pPr>
              <w:pStyle w:val="Tabellentext"/>
              <w:ind w:left="-6"/>
              <w:jc w:val="right"/>
              <w:rPr>
                <w:del w:id="1898" w:author="IQTIG" w:date="2020-04-28T19:39:00Z"/>
                <w:szCs w:val="18"/>
              </w:rPr>
            </w:pPr>
            <w:del w:id="1899" w:author="IQTIG" w:date="2020-04-28T19:39:00Z">
              <w:r>
                <w:rPr>
                  <w:szCs w:val="18"/>
                </w:rPr>
                <w:delText>1,241 - 1,875</w:delText>
              </w:r>
            </w:del>
          </w:p>
        </w:tc>
      </w:tr>
      <w:tr w:rsidR="00BA23B7" w:rsidRPr="00743DF3" w14:paraId="19E652AE" w14:textId="77777777" w:rsidTr="00A4142A">
        <w:trPr>
          <w:cnfStyle w:val="000000100000" w:firstRow="0" w:lastRow="0" w:firstColumn="0" w:lastColumn="0" w:oddVBand="0" w:evenVBand="0" w:oddHBand="1" w:evenHBand="0" w:firstRowFirstColumn="0" w:firstRowLastColumn="0" w:lastRowFirstColumn="0" w:lastRowLastColumn="0"/>
          <w:trHeight w:val="409"/>
          <w:ins w:id="1900" w:author="IQTIG" w:date="2020-04-28T19:39:00Z"/>
        </w:trPr>
        <w:tc>
          <w:tcPr>
            <w:tcW w:w="1409" w:type="pct"/>
          </w:tcPr>
          <w:p w14:paraId="1EFE0904" w14:textId="77777777" w:rsidR="00BA23B7" w:rsidRPr="001E2092" w:rsidRDefault="00784CD0" w:rsidP="00C25810">
            <w:pPr>
              <w:pStyle w:val="Tabellentext"/>
              <w:rPr>
                <w:ins w:id="1901" w:author="IQTIG" w:date="2020-04-28T19:39:00Z"/>
                <w:szCs w:val="18"/>
              </w:rPr>
            </w:pPr>
            <w:ins w:id="1902" w:author="IQTIG" w:date="2020-04-28T19:39:00Z">
              <w:r>
                <w:rPr>
                  <w:szCs w:val="18"/>
                </w:rPr>
                <w:t>Konstante</w:t>
              </w:r>
            </w:ins>
          </w:p>
        </w:tc>
        <w:tc>
          <w:tcPr>
            <w:tcW w:w="1013" w:type="pct"/>
          </w:tcPr>
          <w:p w14:paraId="12ACA749" w14:textId="77777777" w:rsidR="00BA23B7" w:rsidRPr="001E2092" w:rsidRDefault="00784CD0" w:rsidP="009E6F3B">
            <w:pPr>
              <w:pStyle w:val="Tabellentext"/>
              <w:jc w:val="right"/>
              <w:rPr>
                <w:ins w:id="1903" w:author="IQTIG" w:date="2020-04-28T19:39:00Z"/>
                <w:szCs w:val="18"/>
              </w:rPr>
            </w:pPr>
            <w:ins w:id="1904" w:author="IQTIG" w:date="2020-04-28T19:39:00Z">
              <w:r>
                <w:rPr>
                  <w:szCs w:val="18"/>
                </w:rPr>
                <w:t>-5,813312722873717</w:t>
              </w:r>
            </w:ins>
          </w:p>
        </w:tc>
        <w:tc>
          <w:tcPr>
            <w:tcW w:w="390" w:type="pct"/>
          </w:tcPr>
          <w:p w14:paraId="049A6447" w14:textId="77777777" w:rsidR="00BA23B7" w:rsidRPr="001E2092" w:rsidRDefault="00784CD0" w:rsidP="004D14B9">
            <w:pPr>
              <w:pStyle w:val="Tabellentext"/>
              <w:ind w:left="0"/>
              <w:jc w:val="right"/>
              <w:rPr>
                <w:ins w:id="1905" w:author="IQTIG" w:date="2020-04-28T19:39:00Z"/>
                <w:szCs w:val="18"/>
              </w:rPr>
            </w:pPr>
            <w:ins w:id="1906" w:author="IQTIG" w:date="2020-04-28T19:39:00Z">
              <w:r>
                <w:rPr>
                  <w:szCs w:val="18"/>
                </w:rPr>
                <w:t>0,248</w:t>
              </w:r>
            </w:ins>
          </w:p>
        </w:tc>
        <w:tc>
          <w:tcPr>
            <w:tcW w:w="548" w:type="pct"/>
          </w:tcPr>
          <w:p w14:paraId="3205B995" w14:textId="77777777" w:rsidR="00BA23B7" w:rsidRPr="001E2092" w:rsidRDefault="00784CD0" w:rsidP="009E6F3B">
            <w:pPr>
              <w:pStyle w:val="Tabellentext"/>
              <w:jc w:val="right"/>
              <w:rPr>
                <w:ins w:id="1907" w:author="IQTIG" w:date="2020-04-28T19:39:00Z"/>
                <w:szCs w:val="18"/>
              </w:rPr>
            </w:pPr>
            <w:ins w:id="1908" w:author="IQTIG" w:date="2020-04-28T19:39:00Z">
              <w:r>
                <w:rPr>
                  <w:szCs w:val="18"/>
                </w:rPr>
                <w:t>-23,487</w:t>
              </w:r>
            </w:ins>
          </w:p>
        </w:tc>
        <w:tc>
          <w:tcPr>
            <w:tcW w:w="468" w:type="pct"/>
          </w:tcPr>
          <w:p w14:paraId="20AD4F0A" w14:textId="77777777" w:rsidR="00BA23B7" w:rsidRPr="001E2092" w:rsidRDefault="00784CD0" w:rsidP="004D14B9">
            <w:pPr>
              <w:pStyle w:val="Tabellentext"/>
              <w:ind w:left="6"/>
              <w:jc w:val="right"/>
              <w:rPr>
                <w:ins w:id="1909" w:author="IQTIG" w:date="2020-04-28T19:39:00Z"/>
                <w:szCs w:val="18"/>
              </w:rPr>
            </w:pPr>
            <w:ins w:id="1910" w:author="IQTIG" w:date="2020-04-28T19:39:00Z">
              <w:r>
                <w:rPr>
                  <w:szCs w:val="18"/>
                </w:rPr>
                <w:t>-</w:t>
              </w:r>
            </w:ins>
          </w:p>
        </w:tc>
        <w:tc>
          <w:tcPr>
            <w:tcW w:w="1172" w:type="pct"/>
          </w:tcPr>
          <w:p w14:paraId="33BDF82B" w14:textId="77777777" w:rsidR="00BA23B7" w:rsidRPr="001E2092" w:rsidRDefault="00784CD0" w:rsidP="005521DD">
            <w:pPr>
              <w:pStyle w:val="Tabellentext"/>
              <w:ind w:left="-6"/>
              <w:jc w:val="right"/>
              <w:rPr>
                <w:ins w:id="1911" w:author="IQTIG" w:date="2020-04-28T19:39:00Z"/>
                <w:szCs w:val="18"/>
              </w:rPr>
            </w:pPr>
            <w:ins w:id="1912" w:author="IQTIG" w:date="2020-04-28T19:39:00Z">
              <w:r>
                <w:rPr>
                  <w:szCs w:val="18"/>
                </w:rPr>
                <w:t>-</w:t>
              </w:r>
            </w:ins>
          </w:p>
        </w:tc>
      </w:tr>
      <w:tr w:rsidR="00BA23B7" w:rsidRPr="00743DF3" w14:paraId="7416DB33" w14:textId="77777777" w:rsidTr="00A4142A">
        <w:trPr>
          <w:cnfStyle w:val="000000010000" w:firstRow="0" w:lastRow="0" w:firstColumn="0" w:lastColumn="0" w:oddVBand="0" w:evenVBand="0" w:oddHBand="0" w:evenHBand="1" w:firstRowFirstColumn="0" w:firstRowLastColumn="0" w:lastRowFirstColumn="0" w:lastRowLastColumn="0"/>
          <w:trHeight w:val="409"/>
          <w:ins w:id="1913" w:author="IQTIG" w:date="2020-04-28T19:39:00Z"/>
        </w:trPr>
        <w:tc>
          <w:tcPr>
            <w:tcW w:w="1409" w:type="pct"/>
          </w:tcPr>
          <w:p w14:paraId="33FE9482" w14:textId="77777777" w:rsidR="00BA23B7" w:rsidRPr="001E2092" w:rsidRDefault="00784CD0" w:rsidP="00C25810">
            <w:pPr>
              <w:pStyle w:val="Tabellentext"/>
              <w:rPr>
                <w:ins w:id="1914" w:author="IQTIG" w:date="2020-04-28T19:39:00Z"/>
                <w:szCs w:val="18"/>
              </w:rPr>
            </w:pPr>
            <w:ins w:id="1915" w:author="IQTIG" w:date="2020-04-28T19:39:00Z">
              <w:r>
                <w:rPr>
                  <w:szCs w:val="18"/>
                </w:rPr>
                <w:t xml:space="preserve">Risiko pro Lebensjahr älter als 71 (kumulativ))  </w:t>
              </w:r>
              <w:r>
                <w:rPr>
                  <w:szCs w:val="18"/>
                </w:rPr>
                <w:br/>
                <w:t xml:space="preserve"> bis maximal 95 Jahre</w:t>
              </w:r>
            </w:ins>
          </w:p>
        </w:tc>
        <w:tc>
          <w:tcPr>
            <w:tcW w:w="1013" w:type="pct"/>
          </w:tcPr>
          <w:p w14:paraId="48941B03" w14:textId="77777777" w:rsidR="00BA23B7" w:rsidRPr="001E2092" w:rsidRDefault="00784CD0" w:rsidP="009E6F3B">
            <w:pPr>
              <w:pStyle w:val="Tabellentext"/>
              <w:jc w:val="right"/>
              <w:rPr>
                <w:ins w:id="1916" w:author="IQTIG" w:date="2020-04-28T19:39:00Z"/>
                <w:szCs w:val="18"/>
              </w:rPr>
            </w:pPr>
            <w:ins w:id="1917" w:author="IQTIG" w:date="2020-04-28T19:39:00Z">
              <w:r>
                <w:rPr>
                  <w:szCs w:val="18"/>
                </w:rPr>
                <w:t>-0,011119753196033</w:t>
              </w:r>
            </w:ins>
          </w:p>
        </w:tc>
        <w:tc>
          <w:tcPr>
            <w:tcW w:w="390" w:type="pct"/>
          </w:tcPr>
          <w:p w14:paraId="74DD2F7B" w14:textId="77777777" w:rsidR="00BA23B7" w:rsidRPr="001E2092" w:rsidRDefault="00784CD0" w:rsidP="004D14B9">
            <w:pPr>
              <w:pStyle w:val="Tabellentext"/>
              <w:ind w:left="0"/>
              <w:jc w:val="right"/>
              <w:rPr>
                <w:ins w:id="1918" w:author="IQTIG" w:date="2020-04-28T19:39:00Z"/>
                <w:szCs w:val="18"/>
              </w:rPr>
            </w:pPr>
            <w:ins w:id="1919" w:author="IQTIG" w:date="2020-04-28T19:39:00Z">
              <w:r>
                <w:rPr>
                  <w:szCs w:val="18"/>
                </w:rPr>
                <w:t>0,007</w:t>
              </w:r>
            </w:ins>
          </w:p>
        </w:tc>
        <w:tc>
          <w:tcPr>
            <w:tcW w:w="548" w:type="pct"/>
          </w:tcPr>
          <w:p w14:paraId="64738960" w14:textId="77777777" w:rsidR="00BA23B7" w:rsidRPr="001E2092" w:rsidRDefault="00784CD0" w:rsidP="009E6F3B">
            <w:pPr>
              <w:pStyle w:val="Tabellentext"/>
              <w:jc w:val="right"/>
              <w:rPr>
                <w:ins w:id="1920" w:author="IQTIG" w:date="2020-04-28T19:39:00Z"/>
                <w:szCs w:val="18"/>
              </w:rPr>
            </w:pPr>
            <w:ins w:id="1921" w:author="IQTIG" w:date="2020-04-28T19:39:00Z">
              <w:r>
                <w:rPr>
                  <w:szCs w:val="18"/>
                </w:rPr>
                <w:t>-1,620</w:t>
              </w:r>
            </w:ins>
          </w:p>
        </w:tc>
        <w:tc>
          <w:tcPr>
            <w:tcW w:w="468" w:type="pct"/>
          </w:tcPr>
          <w:p w14:paraId="3F6A2648" w14:textId="77777777" w:rsidR="00BA23B7" w:rsidRPr="001E2092" w:rsidRDefault="00784CD0" w:rsidP="004D14B9">
            <w:pPr>
              <w:pStyle w:val="Tabellentext"/>
              <w:ind w:left="6"/>
              <w:jc w:val="right"/>
              <w:rPr>
                <w:ins w:id="1922" w:author="IQTIG" w:date="2020-04-28T19:39:00Z"/>
                <w:szCs w:val="18"/>
              </w:rPr>
            </w:pPr>
            <w:ins w:id="1923" w:author="IQTIG" w:date="2020-04-28T19:39:00Z">
              <w:r>
                <w:rPr>
                  <w:szCs w:val="18"/>
                </w:rPr>
                <w:t>0,989</w:t>
              </w:r>
            </w:ins>
          </w:p>
        </w:tc>
        <w:tc>
          <w:tcPr>
            <w:tcW w:w="1172" w:type="pct"/>
          </w:tcPr>
          <w:p w14:paraId="664B5C0A" w14:textId="77777777" w:rsidR="00BA23B7" w:rsidRPr="001E2092" w:rsidRDefault="00784CD0" w:rsidP="005521DD">
            <w:pPr>
              <w:pStyle w:val="Tabellentext"/>
              <w:ind w:left="-6"/>
              <w:jc w:val="right"/>
              <w:rPr>
                <w:ins w:id="1924" w:author="IQTIG" w:date="2020-04-28T19:39:00Z"/>
                <w:szCs w:val="18"/>
              </w:rPr>
            </w:pPr>
            <w:ins w:id="1925" w:author="IQTIG" w:date="2020-04-28T19:39:00Z">
              <w:r>
                <w:rPr>
                  <w:szCs w:val="18"/>
                </w:rPr>
                <w:t>0,976 - 1,002</w:t>
              </w:r>
            </w:ins>
          </w:p>
        </w:tc>
      </w:tr>
      <w:tr w:rsidR="00BA23B7" w:rsidRPr="00743DF3" w14:paraId="0C009B09" w14:textId="77777777" w:rsidTr="00A4142A">
        <w:trPr>
          <w:cnfStyle w:val="000000100000" w:firstRow="0" w:lastRow="0" w:firstColumn="0" w:lastColumn="0" w:oddVBand="0" w:evenVBand="0" w:oddHBand="1" w:evenHBand="0" w:firstRowFirstColumn="0" w:firstRowLastColumn="0" w:lastRowFirstColumn="0" w:lastRowLastColumn="0"/>
          <w:trHeight w:val="409"/>
          <w:ins w:id="1926" w:author="IQTIG" w:date="2020-04-28T19:39:00Z"/>
        </w:trPr>
        <w:tc>
          <w:tcPr>
            <w:tcW w:w="1409" w:type="pct"/>
          </w:tcPr>
          <w:p w14:paraId="2BE41F20" w14:textId="77777777" w:rsidR="00BA23B7" w:rsidRPr="001E2092" w:rsidRDefault="00784CD0" w:rsidP="00C25810">
            <w:pPr>
              <w:pStyle w:val="Tabellentext"/>
              <w:rPr>
                <w:ins w:id="1927" w:author="IQTIG" w:date="2020-04-28T19:39:00Z"/>
                <w:szCs w:val="18"/>
              </w:rPr>
            </w:pPr>
            <w:ins w:id="1928" w:author="IQTIG" w:date="2020-04-28T19:39:00Z">
              <w:r>
                <w:rPr>
                  <w:szCs w:val="18"/>
                </w:rPr>
                <w:t xml:space="preserve">Risiko pro Lebensjahr älter als 30 (kumulativ)  </w:t>
              </w:r>
              <w:r>
                <w:rPr>
                  <w:szCs w:val="18"/>
                </w:rPr>
                <w:br/>
                <w:t xml:space="preserve"> bis maximal 95 Jahre</w:t>
              </w:r>
            </w:ins>
          </w:p>
        </w:tc>
        <w:tc>
          <w:tcPr>
            <w:tcW w:w="1013" w:type="pct"/>
          </w:tcPr>
          <w:p w14:paraId="698AE22B" w14:textId="77777777" w:rsidR="00BA23B7" w:rsidRPr="001E2092" w:rsidRDefault="00784CD0" w:rsidP="009E6F3B">
            <w:pPr>
              <w:pStyle w:val="Tabellentext"/>
              <w:jc w:val="right"/>
              <w:rPr>
                <w:ins w:id="1929" w:author="IQTIG" w:date="2020-04-28T19:39:00Z"/>
                <w:szCs w:val="18"/>
              </w:rPr>
            </w:pPr>
            <w:ins w:id="1930" w:author="IQTIG" w:date="2020-04-28T19:39:00Z">
              <w:r>
                <w:rPr>
                  <w:szCs w:val="18"/>
                </w:rPr>
                <w:t>0,034341310713635</w:t>
              </w:r>
            </w:ins>
          </w:p>
        </w:tc>
        <w:tc>
          <w:tcPr>
            <w:tcW w:w="390" w:type="pct"/>
          </w:tcPr>
          <w:p w14:paraId="101379C5" w14:textId="77777777" w:rsidR="00BA23B7" w:rsidRPr="001E2092" w:rsidRDefault="00784CD0" w:rsidP="004D14B9">
            <w:pPr>
              <w:pStyle w:val="Tabellentext"/>
              <w:ind w:left="0"/>
              <w:jc w:val="right"/>
              <w:rPr>
                <w:ins w:id="1931" w:author="IQTIG" w:date="2020-04-28T19:39:00Z"/>
                <w:szCs w:val="18"/>
              </w:rPr>
            </w:pPr>
            <w:ins w:id="1932" w:author="IQTIG" w:date="2020-04-28T19:39:00Z">
              <w:r>
                <w:rPr>
                  <w:szCs w:val="18"/>
                </w:rPr>
                <w:t>0,006</w:t>
              </w:r>
            </w:ins>
          </w:p>
        </w:tc>
        <w:tc>
          <w:tcPr>
            <w:tcW w:w="548" w:type="pct"/>
          </w:tcPr>
          <w:p w14:paraId="56332E7E" w14:textId="77777777" w:rsidR="00BA23B7" w:rsidRPr="001E2092" w:rsidRDefault="00784CD0" w:rsidP="009E6F3B">
            <w:pPr>
              <w:pStyle w:val="Tabellentext"/>
              <w:jc w:val="right"/>
              <w:rPr>
                <w:ins w:id="1933" w:author="IQTIG" w:date="2020-04-28T19:39:00Z"/>
                <w:szCs w:val="18"/>
              </w:rPr>
            </w:pPr>
            <w:ins w:id="1934" w:author="IQTIG" w:date="2020-04-28T19:39:00Z">
              <w:r>
                <w:rPr>
                  <w:szCs w:val="18"/>
                </w:rPr>
                <w:t>6,103</w:t>
              </w:r>
            </w:ins>
          </w:p>
        </w:tc>
        <w:tc>
          <w:tcPr>
            <w:tcW w:w="468" w:type="pct"/>
          </w:tcPr>
          <w:p w14:paraId="048B6CE5" w14:textId="77777777" w:rsidR="00BA23B7" w:rsidRPr="001E2092" w:rsidRDefault="00784CD0" w:rsidP="004D14B9">
            <w:pPr>
              <w:pStyle w:val="Tabellentext"/>
              <w:ind w:left="6"/>
              <w:jc w:val="right"/>
              <w:rPr>
                <w:ins w:id="1935" w:author="IQTIG" w:date="2020-04-28T19:39:00Z"/>
                <w:szCs w:val="18"/>
              </w:rPr>
            </w:pPr>
            <w:ins w:id="1936" w:author="IQTIG" w:date="2020-04-28T19:39:00Z">
              <w:r>
                <w:rPr>
                  <w:szCs w:val="18"/>
                </w:rPr>
                <w:t>1,035</w:t>
              </w:r>
            </w:ins>
          </w:p>
        </w:tc>
        <w:tc>
          <w:tcPr>
            <w:tcW w:w="1172" w:type="pct"/>
          </w:tcPr>
          <w:p w14:paraId="73DD4DDA" w14:textId="77777777" w:rsidR="00BA23B7" w:rsidRPr="001E2092" w:rsidRDefault="00784CD0" w:rsidP="005521DD">
            <w:pPr>
              <w:pStyle w:val="Tabellentext"/>
              <w:ind w:left="-6"/>
              <w:jc w:val="right"/>
              <w:rPr>
                <w:ins w:id="1937" w:author="IQTIG" w:date="2020-04-28T19:39:00Z"/>
                <w:szCs w:val="18"/>
              </w:rPr>
            </w:pPr>
            <w:ins w:id="1938" w:author="IQTIG" w:date="2020-04-28T19:39:00Z">
              <w:r>
                <w:rPr>
                  <w:szCs w:val="18"/>
                </w:rPr>
                <w:t>1,024 - 1,047</w:t>
              </w:r>
            </w:ins>
          </w:p>
        </w:tc>
      </w:tr>
      <w:tr w:rsidR="00BA23B7" w:rsidRPr="00743DF3" w14:paraId="613B34B1" w14:textId="77777777" w:rsidTr="00A4142A">
        <w:trPr>
          <w:cnfStyle w:val="000000010000" w:firstRow="0" w:lastRow="0" w:firstColumn="0" w:lastColumn="0" w:oddVBand="0" w:evenVBand="0" w:oddHBand="0" w:evenHBand="1" w:firstRowFirstColumn="0" w:firstRowLastColumn="0" w:lastRowFirstColumn="0" w:lastRowLastColumn="0"/>
          <w:trHeight w:val="409"/>
          <w:ins w:id="1939" w:author="IQTIG" w:date="2020-04-28T19:39:00Z"/>
        </w:trPr>
        <w:tc>
          <w:tcPr>
            <w:tcW w:w="1409" w:type="pct"/>
          </w:tcPr>
          <w:p w14:paraId="0E485F0C" w14:textId="77777777" w:rsidR="00BA23B7" w:rsidRPr="001E2092" w:rsidRDefault="00784CD0" w:rsidP="00C25810">
            <w:pPr>
              <w:pStyle w:val="Tabellentext"/>
              <w:rPr>
                <w:ins w:id="1940" w:author="IQTIG" w:date="2020-04-28T19:39:00Z"/>
                <w:szCs w:val="18"/>
              </w:rPr>
            </w:pPr>
            <w:ins w:id="1941" w:author="IQTIG" w:date="2020-04-28T19:39:00Z">
              <w:r>
                <w:rPr>
                  <w:szCs w:val="18"/>
                </w:rPr>
                <w:t>Geschlecht - weiblich</w:t>
              </w:r>
            </w:ins>
          </w:p>
        </w:tc>
        <w:tc>
          <w:tcPr>
            <w:tcW w:w="1013" w:type="pct"/>
          </w:tcPr>
          <w:p w14:paraId="0972FA5F" w14:textId="77777777" w:rsidR="00BA23B7" w:rsidRPr="001E2092" w:rsidRDefault="00784CD0" w:rsidP="009E6F3B">
            <w:pPr>
              <w:pStyle w:val="Tabellentext"/>
              <w:jc w:val="right"/>
              <w:rPr>
                <w:ins w:id="1942" w:author="IQTIG" w:date="2020-04-28T19:39:00Z"/>
                <w:szCs w:val="18"/>
              </w:rPr>
            </w:pPr>
            <w:ins w:id="1943" w:author="IQTIG" w:date="2020-04-28T19:39:00Z">
              <w:r>
                <w:rPr>
                  <w:szCs w:val="18"/>
                </w:rPr>
                <w:t>-0,373041725786893</w:t>
              </w:r>
            </w:ins>
          </w:p>
        </w:tc>
        <w:tc>
          <w:tcPr>
            <w:tcW w:w="390" w:type="pct"/>
          </w:tcPr>
          <w:p w14:paraId="1AFBCC08" w14:textId="77777777" w:rsidR="00BA23B7" w:rsidRPr="001E2092" w:rsidRDefault="00784CD0" w:rsidP="004D14B9">
            <w:pPr>
              <w:pStyle w:val="Tabellentext"/>
              <w:ind w:left="0"/>
              <w:jc w:val="right"/>
              <w:rPr>
                <w:ins w:id="1944" w:author="IQTIG" w:date="2020-04-28T19:39:00Z"/>
                <w:szCs w:val="18"/>
              </w:rPr>
            </w:pPr>
            <w:ins w:id="1945" w:author="IQTIG" w:date="2020-04-28T19:39:00Z">
              <w:r>
                <w:rPr>
                  <w:szCs w:val="18"/>
                </w:rPr>
                <w:t>0,021</w:t>
              </w:r>
            </w:ins>
          </w:p>
        </w:tc>
        <w:tc>
          <w:tcPr>
            <w:tcW w:w="548" w:type="pct"/>
          </w:tcPr>
          <w:p w14:paraId="48CF0741" w14:textId="77777777" w:rsidR="00BA23B7" w:rsidRPr="001E2092" w:rsidRDefault="00784CD0" w:rsidP="009E6F3B">
            <w:pPr>
              <w:pStyle w:val="Tabellentext"/>
              <w:jc w:val="right"/>
              <w:rPr>
                <w:ins w:id="1946" w:author="IQTIG" w:date="2020-04-28T19:39:00Z"/>
                <w:szCs w:val="18"/>
              </w:rPr>
            </w:pPr>
            <w:ins w:id="1947" w:author="IQTIG" w:date="2020-04-28T19:39:00Z">
              <w:r>
                <w:rPr>
                  <w:szCs w:val="18"/>
                </w:rPr>
                <w:t>-17,846</w:t>
              </w:r>
            </w:ins>
          </w:p>
        </w:tc>
        <w:tc>
          <w:tcPr>
            <w:tcW w:w="468" w:type="pct"/>
          </w:tcPr>
          <w:p w14:paraId="495612DE" w14:textId="77777777" w:rsidR="00BA23B7" w:rsidRPr="001E2092" w:rsidRDefault="00784CD0" w:rsidP="004D14B9">
            <w:pPr>
              <w:pStyle w:val="Tabellentext"/>
              <w:ind w:left="6"/>
              <w:jc w:val="right"/>
              <w:rPr>
                <w:ins w:id="1948" w:author="IQTIG" w:date="2020-04-28T19:39:00Z"/>
                <w:szCs w:val="18"/>
              </w:rPr>
            </w:pPr>
            <w:ins w:id="1949" w:author="IQTIG" w:date="2020-04-28T19:39:00Z">
              <w:r>
                <w:rPr>
                  <w:szCs w:val="18"/>
                </w:rPr>
                <w:t>0,689</w:t>
              </w:r>
            </w:ins>
          </w:p>
        </w:tc>
        <w:tc>
          <w:tcPr>
            <w:tcW w:w="1172" w:type="pct"/>
          </w:tcPr>
          <w:p w14:paraId="061EA8B7" w14:textId="77777777" w:rsidR="00BA23B7" w:rsidRPr="001E2092" w:rsidRDefault="00784CD0" w:rsidP="005521DD">
            <w:pPr>
              <w:pStyle w:val="Tabellentext"/>
              <w:ind w:left="-6"/>
              <w:jc w:val="right"/>
              <w:rPr>
                <w:ins w:id="1950" w:author="IQTIG" w:date="2020-04-28T19:39:00Z"/>
                <w:szCs w:val="18"/>
              </w:rPr>
            </w:pPr>
            <w:ins w:id="1951" w:author="IQTIG" w:date="2020-04-28T19:39:00Z">
              <w:r>
                <w:rPr>
                  <w:szCs w:val="18"/>
                </w:rPr>
                <w:t>0,661 - 0,717</w:t>
              </w:r>
            </w:ins>
          </w:p>
        </w:tc>
      </w:tr>
      <w:tr w:rsidR="00BA23B7" w:rsidRPr="00743DF3" w14:paraId="2507E46F" w14:textId="77777777" w:rsidTr="00A4142A">
        <w:trPr>
          <w:cnfStyle w:val="000000100000" w:firstRow="0" w:lastRow="0" w:firstColumn="0" w:lastColumn="0" w:oddVBand="0" w:evenVBand="0" w:oddHBand="1" w:evenHBand="0" w:firstRowFirstColumn="0" w:firstRowLastColumn="0" w:lastRowFirstColumn="0" w:lastRowLastColumn="0"/>
          <w:trHeight w:val="409"/>
          <w:ins w:id="1952" w:author="IQTIG" w:date="2020-04-28T19:39:00Z"/>
        </w:trPr>
        <w:tc>
          <w:tcPr>
            <w:tcW w:w="1409" w:type="pct"/>
          </w:tcPr>
          <w:p w14:paraId="37615DB1" w14:textId="77777777" w:rsidR="00BA23B7" w:rsidRPr="001E2092" w:rsidRDefault="00784CD0" w:rsidP="00C25810">
            <w:pPr>
              <w:pStyle w:val="Tabellentext"/>
              <w:rPr>
                <w:ins w:id="1953" w:author="IQTIG" w:date="2020-04-28T19:39:00Z"/>
                <w:szCs w:val="18"/>
              </w:rPr>
            </w:pPr>
            <w:ins w:id="1954" w:author="IQTIG" w:date="2020-04-28T19:39:00Z">
              <w:r>
                <w:rPr>
                  <w:szCs w:val="18"/>
                </w:rPr>
                <w:t>ASA-Klassifikation 2</w:t>
              </w:r>
            </w:ins>
          </w:p>
        </w:tc>
        <w:tc>
          <w:tcPr>
            <w:tcW w:w="1013" w:type="pct"/>
          </w:tcPr>
          <w:p w14:paraId="2D541EA7" w14:textId="77777777" w:rsidR="00BA23B7" w:rsidRPr="001E2092" w:rsidRDefault="00784CD0" w:rsidP="009E6F3B">
            <w:pPr>
              <w:pStyle w:val="Tabellentext"/>
              <w:jc w:val="right"/>
              <w:rPr>
                <w:ins w:id="1955" w:author="IQTIG" w:date="2020-04-28T19:39:00Z"/>
                <w:szCs w:val="18"/>
              </w:rPr>
            </w:pPr>
            <w:ins w:id="1956" w:author="IQTIG" w:date="2020-04-28T19:39:00Z">
              <w:r>
                <w:rPr>
                  <w:szCs w:val="18"/>
                </w:rPr>
                <w:t>0,605540263258327</w:t>
              </w:r>
            </w:ins>
          </w:p>
        </w:tc>
        <w:tc>
          <w:tcPr>
            <w:tcW w:w="390" w:type="pct"/>
          </w:tcPr>
          <w:p w14:paraId="0F28ADDC" w14:textId="77777777" w:rsidR="00BA23B7" w:rsidRPr="001E2092" w:rsidRDefault="00784CD0" w:rsidP="004D14B9">
            <w:pPr>
              <w:pStyle w:val="Tabellentext"/>
              <w:ind w:left="0"/>
              <w:jc w:val="right"/>
              <w:rPr>
                <w:ins w:id="1957" w:author="IQTIG" w:date="2020-04-28T19:39:00Z"/>
                <w:szCs w:val="18"/>
              </w:rPr>
            </w:pPr>
            <w:ins w:id="1958" w:author="IQTIG" w:date="2020-04-28T19:39:00Z">
              <w:r>
                <w:rPr>
                  <w:szCs w:val="18"/>
                </w:rPr>
                <w:t>0,156</w:t>
              </w:r>
            </w:ins>
          </w:p>
        </w:tc>
        <w:tc>
          <w:tcPr>
            <w:tcW w:w="548" w:type="pct"/>
          </w:tcPr>
          <w:p w14:paraId="26A28573" w14:textId="77777777" w:rsidR="00BA23B7" w:rsidRPr="001E2092" w:rsidRDefault="00784CD0" w:rsidP="009E6F3B">
            <w:pPr>
              <w:pStyle w:val="Tabellentext"/>
              <w:jc w:val="right"/>
              <w:rPr>
                <w:ins w:id="1959" w:author="IQTIG" w:date="2020-04-28T19:39:00Z"/>
                <w:szCs w:val="18"/>
              </w:rPr>
            </w:pPr>
            <w:ins w:id="1960" w:author="IQTIG" w:date="2020-04-28T19:39:00Z">
              <w:r>
                <w:rPr>
                  <w:szCs w:val="18"/>
                </w:rPr>
                <w:t>3,874</w:t>
              </w:r>
            </w:ins>
          </w:p>
        </w:tc>
        <w:tc>
          <w:tcPr>
            <w:tcW w:w="468" w:type="pct"/>
          </w:tcPr>
          <w:p w14:paraId="43E64CEB" w14:textId="77777777" w:rsidR="00BA23B7" w:rsidRPr="001E2092" w:rsidRDefault="00784CD0" w:rsidP="004D14B9">
            <w:pPr>
              <w:pStyle w:val="Tabellentext"/>
              <w:ind w:left="6"/>
              <w:jc w:val="right"/>
              <w:rPr>
                <w:ins w:id="1961" w:author="IQTIG" w:date="2020-04-28T19:39:00Z"/>
                <w:szCs w:val="18"/>
              </w:rPr>
            </w:pPr>
            <w:ins w:id="1962" w:author="IQTIG" w:date="2020-04-28T19:39:00Z">
              <w:r>
                <w:rPr>
                  <w:szCs w:val="18"/>
                </w:rPr>
                <w:t>1,832</w:t>
              </w:r>
            </w:ins>
          </w:p>
        </w:tc>
        <w:tc>
          <w:tcPr>
            <w:tcW w:w="1172" w:type="pct"/>
          </w:tcPr>
          <w:p w14:paraId="7521996D" w14:textId="77777777" w:rsidR="00BA23B7" w:rsidRPr="001E2092" w:rsidRDefault="00784CD0" w:rsidP="005521DD">
            <w:pPr>
              <w:pStyle w:val="Tabellentext"/>
              <w:ind w:left="-6"/>
              <w:jc w:val="right"/>
              <w:rPr>
                <w:ins w:id="1963" w:author="IQTIG" w:date="2020-04-28T19:39:00Z"/>
                <w:szCs w:val="18"/>
              </w:rPr>
            </w:pPr>
            <w:ins w:id="1964" w:author="IQTIG" w:date="2020-04-28T19:39:00Z">
              <w:r>
                <w:rPr>
                  <w:szCs w:val="18"/>
                </w:rPr>
                <w:t>1,366 - 2,526</w:t>
              </w:r>
            </w:ins>
          </w:p>
        </w:tc>
      </w:tr>
      <w:tr w:rsidR="00BA23B7" w:rsidRPr="00743DF3" w14:paraId="1A80C912" w14:textId="77777777" w:rsidTr="00A4142A">
        <w:trPr>
          <w:cnfStyle w:val="000000010000" w:firstRow="0" w:lastRow="0" w:firstColumn="0" w:lastColumn="0" w:oddVBand="0" w:evenVBand="0" w:oddHBand="0" w:evenHBand="1" w:firstRowFirstColumn="0" w:firstRowLastColumn="0" w:lastRowFirstColumn="0" w:lastRowLastColumn="0"/>
          <w:trHeight w:val="409"/>
          <w:ins w:id="1965" w:author="IQTIG" w:date="2020-04-28T19:39:00Z"/>
        </w:trPr>
        <w:tc>
          <w:tcPr>
            <w:tcW w:w="1409" w:type="pct"/>
          </w:tcPr>
          <w:p w14:paraId="3AD3374A" w14:textId="77777777" w:rsidR="00BA23B7" w:rsidRPr="001E2092" w:rsidRDefault="00784CD0" w:rsidP="00C25810">
            <w:pPr>
              <w:pStyle w:val="Tabellentext"/>
              <w:rPr>
                <w:ins w:id="1966" w:author="IQTIG" w:date="2020-04-28T19:39:00Z"/>
                <w:szCs w:val="18"/>
              </w:rPr>
            </w:pPr>
            <w:ins w:id="1967" w:author="IQTIG" w:date="2020-04-28T19:39:00Z">
              <w:r>
                <w:rPr>
                  <w:szCs w:val="18"/>
                </w:rPr>
                <w:t>ASA-Klassifikation 3</w:t>
              </w:r>
            </w:ins>
          </w:p>
        </w:tc>
        <w:tc>
          <w:tcPr>
            <w:tcW w:w="1013" w:type="pct"/>
          </w:tcPr>
          <w:p w14:paraId="53FCD7DD" w14:textId="77777777" w:rsidR="00BA23B7" w:rsidRPr="001E2092" w:rsidRDefault="00784CD0" w:rsidP="009E6F3B">
            <w:pPr>
              <w:pStyle w:val="Tabellentext"/>
              <w:jc w:val="right"/>
              <w:rPr>
                <w:ins w:id="1968" w:author="IQTIG" w:date="2020-04-28T19:39:00Z"/>
                <w:szCs w:val="18"/>
              </w:rPr>
            </w:pPr>
            <w:ins w:id="1969" w:author="IQTIG" w:date="2020-04-28T19:39:00Z">
              <w:r>
                <w:rPr>
                  <w:szCs w:val="18"/>
                </w:rPr>
                <w:t>1,253088320345799</w:t>
              </w:r>
            </w:ins>
          </w:p>
        </w:tc>
        <w:tc>
          <w:tcPr>
            <w:tcW w:w="390" w:type="pct"/>
          </w:tcPr>
          <w:p w14:paraId="25F22C27" w14:textId="77777777" w:rsidR="00BA23B7" w:rsidRPr="001E2092" w:rsidRDefault="00784CD0" w:rsidP="004D14B9">
            <w:pPr>
              <w:pStyle w:val="Tabellentext"/>
              <w:ind w:left="0"/>
              <w:jc w:val="right"/>
              <w:rPr>
                <w:ins w:id="1970" w:author="IQTIG" w:date="2020-04-28T19:39:00Z"/>
                <w:szCs w:val="18"/>
              </w:rPr>
            </w:pPr>
            <w:ins w:id="1971" w:author="IQTIG" w:date="2020-04-28T19:39:00Z">
              <w:r>
                <w:rPr>
                  <w:szCs w:val="18"/>
                </w:rPr>
                <w:t>0,155</w:t>
              </w:r>
            </w:ins>
          </w:p>
        </w:tc>
        <w:tc>
          <w:tcPr>
            <w:tcW w:w="548" w:type="pct"/>
          </w:tcPr>
          <w:p w14:paraId="5694991A" w14:textId="77777777" w:rsidR="00BA23B7" w:rsidRPr="001E2092" w:rsidRDefault="00784CD0" w:rsidP="009E6F3B">
            <w:pPr>
              <w:pStyle w:val="Tabellentext"/>
              <w:jc w:val="right"/>
              <w:rPr>
                <w:ins w:id="1972" w:author="IQTIG" w:date="2020-04-28T19:39:00Z"/>
                <w:szCs w:val="18"/>
              </w:rPr>
            </w:pPr>
            <w:ins w:id="1973" w:author="IQTIG" w:date="2020-04-28T19:39:00Z">
              <w:r>
                <w:rPr>
                  <w:szCs w:val="18"/>
                </w:rPr>
                <w:t>8,073</w:t>
              </w:r>
            </w:ins>
          </w:p>
        </w:tc>
        <w:tc>
          <w:tcPr>
            <w:tcW w:w="468" w:type="pct"/>
          </w:tcPr>
          <w:p w14:paraId="1DC2587C" w14:textId="77777777" w:rsidR="00BA23B7" w:rsidRPr="001E2092" w:rsidRDefault="00784CD0" w:rsidP="004D14B9">
            <w:pPr>
              <w:pStyle w:val="Tabellentext"/>
              <w:ind w:left="6"/>
              <w:jc w:val="right"/>
              <w:rPr>
                <w:ins w:id="1974" w:author="IQTIG" w:date="2020-04-28T19:39:00Z"/>
                <w:szCs w:val="18"/>
              </w:rPr>
            </w:pPr>
            <w:ins w:id="1975" w:author="IQTIG" w:date="2020-04-28T19:39:00Z">
              <w:r>
                <w:rPr>
                  <w:szCs w:val="18"/>
                </w:rPr>
                <w:t>3,501</w:t>
              </w:r>
            </w:ins>
          </w:p>
        </w:tc>
        <w:tc>
          <w:tcPr>
            <w:tcW w:w="1172" w:type="pct"/>
          </w:tcPr>
          <w:p w14:paraId="43C93EF3" w14:textId="77777777" w:rsidR="00BA23B7" w:rsidRPr="001E2092" w:rsidRDefault="00784CD0" w:rsidP="005521DD">
            <w:pPr>
              <w:pStyle w:val="Tabellentext"/>
              <w:ind w:left="-6"/>
              <w:jc w:val="right"/>
              <w:rPr>
                <w:ins w:id="1976" w:author="IQTIG" w:date="2020-04-28T19:39:00Z"/>
                <w:szCs w:val="18"/>
              </w:rPr>
            </w:pPr>
            <w:ins w:id="1977" w:author="IQTIG" w:date="2020-04-28T19:39:00Z">
              <w:r>
                <w:rPr>
                  <w:szCs w:val="18"/>
                </w:rPr>
                <w:t>2,616 - 4,817</w:t>
              </w:r>
            </w:ins>
          </w:p>
        </w:tc>
      </w:tr>
      <w:tr w:rsidR="00BA23B7" w:rsidRPr="00743DF3" w14:paraId="07048EF2" w14:textId="77777777" w:rsidTr="00A4142A">
        <w:trPr>
          <w:cnfStyle w:val="000000100000" w:firstRow="0" w:lastRow="0" w:firstColumn="0" w:lastColumn="0" w:oddVBand="0" w:evenVBand="0" w:oddHBand="1" w:evenHBand="0" w:firstRowFirstColumn="0" w:firstRowLastColumn="0" w:lastRowFirstColumn="0" w:lastRowLastColumn="0"/>
          <w:trHeight w:val="409"/>
          <w:ins w:id="1978" w:author="IQTIG" w:date="2020-04-28T19:39:00Z"/>
        </w:trPr>
        <w:tc>
          <w:tcPr>
            <w:tcW w:w="1409" w:type="pct"/>
          </w:tcPr>
          <w:p w14:paraId="59AE7461" w14:textId="77777777" w:rsidR="00BA23B7" w:rsidRPr="001E2092" w:rsidRDefault="00784CD0" w:rsidP="00C25810">
            <w:pPr>
              <w:pStyle w:val="Tabellentext"/>
              <w:rPr>
                <w:ins w:id="1979" w:author="IQTIG" w:date="2020-04-28T19:39:00Z"/>
                <w:szCs w:val="18"/>
              </w:rPr>
            </w:pPr>
            <w:ins w:id="1980" w:author="IQTIG" w:date="2020-04-28T19:39:00Z">
              <w:r>
                <w:rPr>
                  <w:szCs w:val="18"/>
                </w:rPr>
                <w:t>ASA-Klassifikation 4</w:t>
              </w:r>
            </w:ins>
          </w:p>
        </w:tc>
        <w:tc>
          <w:tcPr>
            <w:tcW w:w="1013" w:type="pct"/>
          </w:tcPr>
          <w:p w14:paraId="14B399F6" w14:textId="77777777" w:rsidR="00BA23B7" w:rsidRPr="001E2092" w:rsidRDefault="00784CD0" w:rsidP="009E6F3B">
            <w:pPr>
              <w:pStyle w:val="Tabellentext"/>
              <w:jc w:val="right"/>
              <w:rPr>
                <w:ins w:id="1981" w:author="IQTIG" w:date="2020-04-28T19:39:00Z"/>
                <w:szCs w:val="18"/>
              </w:rPr>
            </w:pPr>
            <w:ins w:id="1982" w:author="IQTIG" w:date="2020-04-28T19:39:00Z">
              <w:r>
                <w:rPr>
                  <w:szCs w:val="18"/>
                </w:rPr>
                <w:t>2,007863236028944</w:t>
              </w:r>
            </w:ins>
          </w:p>
        </w:tc>
        <w:tc>
          <w:tcPr>
            <w:tcW w:w="390" w:type="pct"/>
          </w:tcPr>
          <w:p w14:paraId="49263B59" w14:textId="77777777" w:rsidR="00BA23B7" w:rsidRPr="001E2092" w:rsidRDefault="00784CD0" w:rsidP="004D14B9">
            <w:pPr>
              <w:pStyle w:val="Tabellentext"/>
              <w:ind w:left="0"/>
              <w:jc w:val="right"/>
              <w:rPr>
                <w:ins w:id="1983" w:author="IQTIG" w:date="2020-04-28T19:39:00Z"/>
                <w:szCs w:val="18"/>
              </w:rPr>
            </w:pPr>
            <w:ins w:id="1984" w:author="IQTIG" w:date="2020-04-28T19:39:00Z">
              <w:r>
                <w:rPr>
                  <w:szCs w:val="18"/>
                </w:rPr>
                <w:t>0,157</w:t>
              </w:r>
            </w:ins>
          </w:p>
        </w:tc>
        <w:tc>
          <w:tcPr>
            <w:tcW w:w="548" w:type="pct"/>
          </w:tcPr>
          <w:p w14:paraId="5ABF9C06" w14:textId="77777777" w:rsidR="00BA23B7" w:rsidRPr="001E2092" w:rsidRDefault="00784CD0" w:rsidP="009E6F3B">
            <w:pPr>
              <w:pStyle w:val="Tabellentext"/>
              <w:jc w:val="right"/>
              <w:rPr>
                <w:ins w:id="1985" w:author="IQTIG" w:date="2020-04-28T19:39:00Z"/>
                <w:szCs w:val="18"/>
              </w:rPr>
            </w:pPr>
            <w:ins w:id="1986" w:author="IQTIG" w:date="2020-04-28T19:39:00Z">
              <w:r>
                <w:rPr>
                  <w:szCs w:val="18"/>
                </w:rPr>
                <w:t>12,779</w:t>
              </w:r>
            </w:ins>
          </w:p>
        </w:tc>
        <w:tc>
          <w:tcPr>
            <w:tcW w:w="468" w:type="pct"/>
          </w:tcPr>
          <w:p w14:paraId="03D17218" w14:textId="77777777" w:rsidR="00BA23B7" w:rsidRPr="001E2092" w:rsidRDefault="00784CD0" w:rsidP="004D14B9">
            <w:pPr>
              <w:pStyle w:val="Tabellentext"/>
              <w:ind w:left="6"/>
              <w:jc w:val="right"/>
              <w:rPr>
                <w:ins w:id="1987" w:author="IQTIG" w:date="2020-04-28T19:39:00Z"/>
                <w:szCs w:val="18"/>
              </w:rPr>
            </w:pPr>
            <w:ins w:id="1988" w:author="IQTIG" w:date="2020-04-28T19:39:00Z">
              <w:r>
                <w:rPr>
                  <w:szCs w:val="18"/>
                </w:rPr>
                <w:t>7,447</w:t>
              </w:r>
            </w:ins>
          </w:p>
        </w:tc>
        <w:tc>
          <w:tcPr>
            <w:tcW w:w="1172" w:type="pct"/>
          </w:tcPr>
          <w:p w14:paraId="1512A304" w14:textId="77777777" w:rsidR="00BA23B7" w:rsidRPr="001E2092" w:rsidRDefault="00784CD0" w:rsidP="005521DD">
            <w:pPr>
              <w:pStyle w:val="Tabellentext"/>
              <w:ind w:left="-6"/>
              <w:jc w:val="right"/>
              <w:rPr>
                <w:ins w:id="1989" w:author="IQTIG" w:date="2020-04-28T19:39:00Z"/>
                <w:szCs w:val="18"/>
              </w:rPr>
            </w:pPr>
            <w:ins w:id="1990" w:author="IQTIG" w:date="2020-04-28T19:39:00Z">
              <w:r>
                <w:rPr>
                  <w:szCs w:val="18"/>
                </w:rPr>
                <w:t>5,541 - 10,281</w:t>
              </w:r>
            </w:ins>
          </w:p>
        </w:tc>
      </w:tr>
      <w:tr w:rsidR="00BA23B7" w:rsidRPr="00743DF3" w14:paraId="0105BDA1" w14:textId="77777777" w:rsidTr="00A4142A">
        <w:trPr>
          <w:cnfStyle w:val="000000010000" w:firstRow="0" w:lastRow="0" w:firstColumn="0" w:lastColumn="0" w:oddVBand="0" w:evenVBand="0" w:oddHBand="0" w:evenHBand="1" w:firstRowFirstColumn="0" w:firstRowLastColumn="0" w:lastRowFirstColumn="0" w:lastRowLastColumn="0"/>
          <w:trHeight w:val="409"/>
          <w:ins w:id="1991" w:author="IQTIG" w:date="2020-04-28T19:39:00Z"/>
        </w:trPr>
        <w:tc>
          <w:tcPr>
            <w:tcW w:w="1409" w:type="pct"/>
          </w:tcPr>
          <w:p w14:paraId="54ECA01F" w14:textId="77777777" w:rsidR="00BA23B7" w:rsidRPr="001E2092" w:rsidRDefault="00784CD0" w:rsidP="00C25810">
            <w:pPr>
              <w:pStyle w:val="Tabellentext"/>
              <w:rPr>
                <w:ins w:id="1992" w:author="IQTIG" w:date="2020-04-28T19:39:00Z"/>
                <w:szCs w:val="18"/>
              </w:rPr>
            </w:pPr>
            <w:ins w:id="1993" w:author="IQTIG" w:date="2020-04-28T19:39:00Z">
              <w:r>
                <w:rPr>
                  <w:szCs w:val="18"/>
                </w:rPr>
                <w:t>ASA-Klassifikation 5</w:t>
              </w:r>
            </w:ins>
          </w:p>
        </w:tc>
        <w:tc>
          <w:tcPr>
            <w:tcW w:w="1013" w:type="pct"/>
          </w:tcPr>
          <w:p w14:paraId="14C7A6AC" w14:textId="77777777" w:rsidR="00BA23B7" w:rsidRPr="001E2092" w:rsidRDefault="00784CD0" w:rsidP="009E6F3B">
            <w:pPr>
              <w:pStyle w:val="Tabellentext"/>
              <w:jc w:val="right"/>
              <w:rPr>
                <w:ins w:id="1994" w:author="IQTIG" w:date="2020-04-28T19:39:00Z"/>
                <w:szCs w:val="18"/>
              </w:rPr>
            </w:pPr>
            <w:ins w:id="1995" w:author="IQTIG" w:date="2020-04-28T19:39:00Z">
              <w:r>
                <w:rPr>
                  <w:szCs w:val="18"/>
                </w:rPr>
                <w:t>2,625874206065282</w:t>
              </w:r>
            </w:ins>
          </w:p>
        </w:tc>
        <w:tc>
          <w:tcPr>
            <w:tcW w:w="390" w:type="pct"/>
          </w:tcPr>
          <w:p w14:paraId="4A51CD0E" w14:textId="77777777" w:rsidR="00BA23B7" w:rsidRPr="001E2092" w:rsidRDefault="00784CD0" w:rsidP="004D14B9">
            <w:pPr>
              <w:pStyle w:val="Tabellentext"/>
              <w:ind w:left="0"/>
              <w:jc w:val="right"/>
              <w:rPr>
                <w:ins w:id="1996" w:author="IQTIG" w:date="2020-04-28T19:39:00Z"/>
                <w:szCs w:val="18"/>
              </w:rPr>
            </w:pPr>
            <w:ins w:id="1997" w:author="IQTIG" w:date="2020-04-28T19:39:00Z">
              <w:r>
                <w:rPr>
                  <w:szCs w:val="18"/>
                </w:rPr>
                <w:t>0,241</w:t>
              </w:r>
            </w:ins>
          </w:p>
        </w:tc>
        <w:tc>
          <w:tcPr>
            <w:tcW w:w="548" w:type="pct"/>
          </w:tcPr>
          <w:p w14:paraId="3F34713F" w14:textId="77777777" w:rsidR="00BA23B7" w:rsidRPr="001E2092" w:rsidRDefault="00784CD0" w:rsidP="009E6F3B">
            <w:pPr>
              <w:pStyle w:val="Tabellentext"/>
              <w:jc w:val="right"/>
              <w:rPr>
                <w:ins w:id="1998" w:author="IQTIG" w:date="2020-04-28T19:39:00Z"/>
                <w:szCs w:val="18"/>
              </w:rPr>
            </w:pPr>
            <w:ins w:id="1999" w:author="IQTIG" w:date="2020-04-28T19:39:00Z">
              <w:r>
                <w:rPr>
                  <w:szCs w:val="18"/>
                </w:rPr>
                <w:t>10,880</w:t>
              </w:r>
            </w:ins>
          </w:p>
        </w:tc>
        <w:tc>
          <w:tcPr>
            <w:tcW w:w="468" w:type="pct"/>
          </w:tcPr>
          <w:p w14:paraId="59E94B96" w14:textId="77777777" w:rsidR="00BA23B7" w:rsidRPr="001E2092" w:rsidRDefault="00784CD0" w:rsidP="004D14B9">
            <w:pPr>
              <w:pStyle w:val="Tabellentext"/>
              <w:ind w:left="6"/>
              <w:jc w:val="right"/>
              <w:rPr>
                <w:ins w:id="2000" w:author="IQTIG" w:date="2020-04-28T19:39:00Z"/>
                <w:szCs w:val="18"/>
              </w:rPr>
            </w:pPr>
            <w:ins w:id="2001" w:author="IQTIG" w:date="2020-04-28T19:39:00Z">
              <w:r>
                <w:rPr>
                  <w:szCs w:val="18"/>
                </w:rPr>
                <w:t>13,817</w:t>
              </w:r>
            </w:ins>
          </w:p>
        </w:tc>
        <w:tc>
          <w:tcPr>
            <w:tcW w:w="1172" w:type="pct"/>
          </w:tcPr>
          <w:p w14:paraId="6605A131" w14:textId="77777777" w:rsidR="00BA23B7" w:rsidRPr="001E2092" w:rsidRDefault="00784CD0" w:rsidP="005521DD">
            <w:pPr>
              <w:pStyle w:val="Tabellentext"/>
              <w:ind w:left="-6"/>
              <w:jc w:val="right"/>
              <w:rPr>
                <w:ins w:id="2002" w:author="IQTIG" w:date="2020-04-28T19:39:00Z"/>
                <w:szCs w:val="18"/>
              </w:rPr>
            </w:pPr>
            <w:ins w:id="2003" w:author="IQTIG" w:date="2020-04-28T19:39:00Z">
              <w:r>
                <w:rPr>
                  <w:szCs w:val="18"/>
                </w:rPr>
                <w:t>8,626 - 22,270</w:t>
              </w:r>
            </w:ins>
          </w:p>
        </w:tc>
      </w:tr>
      <w:tr w:rsidR="00BA23B7" w:rsidRPr="00743DF3" w14:paraId="65B2E938" w14:textId="77777777" w:rsidTr="00A4142A">
        <w:trPr>
          <w:cnfStyle w:val="000000100000" w:firstRow="0" w:lastRow="0" w:firstColumn="0" w:lastColumn="0" w:oddVBand="0" w:evenVBand="0" w:oddHBand="1" w:evenHBand="0" w:firstRowFirstColumn="0" w:firstRowLastColumn="0" w:lastRowFirstColumn="0" w:lastRowLastColumn="0"/>
          <w:trHeight w:val="409"/>
          <w:ins w:id="2004" w:author="IQTIG" w:date="2020-04-28T19:39:00Z"/>
        </w:trPr>
        <w:tc>
          <w:tcPr>
            <w:tcW w:w="1409" w:type="pct"/>
          </w:tcPr>
          <w:p w14:paraId="54488162" w14:textId="77777777" w:rsidR="00BA23B7" w:rsidRPr="001E2092" w:rsidRDefault="00784CD0" w:rsidP="00C25810">
            <w:pPr>
              <w:pStyle w:val="Tabellentext"/>
              <w:rPr>
                <w:ins w:id="2005" w:author="IQTIG" w:date="2020-04-28T19:39:00Z"/>
                <w:szCs w:val="18"/>
              </w:rPr>
            </w:pPr>
            <w:ins w:id="2006" w:author="IQTIG" w:date="2020-04-28T19:39:00Z">
              <w:r>
                <w:rPr>
                  <w:szCs w:val="18"/>
                </w:rPr>
                <w:t xml:space="preserve">Gehstrecke (bei Aufnahme oder vor der Fraktur) - </w:t>
              </w:r>
              <w:r>
                <w:rPr>
                  <w:szCs w:val="18"/>
                </w:rPr>
                <w:br/>
                <w:t xml:space="preserve"> Gehen am Stück bis 500m möglich</w:t>
              </w:r>
            </w:ins>
          </w:p>
        </w:tc>
        <w:tc>
          <w:tcPr>
            <w:tcW w:w="1013" w:type="pct"/>
          </w:tcPr>
          <w:p w14:paraId="7C9879C5" w14:textId="77777777" w:rsidR="00BA23B7" w:rsidRPr="001E2092" w:rsidRDefault="00784CD0" w:rsidP="009E6F3B">
            <w:pPr>
              <w:pStyle w:val="Tabellentext"/>
              <w:jc w:val="right"/>
              <w:rPr>
                <w:ins w:id="2007" w:author="IQTIG" w:date="2020-04-28T19:39:00Z"/>
                <w:szCs w:val="18"/>
              </w:rPr>
            </w:pPr>
            <w:ins w:id="2008" w:author="IQTIG" w:date="2020-04-28T19:39:00Z">
              <w:r>
                <w:rPr>
                  <w:szCs w:val="18"/>
                </w:rPr>
                <w:t>0,173541128417680</w:t>
              </w:r>
            </w:ins>
          </w:p>
        </w:tc>
        <w:tc>
          <w:tcPr>
            <w:tcW w:w="390" w:type="pct"/>
          </w:tcPr>
          <w:p w14:paraId="008478D3" w14:textId="77777777" w:rsidR="00BA23B7" w:rsidRPr="001E2092" w:rsidRDefault="00784CD0" w:rsidP="004D14B9">
            <w:pPr>
              <w:pStyle w:val="Tabellentext"/>
              <w:ind w:left="0"/>
              <w:jc w:val="right"/>
              <w:rPr>
                <w:ins w:id="2009" w:author="IQTIG" w:date="2020-04-28T19:39:00Z"/>
                <w:szCs w:val="18"/>
              </w:rPr>
            </w:pPr>
            <w:ins w:id="2010" w:author="IQTIG" w:date="2020-04-28T19:39:00Z">
              <w:r>
                <w:rPr>
                  <w:szCs w:val="18"/>
                </w:rPr>
                <w:t>0,033</w:t>
              </w:r>
            </w:ins>
          </w:p>
        </w:tc>
        <w:tc>
          <w:tcPr>
            <w:tcW w:w="548" w:type="pct"/>
          </w:tcPr>
          <w:p w14:paraId="751BECAC" w14:textId="77777777" w:rsidR="00BA23B7" w:rsidRPr="001E2092" w:rsidRDefault="00784CD0" w:rsidP="009E6F3B">
            <w:pPr>
              <w:pStyle w:val="Tabellentext"/>
              <w:jc w:val="right"/>
              <w:rPr>
                <w:ins w:id="2011" w:author="IQTIG" w:date="2020-04-28T19:39:00Z"/>
                <w:szCs w:val="18"/>
              </w:rPr>
            </w:pPr>
            <w:ins w:id="2012" w:author="IQTIG" w:date="2020-04-28T19:39:00Z">
              <w:r>
                <w:rPr>
                  <w:szCs w:val="18"/>
                </w:rPr>
                <w:t>5,256</w:t>
              </w:r>
            </w:ins>
          </w:p>
        </w:tc>
        <w:tc>
          <w:tcPr>
            <w:tcW w:w="468" w:type="pct"/>
          </w:tcPr>
          <w:p w14:paraId="4B538144" w14:textId="77777777" w:rsidR="00BA23B7" w:rsidRPr="001E2092" w:rsidRDefault="00784CD0" w:rsidP="004D14B9">
            <w:pPr>
              <w:pStyle w:val="Tabellentext"/>
              <w:ind w:left="6"/>
              <w:jc w:val="right"/>
              <w:rPr>
                <w:ins w:id="2013" w:author="IQTIG" w:date="2020-04-28T19:39:00Z"/>
                <w:szCs w:val="18"/>
              </w:rPr>
            </w:pPr>
            <w:ins w:id="2014" w:author="IQTIG" w:date="2020-04-28T19:39:00Z">
              <w:r>
                <w:rPr>
                  <w:szCs w:val="18"/>
                </w:rPr>
                <w:t>1,190</w:t>
              </w:r>
            </w:ins>
          </w:p>
        </w:tc>
        <w:tc>
          <w:tcPr>
            <w:tcW w:w="1172" w:type="pct"/>
          </w:tcPr>
          <w:p w14:paraId="5D92D99B" w14:textId="77777777" w:rsidR="00BA23B7" w:rsidRPr="001E2092" w:rsidRDefault="00784CD0" w:rsidP="005521DD">
            <w:pPr>
              <w:pStyle w:val="Tabellentext"/>
              <w:ind w:left="-6"/>
              <w:jc w:val="right"/>
              <w:rPr>
                <w:ins w:id="2015" w:author="IQTIG" w:date="2020-04-28T19:39:00Z"/>
                <w:szCs w:val="18"/>
              </w:rPr>
            </w:pPr>
            <w:ins w:id="2016" w:author="IQTIG" w:date="2020-04-28T19:39:00Z">
              <w:r>
                <w:rPr>
                  <w:szCs w:val="18"/>
                </w:rPr>
                <w:t>1,115 - 1,269</w:t>
              </w:r>
            </w:ins>
          </w:p>
        </w:tc>
      </w:tr>
      <w:tr w:rsidR="00BA23B7" w:rsidRPr="00743DF3" w14:paraId="5BA29451" w14:textId="77777777" w:rsidTr="00A4142A">
        <w:trPr>
          <w:cnfStyle w:val="000000010000" w:firstRow="0" w:lastRow="0" w:firstColumn="0" w:lastColumn="0" w:oddVBand="0" w:evenVBand="0" w:oddHBand="0" w:evenHBand="1" w:firstRowFirstColumn="0" w:firstRowLastColumn="0" w:lastRowFirstColumn="0" w:lastRowLastColumn="0"/>
          <w:trHeight w:val="409"/>
          <w:ins w:id="2017" w:author="IQTIG" w:date="2020-04-28T19:39:00Z"/>
        </w:trPr>
        <w:tc>
          <w:tcPr>
            <w:tcW w:w="1409" w:type="pct"/>
          </w:tcPr>
          <w:p w14:paraId="1BAA085A" w14:textId="77777777" w:rsidR="00BA23B7" w:rsidRPr="001E2092" w:rsidRDefault="00784CD0" w:rsidP="00C25810">
            <w:pPr>
              <w:pStyle w:val="Tabellentext"/>
              <w:rPr>
                <w:ins w:id="2018" w:author="IQTIG" w:date="2020-04-28T19:39:00Z"/>
                <w:szCs w:val="18"/>
              </w:rPr>
            </w:pPr>
            <w:ins w:id="2019" w:author="IQTIG" w:date="2020-04-28T19:39:00Z">
              <w:r>
                <w:rPr>
                  <w:szCs w:val="18"/>
                </w:rPr>
                <w:t xml:space="preserve">Gehstrecke (bei Aufnahme oder vor der Fraktur) - </w:t>
              </w:r>
              <w:r>
                <w:rPr>
                  <w:szCs w:val="18"/>
                </w:rPr>
                <w:br/>
                <w:t xml:space="preserve"> auf der Stationsebene mobil (Gehstrecke: 50m)</w:t>
              </w:r>
            </w:ins>
          </w:p>
        </w:tc>
        <w:tc>
          <w:tcPr>
            <w:tcW w:w="1013" w:type="pct"/>
          </w:tcPr>
          <w:p w14:paraId="650F1399" w14:textId="77777777" w:rsidR="00BA23B7" w:rsidRPr="001E2092" w:rsidRDefault="00784CD0" w:rsidP="009E6F3B">
            <w:pPr>
              <w:pStyle w:val="Tabellentext"/>
              <w:jc w:val="right"/>
              <w:rPr>
                <w:ins w:id="2020" w:author="IQTIG" w:date="2020-04-28T19:39:00Z"/>
                <w:szCs w:val="18"/>
              </w:rPr>
            </w:pPr>
            <w:ins w:id="2021" w:author="IQTIG" w:date="2020-04-28T19:39:00Z">
              <w:r>
                <w:rPr>
                  <w:szCs w:val="18"/>
                </w:rPr>
                <w:t>0,349477235114810</w:t>
              </w:r>
            </w:ins>
          </w:p>
        </w:tc>
        <w:tc>
          <w:tcPr>
            <w:tcW w:w="390" w:type="pct"/>
          </w:tcPr>
          <w:p w14:paraId="0E6FC98C" w14:textId="77777777" w:rsidR="00BA23B7" w:rsidRPr="001E2092" w:rsidRDefault="00784CD0" w:rsidP="004D14B9">
            <w:pPr>
              <w:pStyle w:val="Tabellentext"/>
              <w:ind w:left="0"/>
              <w:jc w:val="right"/>
              <w:rPr>
                <w:ins w:id="2022" w:author="IQTIG" w:date="2020-04-28T19:39:00Z"/>
                <w:szCs w:val="18"/>
              </w:rPr>
            </w:pPr>
            <w:ins w:id="2023" w:author="IQTIG" w:date="2020-04-28T19:39:00Z">
              <w:r>
                <w:rPr>
                  <w:szCs w:val="18"/>
                </w:rPr>
                <w:t>0,033</w:t>
              </w:r>
            </w:ins>
          </w:p>
        </w:tc>
        <w:tc>
          <w:tcPr>
            <w:tcW w:w="548" w:type="pct"/>
          </w:tcPr>
          <w:p w14:paraId="7193C816" w14:textId="77777777" w:rsidR="00BA23B7" w:rsidRPr="001E2092" w:rsidRDefault="00784CD0" w:rsidP="009E6F3B">
            <w:pPr>
              <w:pStyle w:val="Tabellentext"/>
              <w:jc w:val="right"/>
              <w:rPr>
                <w:ins w:id="2024" w:author="IQTIG" w:date="2020-04-28T19:39:00Z"/>
                <w:szCs w:val="18"/>
              </w:rPr>
            </w:pPr>
            <w:ins w:id="2025" w:author="IQTIG" w:date="2020-04-28T19:39:00Z">
              <w:r>
                <w:rPr>
                  <w:szCs w:val="18"/>
                </w:rPr>
                <w:t>10,532</w:t>
              </w:r>
            </w:ins>
          </w:p>
        </w:tc>
        <w:tc>
          <w:tcPr>
            <w:tcW w:w="468" w:type="pct"/>
          </w:tcPr>
          <w:p w14:paraId="4D6FF817" w14:textId="77777777" w:rsidR="00BA23B7" w:rsidRPr="001E2092" w:rsidRDefault="00784CD0" w:rsidP="004D14B9">
            <w:pPr>
              <w:pStyle w:val="Tabellentext"/>
              <w:ind w:left="6"/>
              <w:jc w:val="right"/>
              <w:rPr>
                <w:ins w:id="2026" w:author="IQTIG" w:date="2020-04-28T19:39:00Z"/>
                <w:szCs w:val="18"/>
              </w:rPr>
            </w:pPr>
            <w:ins w:id="2027" w:author="IQTIG" w:date="2020-04-28T19:39:00Z">
              <w:r>
                <w:rPr>
                  <w:szCs w:val="18"/>
                </w:rPr>
                <w:t>1,418</w:t>
              </w:r>
            </w:ins>
          </w:p>
        </w:tc>
        <w:tc>
          <w:tcPr>
            <w:tcW w:w="1172" w:type="pct"/>
          </w:tcPr>
          <w:p w14:paraId="5B8D6D2F" w14:textId="77777777" w:rsidR="00BA23B7" w:rsidRPr="001E2092" w:rsidRDefault="00784CD0" w:rsidP="005521DD">
            <w:pPr>
              <w:pStyle w:val="Tabellentext"/>
              <w:ind w:left="-6"/>
              <w:jc w:val="right"/>
              <w:rPr>
                <w:ins w:id="2028" w:author="IQTIG" w:date="2020-04-28T19:39:00Z"/>
                <w:szCs w:val="18"/>
              </w:rPr>
            </w:pPr>
            <w:ins w:id="2029" w:author="IQTIG" w:date="2020-04-28T19:39:00Z">
              <w:r>
                <w:rPr>
                  <w:szCs w:val="18"/>
                </w:rPr>
                <w:t>1,329 - 1,514</w:t>
              </w:r>
            </w:ins>
          </w:p>
        </w:tc>
      </w:tr>
      <w:tr w:rsidR="00BA23B7" w:rsidRPr="00743DF3" w14:paraId="1D6EAF9D" w14:textId="77777777" w:rsidTr="00A4142A">
        <w:trPr>
          <w:cnfStyle w:val="000000100000" w:firstRow="0" w:lastRow="0" w:firstColumn="0" w:lastColumn="0" w:oddVBand="0" w:evenVBand="0" w:oddHBand="1" w:evenHBand="0" w:firstRowFirstColumn="0" w:firstRowLastColumn="0" w:lastRowFirstColumn="0" w:lastRowLastColumn="0"/>
          <w:trHeight w:val="409"/>
          <w:ins w:id="2030" w:author="IQTIG" w:date="2020-04-28T19:39:00Z"/>
        </w:trPr>
        <w:tc>
          <w:tcPr>
            <w:tcW w:w="1409" w:type="pct"/>
          </w:tcPr>
          <w:p w14:paraId="0720C504" w14:textId="77777777" w:rsidR="00BA23B7" w:rsidRPr="001E2092" w:rsidRDefault="00784CD0" w:rsidP="00C25810">
            <w:pPr>
              <w:pStyle w:val="Tabellentext"/>
              <w:rPr>
                <w:ins w:id="2031" w:author="IQTIG" w:date="2020-04-28T19:39:00Z"/>
                <w:szCs w:val="18"/>
              </w:rPr>
            </w:pPr>
            <w:ins w:id="2032" w:author="IQTIG" w:date="2020-04-28T19:39:00Z">
              <w:r>
                <w:rPr>
                  <w:szCs w:val="18"/>
                </w:rPr>
                <w:t xml:space="preserve">Gehstrecke (bei Aufnahme oder vor der Fraktur) - </w:t>
              </w:r>
              <w:r>
                <w:rPr>
                  <w:szCs w:val="18"/>
                </w:rPr>
                <w:br/>
                <w:t xml:space="preserve"> im Zimmer mobil</w:t>
              </w:r>
            </w:ins>
          </w:p>
        </w:tc>
        <w:tc>
          <w:tcPr>
            <w:tcW w:w="1013" w:type="pct"/>
          </w:tcPr>
          <w:p w14:paraId="0F32D8E9" w14:textId="77777777" w:rsidR="00BA23B7" w:rsidRPr="001E2092" w:rsidRDefault="00784CD0" w:rsidP="009E6F3B">
            <w:pPr>
              <w:pStyle w:val="Tabellentext"/>
              <w:jc w:val="right"/>
              <w:rPr>
                <w:ins w:id="2033" w:author="IQTIG" w:date="2020-04-28T19:39:00Z"/>
                <w:szCs w:val="18"/>
              </w:rPr>
            </w:pPr>
            <w:ins w:id="2034" w:author="IQTIG" w:date="2020-04-28T19:39:00Z">
              <w:r>
                <w:rPr>
                  <w:szCs w:val="18"/>
                </w:rPr>
                <w:t>0,518661297716872</w:t>
              </w:r>
            </w:ins>
          </w:p>
        </w:tc>
        <w:tc>
          <w:tcPr>
            <w:tcW w:w="390" w:type="pct"/>
          </w:tcPr>
          <w:p w14:paraId="2CB82DCD" w14:textId="77777777" w:rsidR="00BA23B7" w:rsidRPr="001E2092" w:rsidRDefault="00784CD0" w:rsidP="004D14B9">
            <w:pPr>
              <w:pStyle w:val="Tabellentext"/>
              <w:ind w:left="0"/>
              <w:jc w:val="right"/>
              <w:rPr>
                <w:ins w:id="2035" w:author="IQTIG" w:date="2020-04-28T19:39:00Z"/>
                <w:szCs w:val="18"/>
              </w:rPr>
            </w:pPr>
            <w:ins w:id="2036" w:author="IQTIG" w:date="2020-04-28T19:39:00Z">
              <w:r>
                <w:rPr>
                  <w:szCs w:val="18"/>
                </w:rPr>
                <w:t>0,036</w:t>
              </w:r>
            </w:ins>
          </w:p>
        </w:tc>
        <w:tc>
          <w:tcPr>
            <w:tcW w:w="548" w:type="pct"/>
          </w:tcPr>
          <w:p w14:paraId="30C1CC11" w14:textId="77777777" w:rsidR="00BA23B7" w:rsidRPr="001E2092" w:rsidRDefault="00784CD0" w:rsidP="009E6F3B">
            <w:pPr>
              <w:pStyle w:val="Tabellentext"/>
              <w:jc w:val="right"/>
              <w:rPr>
                <w:ins w:id="2037" w:author="IQTIG" w:date="2020-04-28T19:39:00Z"/>
                <w:szCs w:val="18"/>
              </w:rPr>
            </w:pPr>
            <w:ins w:id="2038" w:author="IQTIG" w:date="2020-04-28T19:39:00Z">
              <w:r>
                <w:rPr>
                  <w:szCs w:val="18"/>
                </w:rPr>
                <w:t>14,402</w:t>
              </w:r>
            </w:ins>
          </w:p>
        </w:tc>
        <w:tc>
          <w:tcPr>
            <w:tcW w:w="468" w:type="pct"/>
          </w:tcPr>
          <w:p w14:paraId="15BE83AB" w14:textId="77777777" w:rsidR="00BA23B7" w:rsidRPr="001E2092" w:rsidRDefault="00784CD0" w:rsidP="004D14B9">
            <w:pPr>
              <w:pStyle w:val="Tabellentext"/>
              <w:ind w:left="6"/>
              <w:jc w:val="right"/>
              <w:rPr>
                <w:ins w:id="2039" w:author="IQTIG" w:date="2020-04-28T19:39:00Z"/>
                <w:szCs w:val="18"/>
              </w:rPr>
            </w:pPr>
            <w:ins w:id="2040" w:author="IQTIG" w:date="2020-04-28T19:39:00Z">
              <w:r>
                <w:rPr>
                  <w:szCs w:val="18"/>
                </w:rPr>
                <w:t>1,680</w:t>
              </w:r>
            </w:ins>
          </w:p>
        </w:tc>
        <w:tc>
          <w:tcPr>
            <w:tcW w:w="1172" w:type="pct"/>
          </w:tcPr>
          <w:p w14:paraId="48CDE248" w14:textId="77777777" w:rsidR="00BA23B7" w:rsidRPr="001E2092" w:rsidRDefault="00784CD0" w:rsidP="005521DD">
            <w:pPr>
              <w:pStyle w:val="Tabellentext"/>
              <w:ind w:left="-6"/>
              <w:jc w:val="right"/>
              <w:rPr>
                <w:ins w:id="2041" w:author="IQTIG" w:date="2020-04-28T19:39:00Z"/>
                <w:szCs w:val="18"/>
              </w:rPr>
            </w:pPr>
            <w:ins w:id="2042" w:author="IQTIG" w:date="2020-04-28T19:39:00Z">
              <w:r>
                <w:rPr>
                  <w:szCs w:val="18"/>
                </w:rPr>
                <w:t>1,565 - 1,803</w:t>
              </w:r>
            </w:ins>
          </w:p>
        </w:tc>
      </w:tr>
      <w:tr w:rsidR="00BA23B7" w:rsidRPr="00743DF3" w14:paraId="7ED83B62" w14:textId="77777777" w:rsidTr="00A4142A">
        <w:trPr>
          <w:cnfStyle w:val="000000010000" w:firstRow="0" w:lastRow="0" w:firstColumn="0" w:lastColumn="0" w:oddVBand="0" w:evenVBand="0" w:oddHBand="0" w:evenHBand="1" w:firstRowFirstColumn="0" w:firstRowLastColumn="0" w:lastRowFirstColumn="0" w:lastRowLastColumn="0"/>
          <w:trHeight w:val="409"/>
          <w:ins w:id="2043" w:author="IQTIG" w:date="2020-04-28T19:39:00Z"/>
        </w:trPr>
        <w:tc>
          <w:tcPr>
            <w:tcW w:w="1409" w:type="pct"/>
          </w:tcPr>
          <w:p w14:paraId="3A53CA24" w14:textId="77777777" w:rsidR="00BA23B7" w:rsidRPr="001E2092" w:rsidRDefault="00784CD0" w:rsidP="00C25810">
            <w:pPr>
              <w:pStyle w:val="Tabellentext"/>
              <w:rPr>
                <w:ins w:id="2044" w:author="IQTIG" w:date="2020-04-28T19:39:00Z"/>
                <w:szCs w:val="18"/>
              </w:rPr>
            </w:pPr>
            <w:ins w:id="2045" w:author="IQTIG" w:date="2020-04-28T19:39:00Z">
              <w:r>
                <w:rPr>
                  <w:szCs w:val="18"/>
                </w:rPr>
                <w:t xml:space="preserve">Gehstrecke (bei Aufnahme oder vor der Fraktur) - </w:t>
              </w:r>
              <w:r>
                <w:rPr>
                  <w:szCs w:val="18"/>
                </w:rPr>
                <w:br/>
                <w:t xml:space="preserve"> immobil</w:t>
              </w:r>
            </w:ins>
          </w:p>
        </w:tc>
        <w:tc>
          <w:tcPr>
            <w:tcW w:w="1013" w:type="pct"/>
          </w:tcPr>
          <w:p w14:paraId="3B7E9215" w14:textId="77777777" w:rsidR="00BA23B7" w:rsidRPr="001E2092" w:rsidRDefault="00784CD0" w:rsidP="009E6F3B">
            <w:pPr>
              <w:pStyle w:val="Tabellentext"/>
              <w:jc w:val="right"/>
              <w:rPr>
                <w:ins w:id="2046" w:author="IQTIG" w:date="2020-04-28T19:39:00Z"/>
                <w:szCs w:val="18"/>
              </w:rPr>
            </w:pPr>
            <w:ins w:id="2047" w:author="IQTIG" w:date="2020-04-28T19:39:00Z">
              <w:r>
                <w:rPr>
                  <w:szCs w:val="18"/>
                </w:rPr>
                <w:t>0,417994473240848</w:t>
              </w:r>
            </w:ins>
          </w:p>
        </w:tc>
        <w:tc>
          <w:tcPr>
            <w:tcW w:w="390" w:type="pct"/>
          </w:tcPr>
          <w:p w14:paraId="01B702A7" w14:textId="77777777" w:rsidR="00BA23B7" w:rsidRPr="001E2092" w:rsidRDefault="00784CD0" w:rsidP="004D14B9">
            <w:pPr>
              <w:pStyle w:val="Tabellentext"/>
              <w:ind w:left="0"/>
              <w:jc w:val="right"/>
              <w:rPr>
                <w:ins w:id="2048" w:author="IQTIG" w:date="2020-04-28T19:39:00Z"/>
                <w:szCs w:val="18"/>
              </w:rPr>
            </w:pPr>
            <w:ins w:id="2049" w:author="IQTIG" w:date="2020-04-28T19:39:00Z">
              <w:r>
                <w:rPr>
                  <w:szCs w:val="18"/>
                </w:rPr>
                <w:t>0,045</w:t>
              </w:r>
            </w:ins>
          </w:p>
        </w:tc>
        <w:tc>
          <w:tcPr>
            <w:tcW w:w="548" w:type="pct"/>
          </w:tcPr>
          <w:p w14:paraId="64ED7E08" w14:textId="77777777" w:rsidR="00BA23B7" w:rsidRPr="001E2092" w:rsidRDefault="00784CD0" w:rsidP="009E6F3B">
            <w:pPr>
              <w:pStyle w:val="Tabellentext"/>
              <w:jc w:val="right"/>
              <w:rPr>
                <w:ins w:id="2050" w:author="IQTIG" w:date="2020-04-28T19:39:00Z"/>
                <w:szCs w:val="18"/>
              </w:rPr>
            </w:pPr>
            <w:ins w:id="2051" w:author="IQTIG" w:date="2020-04-28T19:39:00Z">
              <w:r>
                <w:rPr>
                  <w:szCs w:val="18"/>
                </w:rPr>
                <w:t>9,227</w:t>
              </w:r>
            </w:ins>
          </w:p>
        </w:tc>
        <w:tc>
          <w:tcPr>
            <w:tcW w:w="468" w:type="pct"/>
          </w:tcPr>
          <w:p w14:paraId="0608F00C" w14:textId="77777777" w:rsidR="00BA23B7" w:rsidRPr="001E2092" w:rsidRDefault="00784CD0" w:rsidP="004D14B9">
            <w:pPr>
              <w:pStyle w:val="Tabellentext"/>
              <w:ind w:left="6"/>
              <w:jc w:val="right"/>
              <w:rPr>
                <w:ins w:id="2052" w:author="IQTIG" w:date="2020-04-28T19:39:00Z"/>
                <w:szCs w:val="18"/>
              </w:rPr>
            </w:pPr>
            <w:ins w:id="2053" w:author="IQTIG" w:date="2020-04-28T19:39:00Z">
              <w:r>
                <w:rPr>
                  <w:szCs w:val="18"/>
                </w:rPr>
                <w:t>1,519</w:t>
              </w:r>
            </w:ins>
          </w:p>
        </w:tc>
        <w:tc>
          <w:tcPr>
            <w:tcW w:w="1172" w:type="pct"/>
          </w:tcPr>
          <w:p w14:paraId="1FEDBF7F" w14:textId="77777777" w:rsidR="00BA23B7" w:rsidRPr="001E2092" w:rsidRDefault="00784CD0" w:rsidP="005521DD">
            <w:pPr>
              <w:pStyle w:val="Tabellentext"/>
              <w:ind w:left="-6"/>
              <w:jc w:val="right"/>
              <w:rPr>
                <w:ins w:id="2054" w:author="IQTIG" w:date="2020-04-28T19:39:00Z"/>
                <w:szCs w:val="18"/>
              </w:rPr>
            </w:pPr>
            <w:ins w:id="2055" w:author="IQTIG" w:date="2020-04-28T19:39:00Z">
              <w:r>
                <w:rPr>
                  <w:szCs w:val="18"/>
                </w:rPr>
                <w:t>1,390 - 1,660</w:t>
              </w:r>
            </w:ins>
          </w:p>
        </w:tc>
      </w:tr>
      <w:tr w:rsidR="00BA23B7" w:rsidRPr="00743DF3" w14:paraId="0EED0B93" w14:textId="77777777" w:rsidTr="00A4142A">
        <w:trPr>
          <w:cnfStyle w:val="000000100000" w:firstRow="0" w:lastRow="0" w:firstColumn="0" w:lastColumn="0" w:oddVBand="0" w:evenVBand="0" w:oddHBand="1" w:evenHBand="0" w:firstRowFirstColumn="0" w:firstRowLastColumn="0" w:lastRowFirstColumn="0" w:lastRowLastColumn="0"/>
          <w:trHeight w:val="409"/>
          <w:ins w:id="2056" w:author="IQTIG" w:date="2020-04-28T19:39:00Z"/>
        </w:trPr>
        <w:tc>
          <w:tcPr>
            <w:tcW w:w="1409" w:type="pct"/>
          </w:tcPr>
          <w:p w14:paraId="486B0D0C" w14:textId="77777777" w:rsidR="00BA23B7" w:rsidRPr="001E2092" w:rsidRDefault="00784CD0" w:rsidP="00C25810">
            <w:pPr>
              <w:pStyle w:val="Tabellentext"/>
              <w:rPr>
                <w:ins w:id="2057" w:author="IQTIG" w:date="2020-04-28T19:39:00Z"/>
                <w:szCs w:val="18"/>
              </w:rPr>
            </w:pPr>
            <w:ins w:id="2058" w:author="IQTIG" w:date="2020-04-28T19:39:00Z">
              <w:r>
                <w:rPr>
                  <w:szCs w:val="18"/>
                </w:rPr>
                <w:t xml:space="preserve">Antithrombotische Dauertherapie - </w:t>
              </w:r>
              <w:r>
                <w:rPr>
                  <w:szCs w:val="18"/>
                </w:rPr>
                <w:br/>
                <w:t xml:space="preserve"> Vitamin-K-Antagonisten</w:t>
              </w:r>
            </w:ins>
          </w:p>
        </w:tc>
        <w:tc>
          <w:tcPr>
            <w:tcW w:w="1013" w:type="pct"/>
          </w:tcPr>
          <w:p w14:paraId="4DE0554F" w14:textId="77777777" w:rsidR="00BA23B7" w:rsidRPr="001E2092" w:rsidRDefault="00784CD0" w:rsidP="009E6F3B">
            <w:pPr>
              <w:pStyle w:val="Tabellentext"/>
              <w:jc w:val="right"/>
              <w:rPr>
                <w:ins w:id="2059" w:author="IQTIG" w:date="2020-04-28T19:39:00Z"/>
                <w:szCs w:val="18"/>
              </w:rPr>
            </w:pPr>
            <w:ins w:id="2060" w:author="IQTIG" w:date="2020-04-28T19:39:00Z">
              <w:r>
                <w:rPr>
                  <w:szCs w:val="18"/>
                </w:rPr>
                <w:t>0,378681245943964</w:t>
              </w:r>
            </w:ins>
          </w:p>
        </w:tc>
        <w:tc>
          <w:tcPr>
            <w:tcW w:w="390" w:type="pct"/>
          </w:tcPr>
          <w:p w14:paraId="32358A45" w14:textId="77777777" w:rsidR="00BA23B7" w:rsidRPr="001E2092" w:rsidRDefault="00784CD0" w:rsidP="004D14B9">
            <w:pPr>
              <w:pStyle w:val="Tabellentext"/>
              <w:ind w:left="0"/>
              <w:jc w:val="right"/>
              <w:rPr>
                <w:ins w:id="2061" w:author="IQTIG" w:date="2020-04-28T19:39:00Z"/>
                <w:szCs w:val="18"/>
              </w:rPr>
            </w:pPr>
            <w:ins w:id="2062" w:author="IQTIG" w:date="2020-04-28T19:39:00Z">
              <w:r>
                <w:rPr>
                  <w:szCs w:val="18"/>
                </w:rPr>
                <w:t>0,035</w:t>
              </w:r>
            </w:ins>
          </w:p>
        </w:tc>
        <w:tc>
          <w:tcPr>
            <w:tcW w:w="548" w:type="pct"/>
          </w:tcPr>
          <w:p w14:paraId="4B065959" w14:textId="77777777" w:rsidR="00BA23B7" w:rsidRPr="001E2092" w:rsidRDefault="00784CD0" w:rsidP="009E6F3B">
            <w:pPr>
              <w:pStyle w:val="Tabellentext"/>
              <w:jc w:val="right"/>
              <w:rPr>
                <w:ins w:id="2063" w:author="IQTIG" w:date="2020-04-28T19:39:00Z"/>
                <w:szCs w:val="18"/>
              </w:rPr>
            </w:pPr>
            <w:ins w:id="2064" w:author="IQTIG" w:date="2020-04-28T19:39:00Z">
              <w:r>
                <w:rPr>
                  <w:szCs w:val="18"/>
                </w:rPr>
                <w:t>10,804</w:t>
              </w:r>
            </w:ins>
          </w:p>
        </w:tc>
        <w:tc>
          <w:tcPr>
            <w:tcW w:w="468" w:type="pct"/>
          </w:tcPr>
          <w:p w14:paraId="4D9E94D5" w14:textId="77777777" w:rsidR="00BA23B7" w:rsidRPr="001E2092" w:rsidRDefault="00784CD0" w:rsidP="004D14B9">
            <w:pPr>
              <w:pStyle w:val="Tabellentext"/>
              <w:ind w:left="6"/>
              <w:jc w:val="right"/>
              <w:rPr>
                <w:ins w:id="2065" w:author="IQTIG" w:date="2020-04-28T19:39:00Z"/>
                <w:szCs w:val="18"/>
              </w:rPr>
            </w:pPr>
            <w:ins w:id="2066" w:author="IQTIG" w:date="2020-04-28T19:39:00Z">
              <w:r>
                <w:rPr>
                  <w:szCs w:val="18"/>
                </w:rPr>
                <w:t>1,460</w:t>
              </w:r>
            </w:ins>
          </w:p>
        </w:tc>
        <w:tc>
          <w:tcPr>
            <w:tcW w:w="1172" w:type="pct"/>
          </w:tcPr>
          <w:p w14:paraId="57C07FA0" w14:textId="77777777" w:rsidR="00BA23B7" w:rsidRPr="001E2092" w:rsidRDefault="00784CD0" w:rsidP="005521DD">
            <w:pPr>
              <w:pStyle w:val="Tabellentext"/>
              <w:ind w:left="-6"/>
              <w:jc w:val="right"/>
              <w:rPr>
                <w:ins w:id="2067" w:author="IQTIG" w:date="2020-04-28T19:39:00Z"/>
                <w:szCs w:val="18"/>
              </w:rPr>
            </w:pPr>
            <w:ins w:id="2068" w:author="IQTIG" w:date="2020-04-28T19:39:00Z">
              <w:r>
                <w:rPr>
                  <w:szCs w:val="18"/>
                </w:rPr>
                <w:t>1,363 - 1,564</w:t>
              </w:r>
            </w:ins>
          </w:p>
        </w:tc>
      </w:tr>
      <w:tr w:rsidR="00BA23B7" w:rsidRPr="00743DF3" w14:paraId="3C7A3E4E" w14:textId="77777777" w:rsidTr="00A4142A">
        <w:trPr>
          <w:cnfStyle w:val="000000010000" w:firstRow="0" w:lastRow="0" w:firstColumn="0" w:lastColumn="0" w:oddVBand="0" w:evenVBand="0" w:oddHBand="0" w:evenHBand="1" w:firstRowFirstColumn="0" w:firstRowLastColumn="0" w:lastRowFirstColumn="0" w:lastRowLastColumn="0"/>
          <w:trHeight w:val="409"/>
          <w:ins w:id="2069" w:author="IQTIG" w:date="2020-04-28T19:39:00Z"/>
        </w:trPr>
        <w:tc>
          <w:tcPr>
            <w:tcW w:w="1409" w:type="pct"/>
          </w:tcPr>
          <w:p w14:paraId="36E1AFD7" w14:textId="77777777" w:rsidR="00BA23B7" w:rsidRPr="001E2092" w:rsidRDefault="00784CD0" w:rsidP="00C25810">
            <w:pPr>
              <w:pStyle w:val="Tabellentext"/>
              <w:rPr>
                <w:ins w:id="2070" w:author="IQTIG" w:date="2020-04-28T19:39:00Z"/>
                <w:szCs w:val="18"/>
              </w:rPr>
            </w:pPr>
            <w:ins w:id="2071" w:author="IQTIG" w:date="2020-04-28T19:39:00Z">
              <w:r>
                <w:rPr>
                  <w:szCs w:val="18"/>
                </w:rPr>
                <w:t xml:space="preserve">Antithrombotische Dauertherapie - </w:t>
              </w:r>
              <w:r>
                <w:rPr>
                  <w:szCs w:val="18"/>
                </w:rPr>
                <w:br/>
                <w:t xml:space="preserve"> Thrombozytenaggregationshemmer</w:t>
              </w:r>
            </w:ins>
          </w:p>
        </w:tc>
        <w:tc>
          <w:tcPr>
            <w:tcW w:w="1013" w:type="pct"/>
          </w:tcPr>
          <w:p w14:paraId="0B238FBE" w14:textId="77777777" w:rsidR="00BA23B7" w:rsidRPr="001E2092" w:rsidRDefault="00784CD0" w:rsidP="009E6F3B">
            <w:pPr>
              <w:pStyle w:val="Tabellentext"/>
              <w:jc w:val="right"/>
              <w:rPr>
                <w:ins w:id="2072" w:author="IQTIG" w:date="2020-04-28T19:39:00Z"/>
                <w:szCs w:val="18"/>
              </w:rPr>
            </w:pPr>
            <w:ins w:id="2073" w:author="IQTIG" w:date="2020-04-28T19:39:00Z">
              <w:r>
                <w:rPr>
                  <w:szCs w:val="18"/>
                </w:rPr>
                <w:t>0,161289992522434</w:t>
              </w:r>
            </w:ins>
          </w:p>
        </w:tc>
        <w:tc>
          <w:tcPr>
            <w:tcW w:w="390" w:type="pct"/>
          </w:tcPr>
          <w:p w14:paraId="6E4E2E2F" w14:textId="77777777" w:rsidR="00BA23B7" w:rsidRPr="001E2092" w:rsidRDefault="00784CD0" w:rsidP="004D14B9">
            <w:pPr>
              <w:pStyle w:val="Tabellentext"/>
              <w:ind w:left="0"/>
              <w:jc w:val="right"/>
              <w:rPr>
                <w:ins w:id="2074" w:author="IQTIG" w:date="2020-04-28T19:39:00Z"/>
                <w:szCs w:val="18"/>
              </w:rPr>
            </w:pPr>
            <w:ins w:id="2075" w:author="IQTIG" w:date="2020-04-28T19:39:00Z">
              <w:r>
                <w:rPr>
                  <w:szCs w:val="18"/>
                </w:rPr>
                <w:t>0,024</w:t>
              </w:r>
            </w:ins>
          </w:p>
        </w:tc>
        <w:tc>
          <w:tcPr>
            <w:tcW w:w="548" w:type="pct"/>
          </w:tcPr>
          <w:p w14:paraId="484EA9D3" w14:textId="77777777" w:rsidR="00BA23B7" w:rsidRPr="001E2092" w:rsidRDefault="00784CD0" w:rsidP="009E6F3B">
            <w:pPr>
              <w:pStyle w:val="Tabellentext"/>
              <w:jc w:val="right"/>
              <w:rPr>
                <w:ins w:id="2076" w:author="IQTIG" w:date="2020-04-28T19:39:00Z"/>
                <w:szCs w:val="18"/>
              </w:rPr>
            </w:pPr>
            <w:ins w:id="2077" w:author="IQTIG" w:date="2020-04-28T19:39:00Z">
              <w:r>
                <w:rPr>
                  <w:szCs w:val="18"/>
                </w:rPr>
                <w:t>6,768</w:t>
              </w:r>
            </w:ins>
          </w:p>
        </w:tc>
        <w:tc>
          <w:tcPr>
            <w:tcW w:w="468" w:type="pct"/>
          </w:tcPr>
          <w:p w14:paraId="0CD5DB19" w14:textId="77777777" w:rsidR="00BA23B7" w:rsidRPr="001E2092" w:rsidRDefault="00784CD0" w:rsidP="004D14B9">
            <w:pPr>
              <w:pStyle w:val="Tabellentext"/>
              <w:ind w:left="6"/>
              <w:jc w:val="right"/>
              <w:rPr>
                <w:ins w:id="2078" w:author="IQTIG" w:date="2020-04-28T19:39:00Z"/>
                <w:szCs w:val="18"/>
              </w:rPr>
            </w:pPr>
            <w:ins w:id="2079" w:author="IQTIG" w:date="2020-04-28T19:39:00Z">
              <w:r>
                <w:rPr>
                  <w:szCs w:val="18"/>
                </w:rPr>
                <w:t>1,175</w:t>
              </w:r>
            </w:ins>
          </w:p>
        </w:tc>
        <w:tc>
          <w:tcPr>
            <w:tcW w:w="1172" w:type="pct"/>
          </w:tcPr>
          <w:p w14:paraId="03430096" w14:textId="77777777" w:rsidR="00BA23B7" w:rsidRPr="001E2092" w:rsidRDefault="00784CD0" w:rsidP="005521DD">
            <w:pPr>
              <w:pStyle w:val="Tabellentext"/>
              <w:ind w:left="-6"/>
              <w:jc w:val="right"/>
              <w:rPr>
                <w:ins w:id="2080" w:author="IQTIG" w:date="2020-04-28T19:39:00Z"/>
                <w:szCs w:val="18"/>
              </w:rPr>
            </w:pPr>
            <w:ins w:id="2081" w:author="IQTIG" w:date="2020-04-28T19:39:00Z">
              <w:r>
                <w:rPr>
                  <w:szCs w:val="18"/>
                </w:rPr>
                <w:t>1,121 - 1,231</w:t>
              </w:r>
            </w:ins>
          </w:p>
        </w:tc>
      </w:tr>
      <w:tr w:rsidR="00BA23B7" w:rsidRPr="00743DF3" w14:paraId="7620F843" w14:textId="77777777" w:rsidTr="00A4142A">
        <w:trPr>
          <w:cnfStyle w:val="000000100000" w:firstRow="0" w:lastRow="0" w:firstColumn="0" w:lastColumn="0" w:oddVBand="0" w:evenVBand="0" w:oddHBand="1" w:evenHBand="0" w:firstRowFirstColumn="0" w:firstRowLastColumn="0" w:lastRowFirstColumn="0" w:lastRowLastColumn="0"/>
          <w:trHeight w:val="409"/>
          <w:ins w:id="2082" w:author="IQTIG" w:date="2020-04-28T19:39:00Z"/>
        </w:trPr>
        <w:tc>
          <w:tcPr>
            <w:tcW w:w="1409" w:type="pct"/>
          </w:tcPr>
          <w:p w14:paraId="38B4F893" w14:textId="77777777" w:rsidR="00BA23B7" w:rsidRPr="001E2092" w:rsidRDefault="00784CD0" w:rsidP="00C25810">
            <w:pPr>
              <w:pStyle w:val="Tabellentext"/>
              <w:rPr>
                <w:ins w:id="2083" w:author="IQTIG" w:date="2020-04-28T19:39:00Z"/>
                <w:szCs w:val="18"/>
              </w:rPr>
            </w:pPr>
            <w:ins w:id="2084" w:author="IQTIG" w:date="2020-04-28T19:39:00Z">
              <w:r>
                <w:rPr>
                  <w:szCs w:val="18"/>
                </w:rPr>
                <w:t xml:space="preserve">Antithrombotische Dauertherapie - </w:t>
              </w:r>
              <w:r>
                <w:rPr>
                  <w:szCs w:val="18"/>
                </w:rPr>
                <w:br/>
                <w:t xml:space="preserve"> DOAK/NOAK</w:t>
              </w:r>
            </w:ins>
          </w:p>
        </w:tc>
        <w:tc>
          <w:tcPr>
            <w:tcW w:w="1013" w:type="pct"/>
          </w:tcPr>
          <w:p w14:paraId="11B0FFC3" w14:textId="77777777" w:rsidR="00BA23B7" w:rsidRPr="001E2092" w:rsidRDefault="00784CD0" w:rsidP="009E6F3B">
            <w:pPr>
              <w:pStyle w:val="Tabellentext"/>
              <w:jc w:val="right"/>
              <w:rPr>
                <w:ins w:id="2085" w:author="IQTIG" w:date="2020-04-28T19:39:00Z"/>
                <w:szCs w:val="18"/>
              </w:rPr>
            </w:pPr>
            <w:ins w:id="2086" w:author="IQTIG" w:date="2020-04-28T19:39:00Z">
              <w:r>
                <w:rPr>
                  <w:szCs w:val="18"/>
                </w:rPr>
                <w:t>0,370304090109525</w:t>
              </w:r>
            </w:ins>
          </w:p>
        </w:tc>
        <w:tc>
          <w:tcPr>
            <w:tcW w:w="390" w:type="pct"/>
          </w:tcPr>
          <w:p w14:paraId="4E50A5F2" w14:textId="77777777" w:rsidR="00BA23B7" w:rsidRPr="001E2092" w:rsidRDefault="00784CD0" w:rsidP="004D14B9">
            <w:pPr>
              <w:pStyle w:val="Tabellentext"/>
              <w:ind w:left="0"/>
              <w:jc w:val="right"/>
              <w:rPr>
                <w:ins w:id="2087" w:author="IQTIG" w:date="2020-04-28T19:39:00Z"/>
                <w:szCs w:val="18"/>
              </w:rPr>
            </w:pPr>
            <w:ins w:id="2088" w:author="IQTIG" w:date="2020-04-28T19:39:00Z">
              <w:r>
                <w:rPr>
                  <w:szCs w:val="18"/>
                </w:rPr>
                <w:t>0,028</w:t>
              </w:r>
            </w:ins>
          </w:p>
        </w:tc>
        <w:tc>
          <w:tcPr>
            <w:tcW w:w="548" w:type="pct"/>
          </w:tcPr>
          <w:p w14:paraId="06FB010C" w14:textId="77777777" w:rsidR="00BA23B7" w:rsidRPr="001E2092" w:rsidRDefault="00784CD0" w:rsidP="009E6F3B">
            <w:pPr>
              <w:pStyle w:val="Tabellentext"/>
              <w:jc w:val="right"/>
              <w:rPr>
                <w:ins w:id="2089" w:author="IQTIG" w:date="2020-04-28T19:39:00Z"/>
                <w:szCs w:val="18"/>
              </w:rPr>
            </w:pPr>
            <w:ins w:id="2090" w:author="IQTIG" w:date="2020-04-28T19:39:00Z">
              <w:r>
                <w:rPr>
                  <w:szCs w:val="18"/>
                </w:rPr>
                <w:t>13,211</w:t>
              </w:r>
            </w:ins>
          </w:p>
        </w:tc>
        <w:tc>
          <w:tcPr>
            <w:tcW w:w="468" w:type="pct"/>
          </w:tcPr>
          <w:p w14:paraId="6663CB73" w14:textId="77777777" w:rsidR="00BA23B7" w:rsidRPr="001E2092" w:rsidRDefault="00784CD0" w:rsidP="004D14B9">
            <w:pPr>
              <w:pStyle w:val="Tabellentext"/>
              <w:ind w:left="6"/>
              <w:jc w:val="right"/>
              <w:rPr>
                <w:ins w:id="2091" w:author="IQTIG" w:date="2020-04-28T19:39:00Z"/>
                <w:szCs w:val="18"/>
              </w:rPr>
            </w:pPr>
            <w:ins w:id="2092" w:author="IQTIG" w:date="2020-04-28T19:39:00Z">
              <w:r>
                <w:rPr>
                  <w:szCs w:val="18"/>
                </w:rPr>
                <w:t>1,448</w:t>
              </w:r>
            </w:ins>
          </w:p>
        </w:tc>
        <w:tc>
          <w:tcPr>
            <w:tcW w:w="1172" w:type="pct"/>
          </w:tcPr>
          <w:p w14:paraId="1D80ED6C" w14:textId="77777777" w:rsidR="00BA23B7" w:rsidRPr="001E2092" w:rsidRDefault="00784CD0" w:rsidP="005521DD">
            <w:pPr>
              <w:pStyle w:val="Tabellentext"/>
              <w:ind w:left="-6"/>
              <w:jc w:val="right"/>
              <w:rPr>
                <w:ins w:id="2093" w:author="IQTIG" w:date="2020-04-28T19:39:00Z"/>
                <w:szCs w:val="18"/>
              </w:rPr>
            </w:pPr>
            <w:ins w:id="2094" w:author="IQTIG" w:date="2020-04-28T19:39:00Z">
              <w:r>
                <w:rPr>
                  <w:szCs w:val="18"/>
                </w:rPr>
                <w:t>1,371 - 1,530</w:t>
              </w:r>
            </w:ins>
          </w:p>
        </w:tc>
      </w:tr>
      <w:tr w:rsidR="00BA23B7" w:rsidRPr="00743DF3" w14:paraId="43198B47" w14:textId="77777777" w:rsidTr="00A4142A">
        <w:trPr>
          <w:cnfStyle w:val="000000010000" w:firstRow="0" w:lastRow="0" w:firstColumn="0" w:lastColumn="0" w:oddVBand="0" w:evenVBand="0" w:oddHBand="0" w:evenHBand="1" w:firstRowFirstColumn="0" w:firstRowLastColumn="0" w:lastRowFirstColumn="0" w:lastRowLastColumn="0"/>
          <w:trHeight w:val="409"/>
          <w:ins w:id="2095" w:author="IQTIG" w:date="2020-04-28T19:39:00Z"/>
        </w:trPr>
        <w:tc>
          <w:tcPr>
            <w:tcW w:w="1409" w:type="pct"/>
          </w:tcPr>
          <w:p w14:paraId="69E10CBC" w14:textId="77777777" w:rsidR="00BA23B7" w:rsidRPr="001E2092" w:rsidRDefault="00784CD0" w:rsidP="00C25810">
            <w:pPr>
              <w:pStyle w:val="Tabellentext"/>
              <w:rPr>
                <w:ins w:id="2096" w:author="IQTIG" w:date="2020-04-28T19:39:00Z"/>
                <w:szCs w:val="18"/>
              </w:rPr>
            </w:pPr>
            <w:ins w:id="2097" w:author="IQTIG" w:date="2020-04-28T19:39:00Z">
              <w:r>
                <w:rPr>
                  <w:szCs w:val="18"/>
                </w:rPr>
                <w:t xml:space="preserve">Antithrombotische Dauertherapie - </w:t>
              </w:r>
              <w:r>
                <w:rPr>
                  <w:szCs w:val="18"/>
                </w:rPr>
                <w:br/>
                <w:t xml:space="preserve"> sonstige</w:t>
              </w:r>
            </w:ins>
          </w:p>
        </w:tc>
        <w:tc>
          <w:tcPr>
            <w:tcW w:w="1013" w:type="pct"/>
          </w:tcPr>
          <w:p w14:paraId="79B285CC" w14:textId="77777777" w:rsidR="00BA23B7" w:rsidRPr="001E2092" w:rsidRDefault="00784CD0" w:rsidP="009E6F3B">
            <w:pPr>
              <w:pStyle w:val="Tabellentext"/>
              <w:jc w:val="right"/>
              <w:rPr>
                <w:ins w:id="2098" w:author="IQTIG" w:date="2020-04-28T19:39:00Z"/>
                <w:szCs w:val="18"/>
              </w:rPr>
            </w:pPr>
            <w:ins w:id="2099" w:author="IQTIG" w:date="2020-04-28T19:39:00Z">
              <w:r>
                <w:rPr>
                  <w:szCs w:val="18"/>
                </w:rPr>
                <w:t>0,384141033035511</w:t>
              </w:r>
            </w:ins>
          </w:p>
        </w:tc>
        <w:tc>
          <w:tcPr>
            <w:tcW w:w="390" w:type="pct"/>
          </w:tcPr>
          <w:p w14:paraId="50C3ECD4" w14:textId="77777777" w:rsidR="00BA23B7" w:rsidRPr="001E2092" w:rsidRDefault="00784CD0" w:rsidP="004D14B9">
            <w:pPr>
              <w:pStyle w:val="Tabellentext"/>
              <w:ind w:left="0"/>
              <w:jc w:val="right"/>
              <w:rPr>
                <w:ins w:id="2100" w:author="IQTIG" w:date="2020-04-28T19:39:00Z"/>
                <w:szCs w:val="18"/>
              </w:rPr>
            </w:pPr>
            <w:ins w:id="2101" w:author="IQTIG" w:date="2020-04-28T19:39:00Z">
              <w:r>
                <w:rPr>
                  <w:szCs w:val="18"/>
                </w:rPr>
                <w:t>0,073</w:t>
              </w:r>
            </w:ins>
          </w:p>
        </w:tc>
        <w:tc>
          <w:tcPr>
            <w:tcW w:w="548" w:type="pct"/>
          </w:tcPr>
          <w:p w14:paraId="07615577" w14:textId="77777777" w:rsidR="00BA23B7" w:rsidRPr="001E2092" w:rsidRDefault="00784CD0" w:rsidP="009E6F3B">
            <w:pPr>
              <w:pStyle w:val="Tabellentext"/>
              <w:jc w:val="right"/>
              <w:rPr>
                <w:ins w:id="2102" w:author="IQTIG" w:date="2020-04-28T19:39:00Z"/>
                <w:szCs w:val="18"/>
              </w:rPr>
            </w:pPr>
            <w:ins w:id="2103" w:author="IQTIG" w:date="2020-04-28T19:39:00Z">
              <w:r>
                <w:rPr>
                  <w:szCs w:val="18"/>
                </w:rPr>
                <w:t>5,261</w:t>
              </w:r>
            </w:ins>
          </w:p>
        </w:tc>
        <w:tc>
          <w:tcPr>
            <w:tcW w:w="468" w:type="pct"/>
          </w:tcPr>
          <w:p w14:paraId="3C185E8B" w14:textId="77777777" w:rsidR="00BA23B7" w:rsidRPr="001E2092" w:rsidRDefault="00784CD0" w:rsidP="004D14B9">
            <w:pPr>
              <w:pStyle w:val="Tabellentext"/>
              <w:ind w:left="6"/>
              <w:jc w:val="right"/>
              <w:rPr>
                <w:ins w:id="2104" w:author="IQTIG" w:date="2020-04-28T19:39:00Z"/>
                <w:szCs w:val="18"/>
              </w:rPr>
            </w:pPr>
            <w:ins w:id="2105" w:author="IQTIG" w:date="2020-04-28T19:39:00Z">
              <w:r>
                <w:rPr>
                  <w:szCs w:val="18"/>
                </w:rPr>
                <w:t>1,468</w:t>
              </w:r>
            </w:ins>
          </w:p>
        </w:tc>
        <w:tc>
          <w:tcPr>
            <w:tcW w:w="1172" w:type="pct"/>
          </w:tcPr>
          <w:p w14:paraId="0DEFC9B3" w14:textId="77777777" w:rsidR="00BA23B7" w:rsidRPr="001E2092" w:rsidRDefault="00784CD0" w:rsidP="005521DD">
            <w:pPr>
              <w:pStyle w:val="Tabellentext"/>
              <w:ind w:left="-6"/>
              <w:jc w:val="right"/>
              <w:rPr>
                <w:ins w:id="2106" w:author="IQTIG" w:date="2020-04-28T19:39:00Z"/>
                <w:szCs w:val="18"/>
              </w:rPr>
            </w:pPr>
            <w:ins w:id="2107" w:author="IQTIG" w:date="2020-04-28T19:39:00Z">
              <w:r>
                <w:rPr>
                  <w:szCs w:val="18"/>
                </w:rPr>
                <w:t>1,270 - 1,691</w:t>
              </w:r>
            </w:ins>
          </w:p>
        </w:tc>
      </w:tr>
      <w:tr w:rsidR="00BA23B7" w:rsidRPr="00743DF3" w14:paraId="4566675E" w14:textId="77777777" w:rsidTr="00A4142A">
        <w:trPr>
          <w:cnfStyle w:val="000000100000" w:firstRow="0" w:lastRow="0" w:firstColumn="0" w:lastColumn="0" w:oddVBand="0" w:evenVBand="0" w:oddHBand="1" w:evenHBand="0" w:firstRowFirstColumn="0" w:firstRowLastColumn="0" w:lastRowFirstColumn="0" w:lastRowLastColumn="0"/>
          <w:trHeight w:val="409"/>
          <w:ins w:id="2108" w:author="IQTIG" w:date="2020-04-28T19:39:00Z"/>
        </w:trPr>
        <w:tc>
          <w:tcPr>
            <w:tcW w:w="1409" w:type="pct"/>
          </w:tcPr>
          <w:p w14:paraId="460105EC" w14:textId="77777777" w:rsidR="00BA23B7" w:rsidRPr="001E2092" w:rsidRDefault="00784CD0" w:rsidP="00C25810">
            <w:pPr>
              <w:pStyle w:val="Tabellentext"/>
              <w:rPr>
                <w:ins w:id="2109" w:author="IQTIG" w:date="2020-04-28T19:39:00Z"/>
                <w:szCs w:val="18"/>
              </w:rPr>
            </w:pPr>
            <w:ins w:id="2110" w:author="IQTIG" w:date="2020-04-28T19:39:00Z">
              <w:r>
                <w:rPr>
                  <w:szCs w:val="18"/>
                </w:rPr>
                <w:t>Vorbestehende Koxarthrose</w:t>
              </w:r>
            </w:ins>
          </w:p>
        </w:tc>
        <w:tc>
          <w:tcPr>
            <w:tcW w:w="1013" w:type="pct"/>
          </w:tcPr>
          <w:p w14:paraId="304D147D" w14:textId="77777777" w:rsidR="00BA23B7" w:rsidRPr="001E2092" w:rsidRDefault="00784CD0" w:rsidP="009E6F3B">
            <w:pPr>
              <w:pStyle w:val="Tabellentext"/>
              <w:jc w:val="right"/>
              <w:rPr>
                <w:ins w:id="2111" w:author="IQTIG" w:date="2020-04-28T19:39:00Z"/>
                <w:szCs w:val="18"/>
              </w:rPr>
            </w:pPr>
            <w:ins w:id="2112" w:author="IQTIG" w:date="2020-04-28T19:39:00Z">
              <w:r>
                <w:rPr>
                  <w:szCs w:val="18"/>
                </w:rPr>
                <w:t>0,191352715384406</w:t>
              </w:r>
            </w:ins>
          </w:p>
        </w:tc>
        <w:tc>
          <w:tcPr>
            <w:tcW w:w="390" w:type="pct"/>
          </w:tcPr>
          <w:p w14:paraId="1817CC84" w14:textId="77777777" w:rsidR="00BA23B7" w:rsidRPr="001E2092" w:rsidRDefault="00784CD0" w:rsidP="004D14B9">
            <w:pPr>
              <w:pStyle w:val="Tabellentext"/>
              <w:ind w:left="0"/>
              <w:jc w:val="right"/>
              <w:rPr>
                <w:ins w:id="2113" w:author="IQTIG" w:date="2020-04-28T19:39:00Z"/>
                <w:szCs w:val="18"/>
              </w:rPr>
            </w:pPr>
            <w:ins w:id="2114" w:author="IQTIG" w:date="2020-04-28T19:39:00Z">
              <w:r>
                <w:rPr>
                  <w:szCs w:val="18"/>
                </w:rPr>
                <w:t>0,020</w:t>
              </w:r>
            </w:ins>
          </w:p>
        </w:tc>
        <w:tc>
          <w:tcPr>
            <w:tcW w:w="548" w:type="pct"/>
          </w:tcPr>
          <w:p w14:paraId="640D93E8" w14:textId="77777777" w:rsidR="00BA23B7" w:rsidRPr="001E2092" w:rsidRDefault="00784CD0" w:rsidP="009E6F3B">
            <w:pPr>
              <w:pStyle w:val="Tabellentext"/>
              <w:jc w:val="right"/>
              <w:rPr>
                <w:ins w:id="2115" w:author="IQTIG" w:date="2020-04-28T19:39:00Z"/>
                <w:szCs w:val="18"/>
              </w:rPr>
            </w:pPr>
            <w:ins w:id="2116" w:author="IQTIG" w:date="2020-04-28T19:39:00Z">
              <w:r>
                <w:rPr>
                  <w:szCs w:val="18"/>
                </w:rPr>
                <w:t>9,665</w:t>
              </w:r>
            </w:ins>
          </w:p>
        </w:tc>
        <w:tc>
          <w:tcPr>
            <w:tcW w:w="468" w:type="pct"/>
          </w:tcPr>
          <w:p w14:paraId="77F00EB5" w14:textId="77777777" w:rsidR="00BA23B7" w:rsidRPr="001E2092" w:rsidRDefault="00784CD0" w:rsidP="004D14B9">
            <w:pPr>
              <w:pStyle w:val="Tabellentext"/>
              <w:ind w:left="6"/>
              <w:jc w:val="right"/>
              <w:rPr>
                <w:ins w:id="2117" w:author="IQTIG" w:date="2020-04-28T19:39:00Z"/>
                <w:szCs w:val="18"/>
              </w:rPr>
            </w:pPr>
            <w:ins w:id="2118" w:author="IQTIG" w:date="2020-04-28T19:39:00Z">
              <w:r>
                <w:rPr>
                  <w:szCs w:val="18"/>
                </w:rPr>
                <w:t>1,211</w:t>
              </w:r>
            </w:ins>
          </w:p>
        </w:tc>
        <w:tc>
          <w:tcPr>
            <w:tcW w:w="1172" w:type="pct"/>
          </w:tcPr>
          <w:p w14:paraId="4F713761" w14:textId="77777777" w:rsidR="00BA23B7" w:rsidRPr="001E2092" w:rsidRDefault="00784CD0" w:rsidP="005521DD">
            <w:pPr>
              <w:pStyle w:val="Tabellentext"/>
              <w:ind w:left="-6"/>
              <w:jc w:val="right"/>
              <w:rPr>
                <w:ins w:id="2119" w:author="IQTIG" w:date="2020-04-28T19:39:00Z"/>
                <w:szCs w:val="18"/>
              </w:rPr>
            </w:pPr>
            <w:ins w:id="2120" w:author="IQTIG" w:date="2020-04-28T19:39:00Z">
              <w:r>
                <w:rPr>
                  <w:szCs w:val="18"/>
                </w:rPr>
                <w:t>1,165 - 1,259</w:t>
              </w:r>
            </w:ins>
          </w:p>
        </w:tc>
      </w:tr>
      <w:tr w:rsidR="00BA23B7" w:rsidRPr="00743DF3" w14:paraId="3BF5D383" w14:textId="77777777" w:rsidTr="00A4142A">
        <w:trPr>
          <w:cnfStyle w:val="000000010000" w:firstRow="0" w:lastRow="0" w:firstColumn="0" w:lastColumn="0" w:oddVBand="0" w:evenVBand="0" w:oddHBand="0" w:evenHBand="1" w:firstRowFirstColumn="0" w:firstRowLastColumn="0" w:lastRowFirstColumn="0" w:lastRowLastColumn="0"/>
          <w:trHeight w:val="409"/>
          <w:ins w:id="2121" w:author="IQTIG" w:date="2020-04-28T19:39:00Z"/>
        </w:trPr>
        <w:tc>
          <w:tcPr>
            <w:tcW w:w="1409" w:type="pct"/>
          </w:tcPr>
          <w:p w14:paraId="049866E8" w14:textId="77777777" w:rsidR="00BA23B7" w:rsidRPr="001E2092" w:rsidRDefault="00784CD0" w:rsidP="00C25810">
            <w:pPr>
              <w:pStyle w:val="Tabellentext"/>
              <w:rPr>
                <w:ins w:id="2122" w:author="IQTIG" w:date="2020-04-28T19:39:00Z"/>
                <w:szCs w:val="18"/>
              </w:rPr>
            </w:pPr>
            <w:ins w:id="2123" w:author="IQTIG" w:date="2020-04-28T19:39:00Z">
              <w:r>
                <w:rPr>
                  <w:szCs w:val="18"/>
                </w:rPr>
                <w:t>Frakturlokalisation - lateral</w:t>
              </w:r>
            </w:ins>
          </w:p>
        </w:tc>
        <w:tc>
          <w:tcPr>
            <w:tcW w:w="1013" w:type="pct"/>
          </w:tcPr>
          <w:p w14:paraId="65B07904" w14:textId="77777777" w:rsidR="00BA23B7" w:rsidRPr="001E2092" w:rsidRDefault="00784CD0" w:rsidP="009E6F3B">
            <w:pPr>
              <w:pStyle w:val="Tabellentext"/>
              <w:jc w:val="right"/>
              <w:rPr>
                <w:ins w:id="2124" w:author="IQTIG" w:date="2020-04-28T19:39:00Z"/>
                <w:szCs w:val="18"/>
              </w:rPr>
            </w:pPr>
            <w:ins w:id="2125" w:author="IQTIG" w:date="2020-04-28T19:39:00Z">
              <w:r>
                <w:rPr>
                  <w:szCs w:val="18"/>
                </w:rPr>
                <w:t>0,227700417486519</w:t>
              </w:r>
            </w:ins>
          </w:p>
        </w:tc>
        <w:tc>
          <w:tcPr>
            <w:tcW w:w="390" w:type="pct"/>
          </w:tcPr>
          <w:p w14:paraId="3E1F8B22" w14:textId="77777777" w:rsidR="00BA23B7" w:rsidRPr="001E2092" w:rsidRDefault="00784CD0" w:rsidP="004D14B9">
            <w:pPr>
              <w:pStyle w:val="Tabellentext"/>
              <w:ind w:left="0"/>
              <w:jc w:val="right"/>
              <w:rPr>
                <w:ins w:id="2126" w:author="IQTIG" w:date="2020-04-28T19:39:00Z"/>
                <w:szCs w:val="18"/>
              </w:rPr>
            </w:pPr>
            <w:ins w:id="2127" w:author="IQTIG" w:date="2020-04-28T19:39:00Z">
              <w:r>
                <w:rPr>
                  <w:szCs w:val="18"/>
                </w:rPr>
                <w:t>0,118</w:t>
              </w:r>
            </w:ins>
          </w:p>
        </w:tc>
        <w:tc>
          <w:tcPr>
            <w:tcW w:w="548" w:type="pct"/>
          </w:tcPr>
          <w:p w14:paraId="5B297AC8" w14:textId="77777777" w:rsidR="00BA23B7" w:rsidRPr="001E2092" w:rsidRDefault="00784CD0" w:rsidP="009E6F3B">
            <w:pPr>
              <w:pStyle w:val="Tabellentext"/>
              <w:jc w:val="right"/>
              <w:rPr>
                <w:ins w:id="2128" w:author="IQTIG" w:date="2020-04-28T19:39:00Z"/>
                <w:szCs w:val="18"/>
              </w:rPr>
            </w:pPr>
            <w:ins w:id="2129" w:author="IQTIG" w:date="2020-04-28T19:39:00Z">
              <w:r>
                <w:rPr>
                  <w:szCs w:val="18"/>
                </w:rPr>
                <w:t>1,936</w:t>
              </w:r>
            </w:ins>
          </w:p>
        </w:tc>
        <w:tc>
          <w:tcPr>
            <w:tcW w:w="468" w:type="pct"/>
          </w:tcPr>
          <w:p w14:paraId="615825EB" w14:textId="77777777" w:rsidR="00BA23B7" w:rsidRPr="001E2092" w:rsidRDefault="00784CD0" w:rsidP="004D14B9">
            <w:pPr>
              <w:pStyle w:val="Tabellentext"/>
              <w:ind w:left="6"/>
              <w:jc w:val="right"/>
              <w:rPr>
                <w:ins w:id="2130" w:author="IQTIG" w:date="2020-04-28T19:39:00Z"/>
                <w:szCs w:val="18"/>
              </w:rPr>
            </w:pPr>
            <w:ins w:id="2131" w:author="IQTIG" w:date="2020-04-28T19:39:00Z">
              <w:r>
                <w:rPr>
                  <w:szCs w:val="18"/>
                </w:rPr>
                <w:t>1,256</w:t>
              </w:r>
            </w:ins>
          </w:p>
        </w:tc>
        <w:tc>
          <w:tcPr>
            <w:tcW w:w="1172" w:type="pct"/>
          </w:tcPr>
          <w:p w14:paraId="0DB38B5B" w14:textId="77777777" w:rsidR="00BA23B7" w:rsidRPr="001E2092" w:rsidRDefault="00784CD0" w:rsidP="005521DD">
            <w:pPr>
              <w:pStyle w:val="Tabellentext"/>
              <w:ind w:left="-6"/>
              <w:jc w:val="right"/>
              <w:rPr>
                <w:ins w:id="2132" w:author="IQTIG" w:date="2020-04-28T19:39:00Z"/>
                <w:szCs w:val="18"/>
              </w:rPr>
            </w:pPr>
            <w:ins w:id="2133" w:author="IQTIG" w:date="2020-04-28T19:39:00Z">
              <w:r>
                <w:rPr>
                  <w:szCs w:val="18"/>
                </w:rPr>
                <w:t>0,995 - 1,578</w:t>
              </w:r>
            </w:ins>
          </w:p>
        </w:tc>
      </w:tr>
      <w:tr w:rsidR="00BA23B7" w:rsidRPr="00743DF3" w14:paraId="6CD8BBB8" w14:textId="77777777" w:rsidTr="00A4142A">
        <w:trPr>
          <w:cnfStyle w:val="000000100000" w:firstRow="0" w:lastRow="0" w:firstColumn="0" w:lastColumn="0" w:oddVBand="0" w:evenVBand="0" w:oddHBand="1" w:evenHBand="0" w:firstRowFirstColumn="0" w:firstRowLastColumn="0" w:lastRowFirstColumn="0" w:lastRowLastColumn="0"/>
          <w:trHeight w:val="409"/>
          <w:ins w:id="2134" w:author="IQTIG" w:date="2020-04-28T19:39:00Z"/>
        </w:trPr>
        <w:tc>
          <w:tcPr>
            <w:tcW w:w="1409" w:type="pct"/>
          </w:tcPr>
          <w:p w14:paraId="60C01DEE" w14:textId="77777777" w:rsidR="00BA23B7" w:rsidRPr="001E2092" w:rsidRDefault="00784CD0" w:rsidP="00C25810">
            <w:pPr>
              <w:pStyle w:val="Tabellentext"/>
              <w:rPr>
                <w:ins w:id="2135" w:author="IQTIG" w:date="2020-04-28T19:39:00Z"/>
                <w:szCs w:val="18"/>
              </w:rPr>
            </w:pPr>
            <w:ins w:id="2136" w:author="IQTIG" w:date="2020-04-28T19:39:00Z">
              <w:r>
                <w:rPr>
                  <w:szCs w:val="18"/>
                </w:rPr>
                <w:lastRenderedPageBreak/>
                <w:t>Frakturlokalisation - pertrochantär</w:t>
              </w:r>
            </w:ins>
          </w:p>
        </w:tc>
        <w:tc>
          <w:tcPr>
            <w:tcW w:w="1013" w:type="pct"/>
          </w:tcPr>
          <w:p w14:paraId="45492F64" w14:textId="77777777" w:rsidR="00BA23B7" w:rsidRPr="001E2092" w:rsidRDefault="00784CD0" w:rsidP="009E6F3B">
            <w:pPr>
              <w:pStyle w:val="Tabellentext"/>
              <w:jc w:val="right"/>
              <w:rPr>
                <w:ins w:id="2137" w:author="IQTIG" w:date="2020-04-28T19:39:00Z"/>
                <w:szCs w:val="18"/>
              </w:rPr>
            </w:pPr>
            <w:ins w:id="2138" w:author="IQTIG" w:date="2020-04-28T19:39:00Z">
              <w:r>
                <w:rPr>
                  <w:szCs w:val="18"/>
                </w:rPr>
                <w:t>0,519672721711902</w:t>
              </w:r>
            </w:ins>
          </w:p>
        </w:tc>
        <w:tc>
          <w:tcPr>
            <w:tcW w:w="390" w:type="pct"/>
          </w:tcPr>
          <w:p w14:paraId="23ABF9CE" w14:textId="77777777" w:rsidR="00BA23B7" w:rsidRPr="001E2092" w:rsidRDefault="00784CD0" w:rsidP="004D14B9">
            <w:pPr>
              <w:pStyle w:val="Tabellentext"/>
              <w:ind w:left="0"/>
              <w:jc w:val="right"/>
              <w:rPr>
                <w:ins w:id="2139" w:author="IQTIG" w:date="2020-04-28T19:39:00Z"/>
                <w:szCs w:val="18"/>
              </w:rPr>
            </w:pPr>
            <w:ins w:id="2140" w:author="IQTIG" w:date="2020-04-28T19:39:00Z">
              <w:r>
                <w:rPr>
                  <w:szCs w:val="18"/>
                </w:rPr>
                <w:t>0,070</w:t>
              </w:r>
            </w:ins>
          </w:p>
        </w:tc>
        <w:tc>
          <w:tcPr>
            <w:tcW w:w="548" w:type="pct"/>
          </w:tcPr>
          <w:p w14:paraId="179B0B96" w14:textId="77777777" w:rsidR="00BA23B7" w:rsidRPr="001E2092" w:rsidRDefault="00784CD0" w:rsidP="009E6F3B">
            <w:pPr>
              <w:pStyle w:val="Tabellentext"/>
              <w:jc w:val="right"/>
              <w:rPr>
                <w:ins w:id="2141" w:author="IQTIG" w:date="2020-04-28T19:39:00Z"/>
                <w:szCs w:val="18"/>
              </w:rPr>
            </w:pPr>
            <w:ins w:id="2142" w:author="IQTIG" w:date="2020-04-28T19:39:00Z">
              <w:r>
                <w:rPr>
                  <w:szCs w:val="18"/>
                </w:rPr>
                <w:t>7,404</w:t>
              </w:r>
            </w:ins>
          </w:p>
        </w:tc>
        <w:tc>
          <w:tcPr>
            <w:tcW w:w="468" w:type="pct"/>
          </w:tcPr>
          <w:p w14:paraId="3218325D" w14:textId="77777777" w:rsidR="00BA23B7" w:rsidRPr="001E2092" w:rsidRDefault="00784CD0" w:rsidP="004D14B9">
            <w:pPr>
              <w:pStyle w:val="Tabellentext"/>
              <w:ind w:left="6"/>
              <w:jc w:val="right"/>
              <w:rPr>
                <w:ins w:id="2143" w:author="IQTIG" w:date="2020-04-28T19:39:00Z"/>
                <w:szCs w:val="18"/>
              </w:rPr>
            </w:pPr>
            <w:ins w:id="2144" w:author="IQTIG" w:date="2020-04-28T19:39:00Z">
              <w:r>
                <w:rPr>
                  <w:szCs w:val="18"/>
                </w:rPr>
                <w:t>1,681</w:t>
              </w:r>
            </w:ins>
          </w:p>
        </w:tc>
        <w:tc>
          <w:tcPr>
            <w:tcW w:w="1172" w:type="pct"/>
          </w:tcPr>
          <w:p w14:paraId="6550EE74" w14:textId="77777777" w:rsidR="00BA23B7" w:rsidRPr="001E2092" w:rsidRDefault="00784CD0" w:rsidP="005521DD">
            <w:pPr>
              <w:pStyle w:val="Tabellentext"/>
              <w:ind w:left="-6"/>
              <w:jc w:val="right"/>
              <w:rPr>
                <w:ins w:id="2145" w:author="IQTIG" w:date="2020-04-28T19:39:00Z"/>
                <w:szCs w:val="18"/>
              </w:rPr>
            </w:pPr>
            <w:ins w:id="2146" w:author="IQTIG" w:date="2020-04-28T19:39:00Z">
              <w:r>
                <w:rPr>
                  <w:szCs w:val="18"/>
                </w:rPr>
                <w:t>1,469 - 1,934</w:t>
              </w:r>
            </w:ins>
          </w:p>
        </w:tc>
      </w:tr>
      <w:tr w:rsidR="00BA23B7" w:rsidRPr="00743DF3" w14:paraId="7BB1AC67" w14:textId="77777777" w:rsidTr="00A4142A">
        <w:trPr>
          <w:cnfStyle w:val="000000010000" w:firstRow="0" w:lastRow="0" w:firstColumn="0" w:lastColumn="0" w:oddVBand="0" w:evenVBand="0" w:oddHBand="0" w:evenHBand="1" w:firstRowFirstColumn="0" w:firstRowLastColumn="0" w:lastRowFirstColumn="0" w:lastRowLastColumn="0"/>
          <w:trHeight w:val="409"/>
          <w:ins w:id="2147" w:author="IQTIG" w:date="2020-04-28T19:39:00Z"/>
        </w:trPr>
        <w:tc>
          <w:tcPr>
            <w:tcW w:w="1409" w:type="pct"/>
          </w:tcPr>
          <w:p w14:paraId="51A66B0B" w14:textId="77777777" w:rsidR="00BA23B7" w:rsidRPr="001E2092" w:rsidRDefault="00784CD0" w:rsidP="00C25810">
            <w:pPr>
              <w:pStyle w:val="Tabellentext"/>
              <w:rPr>
                <w:ins w:id="2148" w:author="IQTIG" w:date="2020-04-28T19:39:00Z"/>
                <w:szCs w:val="18"/>
              </w:rPr>
            </w:pPr>
            <w:ins w:id="2149" w:author="IQTIG" w:date="2020-04-28T19:39:00Z">
              <w:r>
                <w:rPr>
                  <w:szCs w:val="18"/>
                </w:rPr>
                <w:t>Frakturlokalisation - sonstige</w:t>
              </w:r>
            </w:ins>
          </w:p>
        </w:tc>
        <w:tc>
          <w:tcPr>
            <w:tcW w:w="1013" w:type="pct"/>
          </w:tcPr>
          <w:p w14:paraId="78655FBB" w14:textId="77777777" w:rsidR="00BA23B7" w:rsidRPr="001E2092" w:rsidRDefault="00784CD0" w:rsidP="009E6F3B">
            <w:pPr>
              <w:pStyle w:val="Tabellentext"/>
              <w:jc w:val="right"/>
              <w:rPr>
                <w:ins w:id="2150" w:author="IQTIG" w:date="2020-04-28T19:39:00Z"/>
                <w:szCs w:val="18"/>
              </w:rPr>
            </w:pPr>
            <w:ins w:id="2151" w:author="IQTIG" w:date="2020-04-28T19:39:00Z">
              <w:r>
                <w:rPr>
                  <w:szCs w:val="18"/>
                </w:rPr>
                <w:t>0,578115049130312</w:t>
              </w:r>
            </w:ins>
          </w:p>
        </w:tc>
        <w:tc>
          <w:tcPr>
            <w:tcW w:w="390" w:type="pct"/>
          </w:tcPr>
          <w:p w14:paraId="641687DC" w14:textId="77777777" w:rsidR="00BA23B7" w:rsidRPr="001E2092" w:rsidRDefault="00784CD0" w:rsidP="004D14B9">
            <w:pPr>
              <w:pStyle w:val="Tabellentext"/>
              <w:ind w:left="0"/>
              <w:jc w:val="right"/>
              <w:rPr>
                <w:ins w:id="2152" w:author="IQTIG" w:date="2020-04-28T19:39:00Z"/>
                <w:szCs w:val="18"/>
              </w:rPr>
            </w:pPr>
            <w:ins w:id="2153" w:author="IQTIG" w:date="2020-04-28T19:39:00Z">
              <w:r>
                <w:rPr>
                  <w:szCs w:val="18"/>
                </w:rPr>
                <w:t>0,101</w:t>
              </w:r>
            </w:ins>
          </w:p>
        </w:tc>
        <w:tc>
          <w:tcPr>
            <w:tcW w:w="548" w:type="pct"/>
          </w:tcPr>
          <w:p w14:paraId="4F66F7BC" w14:textId="77777777" w:rsidR="00BA23B7" w:rsidRPr="001E2092" w:rsidRDefault="00784CD0" w:rsidP="009E6F3B">
            <w:pPr>
              <w:pStyle w:val="Tabellentext"/>
              <w:jc w:val="right"/>
              <w:rPr>
                <w:ins w:id="2154" w:author="IQTIG" w:date="2020-04-28T19:39:00Z"/>
                <w:szCs w:val="18"/>
              </w:rPr>
            </w:pPr>
            <w:ins w:id="2155" w:author="IQTIG" w:date="2020-04-28T19:39:00Z">
              <w:r>
                <w:rPr>
                  <w:szCs w:val="18"/>
                </w:rPr>
                <w:t>5,720</w:t>
              </w:r>
            </w:ins>
          </w:p>
        </w:tc>
        <w:tc>
          <w:tcPr>
            <w:tcW w:w="468" w:type="pct"/>
          </w:tcPr>
          <w:p w14:paraId="3C3AC7F4" w14:textId="77777777" w:rsidR="00BA23B7" w:rsidRPr="001E2092" w:rsidRDefault="00784CD0" w:rsidP="004D14B9">
            <w:pPr>
              <w:pStyle w:val="Tabellentext"/>
              <w:ind w:left="6"/>
              <w:jc w:val="right"/>
              <w:rPr>
                <w:ins w:id="2156" w:author="IQTIG" w:date="2020-04-28T19:39:00Z"/>
                <w:szCs w:val="18"/>
              </w:rPr>
            </w:pPr>
            <w:ins w:id="2157" w:author="IQTIG" w:date="2020-04-28T19:39:00Z">
              <w:r>
                <w:rPr>
                  <w:szCs w:val="18"/>
                </w:rPr>
                <w:t>1,783</w:t>
              </w:r>
            </w:ins>
          </w:p>
        </w:tc>
        <w:tc>
          <w:tcPr>
            <w:tcW w:w="1172" w:type="pct"/>
          </w:tcPr>
          <w:p w14:paraId="3615C19E" w14:textId="77777777" w:rsidR="00BA23B7" w:rsidRPr="001E2092" w:rsidRDefault="00784CD0" w:rsidP="005521DD">
            <w:pPr>
              <w:pStyle w:val="Tabellentext"/>
              <w:ind w:left="-6"/>
              <w:jc w:val="right"/>
              <w:rPr>
                <w:ins w:id="2158" w:author="IQTIG" w:date="2020-04-28T19:39:00Z"/>
                <w:szCs w:val="18"/>
              </w:rPr>
            </w:pPr>
            <w:ins w:id="2159" w:author="IQTIG" w:date="2020-04-28T19:39:00Z">
              <w:r>
                <w:rPr>
                  <w:szCs w:val="18"/>
                </w:rPr>
                <w:t>1,462 - 2,173</w:t>
              </w:r>
            </w:ins>
          </w:p>
        </w:tc>
      </w:tr>
    </w:tbl>
    <w:p w14:paraId="6A2FDBBC" w14:textId="77777777" w:rsidR="000F0644" w:rsidRPr="000F0644" w:rsidRDefault="00862684" w:rsidP="000F0644"/>
    <w:p w14:paraId="490D9FED" w14:textId="77777777" w:rsidR="00407995" w:rsidRDefault="00407995">
      <w:pPr>
        <w:sectPr w:rsidR="00407995" w:rsidSect="00E16D71">
          <w:pgSz w:w="11906" w:h="16838"/>
          <w:pgMar w:top="1418" w:right="1134" w:bottom="1418" w:left="1701" w:header="454" w:footer="737" w:gutter="0"/>
          <w:cols w:space="708"/>
          <w:docGrid w:linePitch="360"/>
        </w:sectPr>
      </w:pPr>
    </w:p>
    <w:p w14:paraId="2ABD1EC4" w14:textId="77777777" w:rsidR="00D40AF7" w:rsidRDefault="00784CD0" w:rsidP="00CC206C">
      <w:pPr>
        <w:pStyle w:val="Absatzberschriftebene2nurinNavigation"/>
      </w:pPr>
      <w:r>
        <w:lastRenderedPageBreak/>
        <w:t>Literatur</w:t>
      </w:r>
    </w:p>
    <w:p w14:paraId="34520C9C" w14:textId="77777777" w:rsidR="00370A14" w:rsidRPr="00370A14" w:rsidRDefault="00784CD0" w:rsidP="00B749F9">
      <w:pPr>
        <w:pStyle w:val="Literatur"/>
      </w:pPr>
      <w:r>
        <w:t>Duppils, GS; Wikblad, K (2000): Acute Confusional States in Patients Undergoing Hip Surgery. Gerontology 46(1): 36-43. DOI: 10.1159/000022131.</w:t>
      </w:r>
    </w:p>
    <w:p w14:paraId="4ABA9A7B" w14:textId="77777777" w:rsidR="00370A14" w:rsidRPr="00370A14" w:rsidRDefault="00862684" w:rsidP="00B749F9">
      <w:pPr>
        <w:pStyle w:val="Literatur"/>
      </w:pPr>
    </w:p>
    <w:p w14:paraId="73C54A68" w14:textId="77777777" w:rsidR="00370A14" w:rsidRPr="00370A14" w:rsidRDefault="00784CD0" w:rsidP="00B749F9">
      <w:pPr>
        <w:pStyle w:val="Literatur"/>
      </w:pPr>
      <w:r>
        <w:t>SIGN [Scottish Intercollegiate Guidelines Network] (2014): SIGN National Clinical Guideline 122. Prevention and management of venous thromboembolism Updated: October 2014. Edinburgh: SIGN. ISBN: 978-1-905813-68-1. URL: http://www.sign.ac.uk/assets/sign122.pdf (abgerufen am: 09.01.2019).</w:t>
      </w:r>
    </w:p>
    <w:p w14:paraId="72C45CEF" w14:textId="77777777" w:rsidR="00407995" w:rsidRDefault="00407995">
      <w:pPr>
        <w:sectPr w:rsidR="00407995" w:rsidSect="00AA769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722E1F0D" w14:textId="77777777" w:rsidR="006D1B0D" w:rsidRDefault="00784CD0" w:rsidP="0004540C">
      <w:pPr>
        <w:pStyle w:val="berschrift1ohneGliederung"/>
      </w:pPr>
      <w:bookmarkStart w:id="2160" w:name="_Toc38995814"/>
      <w:r>
        <w:lastRenderedPageBreak/>
        <w:t>54046: Verhältnis der beobachteten zur erwarteten Rate (O/E) an Todesfällen</w:t>
      </w:r>
      <w:bookmarkEnd w:id="2160"/>
    </w:p>
    <w:tbl>
      <w:tblPr>
        <w:tblStyle w:val="IQTIGStandard"/>
        <w:tblW w:w="5000" w:type="pct"/>
        <w:tblLook w:val="0480" w:firstRow="0" w:lastRow="0" w:firstColumn="1" w:lastColumn="0" w:noHBand="0" w:noVBand="1"/>
      </w:tblPr>
      <w:tblGrid>
        <w:gridCol w:w="1985"/>
        <w:gridCol w:w="7086"/>
      </w:tblGrid>
      <w:tr w:rsidR="00AF0AAF" w:rsidRPr="00743DF3" w14:paraId="1892DD7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E6A3B05" w14:textId="77777777" w:rsidR="00AF0AAF" w:rsidRPr="00743DF3" w:rsidRDefault="00784CD0" w:rsidP="002E7D86">
            <w:pPr>
              <w:pStyle w:val="Tabellenkopf"/>
            </w:pPr>
            <w:r>
              <w:t>Qualitätsziel</w:t>
            </w:r>
          </w:p>
        </w:tc>
        <w:tc>
          <w:tcPr>
            <w:tcW w:w="3906" w:type="pct"/>
            <w:tcBorders>
              <w:top w:val="single" w:sz="8" w:space="0" w:color="005051"/>
              <w:left w:val="nil"/>
              <w:bottom w:val="single" w:sz="4" w:space="0" w:color="auto"/>
            </w:tcBorders>
          </w:tcPr>
          <w:p w14:paraId="7C670E0C" w14:textId="77777777" w:rsidR="00AF0AAF" w:rsidRPr="00743DF3" w:rsidRDefault="00784CD0" w:rsidP="00152136">
            <w:pPr>
              <w:pStyle w:val="Tabellentext"/>
            </w:pPr>
            <w:r>
              <w:t>Möglichst wenig Todesfälle im Krankenhaus</w:t>
            </w:r>
          </w:p>
        </w:tc>
      </w:tr>
    </w:tbl>
    <w:p w14:paraId="554708DA" w14:textId="77777777" w:rsidR="00AF0AAF" w:rsidRDefault="00784CD0" w:rsidP="00E40CDC">
      <w:pPr>
        <w:pStyle w:val="Absatzberschriftebene2nurinNavigation"/>
      </w:pPr>
      <w:r>
        <w:t>Hintergrund</w:t>
      </w:r>
    </w:p>
    <w:p w14:paraId="212B7F3E" w14:textId="77777777" w:rsidR="00370A14" w:rsidRPr="00370A14" w:rsidRDefault="00784CD0" w:rsidP="00A64D53">
      <w:pPr>
        <w:pStyle w:val="Standardlinksbndig"/>
      </w:pPr>
      <w:r>
        <w:t xml:space="preserve">Die proximale Femurfraktur ist eine Verletzung, die überwiegend im hohen Lebensalter auftritt und mit einer erhöhten Letalität verglichen mit gleichaltrigen Personen ohne dieses Trauma vergesellschaftet ist. Zur Krankenhausletalität bei proximaler Femurfraktur finden sich Angaben in nicht randomisierten Einzelstudien von 2,7 bis 11 % (Lawrence et al. 2002, Gerber et al. 1993, Wissing et al. 1996, Richmond et al. 2003). </w:t>
      </w:r>
      <w:r>
        <w:br/>
        <w:t xml:space="preserve"> </w:t>
      </w:r>
      <w:r>
        <w:br/>
        <w:t xml:space="preserve">Diese erhöhte Sterblichkeit (20-35 %) besteht über das erste postoperative Jahr (Elliott et al. 2003, Woolf und Pfleger 2003, Braithwaite et al. 2003, Fransen et al. 2002). In einer Studie von 417.657 Patientinnen und Patienten mit großen Operationen („major surgery“) lagen bei Patientinnen und Patienten mit Komplikationen im Mittel 6,5 Begleiterkrankungen vor. Um den Faktor 3,52 war das Risiko bei Mangelernährung erhöht. Weitere relevante Komorbiditäten sind maligne Tumoren, AIDS, chronische Lungenerkrankungen, Herzinsuffizienz, KHK, AVK, chronische Lebererkrankungen, Diabetes mellitus, chronische Niereninsuffizienzen und Demenz (Iezzoni et al. 1994, Roche et al. 2005). </w:t>
      </w:r>
      <w:r>
        <w:br/>
        <w:t xml:space="preserve"> </w:t>
      </w:r>
      <w:r>
        <w:br/>
        <w:t xml:space="preserve">Die Einschätzung des präoperativen Risikos kann anhand des ASA-Scores erfolgen. Patientinnen und Patienten im Alter von 65 bis 84 Jahren mit einer ASA-3-Einschätzung weisen eine deutlich höhere standardisierte 1-Jahres-Letalitätsrate auf als Patientinnen und Patienten mit ASA 1 und 2 (Richmond et al. 2003). Ca. 2/3 aller proximalen Femurfrakturen betreffen Frauen (Lofthus et al. 2001, Sanders et al. 1999). Männer weisen jedoch eine höhere Letalität auf (Trombetti et al. 2002, Fransen et al. 2002). Hohes Lebensalter korreliert eng mit Komorbiditäten, Komplikationsraten und Letalitätsraten (Iezzoni et al. 1994). Eine operative Versorgung später als 24 Stunden nach stationärer Aufnahme ist mit höherem Thromboserisiko, höherem Risiko zur Lungenembolie und möglicherweise einer erhöhten Letalität vergesellschaftet (Bonnaire et al. 2015). </w:t>
      </w:r>
      <w:r>
        <w:br/>
        <w:t xml:space="preserve"> </w:t>
      </w:r>
      <w:r>
        <w:br/>
        <w:t xml:space="preserve">Dorotka et al. (2003) untersuchten den Einfluss des Operationszeitpunktes auf die Letalität. Eine operative Versorgung innerhalb der ersten 24 Stunden zeigte nach sechs Monaten eine Sterblichkeitsrate von 13,9 % gegenüber 33,3 % bei späterer Versorgung. Weitere Studien stützen diese Aussage (Casaletto und Gatt 2004, Elliott et al. 2003, Gdalevich et al. 2004, Michel et al. 2002). </w:t>
      </w:r>
      <w:r>
        <w:br/>
        <w:t xml:space="preserve"> </w:t>
      </w:r>
      <w:r>
        <w:br/>
        <w:t xml:space="preserve">Das Risiko, ein Dekubitalulkus zu entwickeln, steigt bei verzögerter operativer Versorgung (Bonnaire et al. 2015). Freeman et al. (2002) sehen eine Verbesserung von Prozessmanagement und einzelner Outcome-Parameter durch Implementierung eines externen Qualitätsmanagements in Form eines Audits. Parker et al. (2000) fanden einen Zusammenhang von verbessertem Prozessmanagement in der Versorgung proximaler Femurfrakturen und konnten eine Reduktion der 30-Tage-Letalität von 22 % auf 7 % erreichen. </w:t>
      </w:r>
      <w:r>
        <w:br/>
        <w:t xml:space="preserve"> </w:t>
      </w:r>
      <w:r>
        <w:br/>
        <w:t>International findet der Qualitätsindikator „Letalität nach Hüftfraktur“ Anwendung in der stationären Qualitätssicherung. So ist der Indikator „Hip Fracture Mortality“ (AHRQ/HHS.gov 2017) Bestandteil des AHRQ-Indikator-Sets 2017.</w:t>
      </w:r>
    </w:p>
    <w:p w14:paraId="1CBD4485" w14:textId="77777777" w:rsidR="00407995" w:rsidRDefault="00407995">
      <w:pPr>
        <w:sectPr w:rsidR="00407995" w:rsidSect="000A3778">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23FA5160" w14:textId="77777777" w:rsidR="000F0644" w:rsidRDefault="00784CD0" w:rsidP="00447106">
      <w:pPr>
        <w:pStyle w:val="Absatzberschriftebene2nurinNavigation"/>
      </w:pPr>
      <w:r>
        <w:lastRenderedPageBreak/>
        <w:t>Verwendete Datenfelder</w:t>
      </w:r>
    </w:p>
    <w:p w14:paraId="5510860C" w14:textId="38FD2D7B" w:rsidR="001046CA" w:rsidRPr="00840C92" w:rsidRDefault="00784CD0" w:rsidP="000361A4">
      <w:r w:rsidRPr="000361A4">
        <w:t xml:space="preserve">Datenbasis: Spezifikation </w:t>
      </w:r>
      <w:del w:id="2161" w:author="IQTIG" w:date="2020-04-28T19:39:00Z">
        <w:r w:rsidR="00F41129">
          <w:delText>2018</w:delText>
        </w:r>
      </w:del>
      <w:ins w:id="2162"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D2251C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5F360B5" w14:textId="77777777" w:rsidR="000F0644" w:rsidRPr="009E2B0C" w:rsidRDefault="00784CD0" w:rsidP="000361A4">
            <w:pPr>
              <w:pStyle w:val="Tabellenkopf"/>
            </w:pPr>
            <w:r>
              <w:t>Item</w:t>
            </w:r>
          </w:p>
        </w:tc>
        <w:tc>
          <w:tcPr>
            <w:tcW w:w="1075" w:type="pct"/>
          </w:tcPr>
          <w:p w14:paraId="14D2049B" w14:textId="77777777" w:rsidR="000F0644" w:rsidRPr="009E2B0C" w:rsidRDefault="00784CD0" w:rsidP="000361A4">
            <w:pPr>
              <w:pStyle w:val="Tabellenkopf"/>
            </w:pPr>
            <w:r>
              <w:t>Bezeichnung</w:t>
            </w:r>
          </w:p>
        </w:tc>
        <w:tc>
          <w:tcPr>
            <w:tcW w:w="326" w:type="pct"/>
          </w:tcPr>
          <w:p w14:paraId="580763BB" w14:textId="77777777" w:rsidR="000F0644" w:rsidRPr="009E2B0C" w:rsidRDefault="00784CD0" w:rsidP="000361A4">
            <w:pPr>
              <w:pStyle w:val="Tabellenkopf"/>
            </w:pPr>
            <w:r>
              <w:t>M/K</w:t>
            </w:r>
          </w:p>
        </w:tc>
        <w:tc>
          <w:tcPr>
            <w:tcW w:w="1646" w:type="pct"/>
          </w:tcPr>
          <w:p w14:paraId="2E89EA55" w14:textId="77777777" w:rsidR="000F0644" w:rsidRPr="009E2B0C" w:rsidRDefault="00784CD0" w:rsidP="000361A4">
            <w:pPr>
              <w:pStyle w:val="Tabellenkopf"/>
            </w:pPr>
            <w:r>
              <w:t>Schlüssel/Formel</w:t>
            </w:r>
          </w:p>
        </w:tc>
        <w:tc>
          <w:tcPr>
            <w:tcW w:w="1328" w:type="pct"/>
          </w:tcPr>
          <w:p w14:paraId="7BEF79D8" w14:textId="77777777" w:rsidR="000F0644" w:rsidRPr="009E2B0C" w:rsidRDefault="00784CD0" w:rsidP="000361A4">
            <w:pPr>
              <w:pStyle w:val="Tabellenkopf"/>
            </w:pPr>
            <w:r>
              <w:t xml:space="preserve">Feldname  </w:t>
            </w:r>
          </w:p>
        </w:tc>
      </w:tr>
      <w:tr w:rsidR="00275B01" w:rsidRPr="00743DF3" w14:paraId="67136C7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A8E28B" w14:textId="77777777" w:rsidR="000F0644" w:rsidRPr="00743DF3" w:rsidRDefault="00784CD0" w:rsidP="000361A4">
            <w:pPr>
              <w:pStyle w:val="Tabellentext"/>
            </w:pPr>
            <w:r>
              <w:t>10:B</w:t>
            </w:r>
          </w:p>
        </w:tc>
        <w:tc>
          <w:tcPr>
            <w:tcW w:w="1075" w:type="pct"/>
          </w:tcPr>
          <w:p w14:paraId="2207A366" w14:textId="77777777" w:rsidR="000F0644" w:rsidRPr="00743DF3" w:rsidRDefault="00784CD0" w:rsidP="000361A4">
            <w:pPr>
              <w:pStyle w:val="Tabellentext"/>
            </w:pPr>
            <w:r>
              <w:t>Geschlecht</w:t>
            </w:r>
          </w:p>
        </w:tc>
        <w:tc>
          <w:tcPr>
            <w:tcW w:w="326" w:type="pct"/>
          </w:tcPr>
          <w:p w14:paraId="1A143CAD" w14:textId="77777777" w:rsidR="000F0644" w:rsidRPr="00743DF3" w:rsidRDefault="00784CD0" w:rsidP="000361A4">
            <w:pPr>
              <w:pStyle w:val="Tabellentext"/>
            </w:pPr>
            <w:r>
              <w:t>M</w:t>
            </w:r>
          </w:p>
        </w:tc>
        <w:tc>
          <w:tcPr>
            <w:tcW w:w="1646" w:type="pct"/>
          </w:tcPr>
          <w:p w14:paraId="15686A4E" w14:textId="77777777" w:rsidR="000F0644" w:rsidRPr="00743DF3" w:rsidRDefault="00784CD0" w:rsidP="00177070">
            <w:pPr>
              <w:pStyle w:val="Tabellentext"/>
              <w:ind w:left="453" w:hanging="340"/>
            </w:pPr>
            <w:r>
              <w:t>1 =</w:t>
            </w:r>
            <w:r>
              <w:tab/>
              <w:t>männlich</w:t>
            </w:r>
          </w:p>
          <w:p w14:paraId="61C2E150" w14:textId="77777777" w:rsidR="000F0644" w:rsidRPr="00743DF3" w:rsidRDefault="00784CD0" w:rsidP="00177070">
            <w:pPr>
              <w:pStyle w:val="Tabellentext"/>
              <w:ind w:left="453" w:hanging="340"/>
            </w:pPr>
            <w:r>
              <w:t>2 =</w:t>
            </w:r>
            <w:r>
              <w:tab/>
              <w:t>weiblich</w:t>
            </w:r>
          </w:p>
          <w:p w14:paraId="0C4AB5FF" w14:textId="77777777" w:rsidR="000F0644" w:rsidRPr="00743DF3" w:rsidRDefault="00784CD0" w:rsidP="00177070">
            <w:pPr>
              <w:pStyle w:val="Tabellentext"/>
              <w:ind w:left="453" w:hanging="340"/>
            </w:pPr>
            <w:r>
              <w:t>8 =</w:t>
            </w:r>
            <w:r>
              <w:tab/>
              <w:t>unbestimmt</w:t>
            </w:r>
          </w:p>
        </w:tc>
        <w:tc>
          <w:tcPr>
            <w:tcW w:w="1328" w:type="pct"/>
          </w:tcPr>
          <w:p w14:paraId="2934BBC0" w14:textId="77777777" w:rsidR="000F0644" w:rsidRPr="00743DF3" w:rsidRDefault="00784CD0" w:rsidP="000361A4">
            <w:pPr>
              <w:pStyle w:val="Tabellentext"/>
            </w:pPr>
            <w:r>
              <w:t>GESCHLECHT</w:t>
            </w:r>
          </w:p>
        </w:tc>
      </w:tr>
      <w:tr w:rsidR="00275B01" w:rsidRPr="00743DF3" w14:paraId="7670CF84" w14:textId="77777777" w:rsidTr="00133FB8">
        <w:trPr>
          <w:cnfStyle w:val="000000010000" w:firstRow="0" w:lastRow="0" w:firstColumn="0" w:lastColumn="0" w:oddVBand="0" w:evenVBand="0" w:oddHBand="0" w:evenHBand="1" w:firstRowFirstColumn="0" w:firstRowLastColumn="0" w:lastRowFirstColumn="0" w:lastRowLastColumn="0"/>
          <w:trHeight w:val="409"/>
          <w:ins w:id="2163" w:author="IQTIG" w:date="2020-04-28T19:39:00Z"/>
        </w:trPr>
        <w:tc>
          <w:tcPr>
            <w:tcW w:w="626" w:type="pct"/>
          </w:tcPr>
          <w:p w14:paraId="6F36235E" w14:textId="77777777" w:rsidR="000F0644" w:rsidRPr="00743DF3" w:rsidRDefault="00784CD0" w:rsidP="000361A4">
            <w:pPr>
              <w:pStyle w:val="Tabellentext"/>
              <w:rPr>
                <w:ins w:id="2164" w:author="IQTIG" w:date="2020-04-28T19:39:00Z"/>
              </w:rPr>
            </w:pPr>
            <w:ins w:id="2165" w:author="IQTIG" w:date="2020-04-28T19:39:00Z">
              <w:r>
                <w:t>12:B</w:t>
              </w:r>
            </w:ins>
          </w:p>
        </w:tc>
        <w:tc>
          <w:tcPr>
            <w:tcW w:w="1075" w:type="pct"/>
          </w:tcPr>
          <w:p w14:paraId="0AF7C82F" w14:textId="77777777" w:rsidR="000F0644" w:rsidRPr="00743DF3" w:rsidRDefault="00784CD0" w:rsidP="000361A4">
            <w:pPr>
              <w:pStyle w:val="Tabellentext"/>
              <w:rPr>
                <w:ins w:id="2166" w:author="IQTIG" w:date="2020-04-28T19:39:00Z"/>
              </w:rPr>
            </w:pPr>
            <w:ins w:id="2167" w:author="IQTIG" w:date="2020-04-28T19:39:00Z">
              <w:r>
                <w:t>vorbestehende Koxarthrose</w:t>
              </w:r>
            </w:ins>
          </w:p>
        </w:tc>
        <w:tc>
          <w:tcPr>
            <w:tcW w:w="326" w:type="pct"/>
          </w:tcPr>
          <w:p w14:paraId="5EC77070" w14:textId="77777777" w:rsidR="000F0644" w:rsidRPr="00743DF3" w:rsidRDefault="00784CD0" w:rsidP="000361A4">
            <w:pPr>
              <w:pStyle w:val="Tabellentext"/>
              <w:rPr>
                <w:ins w:id="2168" w:author="IQTIG" w:date="2020-04-28T19:39:00Z"/>
              </w:rPr>
            </w:pPr>
            <w:ins w:id="2169" w:author="IQTIG" w:date="2020-04-28T19:39:00Z">
              <w:r>
                <w:t>M</w:t>
              </w:r>
            </w:ins>
          </w:p>
        </w:tc>
        <w:tc>
          <w:tcPr>
            <w:tcW w:w="1646" w:type="pct"/>
          </w:tcPr>
          <w:p w14:paraId="24316FD3" w14:textId="77777777" w:rsidR="000F0644" w:rsidRPr="00743DF3" w:rsidRDefault="00784CD0" w:rsidP="00177070">
            <w:pPr>
              <w:pStyle w:val="Tabellentext"/>
              <w:ind w:left="453" w:hanging="340"/>
              <w:rPr>
                <w:ins w:id="2170" w:author="IQTIG" w:date="2020-04-28T19:39:00Z"/>
              </w:rPr>
            </w:pPr>
            <w:ins w:id="2171" w:author="IQTIG" w:date="2020-04-28T19:39:00Z">
              <w:r>
                <w:t>0 =</w:t>
              </w:r>
              <w:r>
                <w:tab/>
                <w:t>nein</w:t>
              </w:r>
            </w:ins>
          </w:p>
          <w:p w14:paraId="179BC427" w14:textId="77777777" w:rsidR="000F0644" w:rsidRPr="00743DF3" w:rsidRDefault="00784CD0" w:rsidP="00177070">
            <w:pPr>
              <w:pStyle w:val="Tabellentext"/>
              <w:ind w:left="453" w:hanging="340"/>
              <w:rPr>
                <w:ins w:id="2172" w:author="IQTIG" w:date="2020-04-28T19:39:00Z"/>
              </w:rPr>
            </w:pPr>
            <w:ins w:id="2173" w:author="IQTIG" w:date="2020-04-28T19:39:00Z">
              <w:r>
                <w:t>1 =</w:t>
              </w:r>
              <w:r>
                <w:tab/>
                <w:t>ja</w:t>
              </w:r>
            </w:ins>
          </w:p>
        </w:tc>
        <w:tc>
          <w:tcPr>
            <w:tcW w:w="1328" w:type="pct"/>
          </w:tcPr>
          <w:p w14:paraId="4DC0BF1E" w14:textId="77777777" w:rsidR="000F0644" w:rsidRPr="00743DF3" w:rsidRDefault="00784CD0" w:rsidP="000361A4">
            <w:pPr>
              <w:pStyle w:val="Tabellentext"/>
              <w:rPr>
                <w:ins w:id="2174" w:author="IQTIG" w:date="2020-04-28T19:39:00Z"/>
              </w:rPr>
            </w:pPr>
            <w:ins w:id="2175" w:author="IQTIG" w:date="2020-04-28T19:39:00Z">
              <w:r>
                <w:t>COXARTHROSE</w:t>
              </w:r>
            </w:ins>
          </w:p>
        </w:tc>
      </w:tr>
      <w:tr w:rsidR="00275B01" w:rsidRPr="00743DF3" w14:paraId="77512F2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D5F130" w14:textId="63C6953C" w:rsidR="000F0644" w:rsidRPr="00743DF3" w:rsidRDefault="00F41129" w:rsidP="000361A4">
            <w:pPr>
              <w:pStyle w:val="Tabellentext"/>
            </w:pPr>
            <w:del w:id="2176" w:author="IQTIG" w:date="2020-04-28T19:39:00Z">
              <w:r>
                <w:delText>15</w:delText>
              </w:r>
            </w:del>
            <w:ins w:id="2177" w:author="IQTIG" w:date="2020-04-28T19:39:00Z">
              <w:r w:rsidR="00784CD0">
                <w:t>16</w:t>
              </w:r>
            </w:ins>
            <w:r w:rsidR="00784CD0">
              <w:t>:B</w:t>
            </w:r>
          </w:p>
        </w:tc>
        <w:tc>
          <w:tcPr>
            <w:tcW w:w="1075" w:type="pct"/>
          </w:tcPr>
          <w:p w14:paraId="0A92B08F" w14:textId="77777777" w:rsidR="000F0644" w:rsidRPr="00743DF3" w:rsidRDefault="00784CD0" w:rsidP="000361A4">
            <w:pPr>
              <w:pStyle w:val="Tabellentext"/>
            </w:pPr>
            <w:r>
              <w:t>Frakturlokalisation</w:t>
            </w:r>
          </w:p>
        </w:tc>
        <w:tc>
          <w:tcPr>
            <w:tcW w:w="326" w:type="pct"/>
          </w:tcPr>
          <w:p w14:paraId="388C0390" w14:textId="77777777" w:rsidR="000F0644" w:rsidRPr="00743DF3" w:rsidRDefault="00784CD0" w:rsidP="000361A4">
            <w:pPr>
              <w:pStyle w:val="Tabellentext"/>
            </w:pPr>
            <w:r>
              <w:t>M</w:t>
            </w:r>
          </w:p>
        </w:tc>
        <w:tc>
          <w:tcPr>
            <w:tcW w:w="1646" w:type="pct"/>
          </w:tcPr>
          <w:p w14:paraId="6E718C31" w14:textId="77777777" w:rsidR="000F0644" w:rsidRPr="00743DF3" w:rsidRDefault="00784CD0" w:rsidP="00177070">
            <w:pPr>
              <w:pStyle w:val="Tabellentext"/>
              <w:ind w:left="453" w:hanging="340"/>
            </w:pPr>
            <w:r>
              <w:t>1 =</w:t>
            </w:r>
            <w:r>
              <w:tab/>
              <w:t>medial</w:t>
            </w:r>
          </w:p>
          <w:p w14:paraId="151C2EB0" w14:textId="77777777" w:rsidR="000F0644" w:rsidRPr="00743DF3" w:rsidRDefault="00784CD0" w:rsidP="00177070">
            <w:pPr>
              <w:pStyle w:val="Tabellentext"/>
              <w:ind w:left="453" w:hanging="340"/>
            </w:pPr>
            <w:r>
              <w:t>2 =</w:t>
            </w:r>
            <w:r>
              <w:tab/>
              <w:t>lateral</w:t>
            </w:r>
          </w:p>
          <w:p w14:paraId="7537C537" w14:textId="77777777" w:rsidR="000F0644" w:rsidRPr="00743DF3" w:rsidRDefault="00784CD0" w:rsidP="00177070">
            <w:pPr>
              <w:pStyle w:val="Tabellentext"/>
              <w:ind w:left="453" w:hanging="340"/>
            </w:pPr>
            <w:r>
              <w:t>3 =</w:t>
            </w:r>
            <w:r>
              <w:tab/>
              <w:t>pertrochantär</w:t>
            </w:r>
          </w:p>
          <w:p w14:paraId="7795C06B" w14:textId="77777777" w:rsidR="000F0644" w:rsidRPr="00743DF3" w:rsidRDefault="00784CD0" w:rsidP="00177070">
            <w:pPr>
              <w:pStyle w:val="Tabellentext"/>
              <w:ind w:left="453" w:hanging="340"/>
            </w:pPr>
            <w:r>
              <w:t>9 =</w:t>
            </w:r>
            <w:r>
              <w:tab/>
              <w:t>sonstige</w:t>
            </w:r>
          </w:p>
        </w:tc>
        <w:tc>
          <w:tcPr>
            <w:tcW w:w="1328" w:type="pct"/>
          </w:tcPr>
          <w:p w14:paraId="4703C95F" w14:textId="77777777" w:rsidR="000F0644" w:rsidRPr="00743DF3" w:rsidRDefault="00784CD0" w:rsidP="000361A4">
            <w:pPr>
              <w:pStyle w:val="Tabellentext"/>
            </w:pPr>
            <w:r>
              <w:t>FRAKTURLOKAL</w:t>
            </w:r>
          </w:p>
        </w:tc>
      </w:tr>
      <w:tr w:rsidR="00275B01" w:rsidRPr="00743DF3" w14:paraId="0976F4D3" w14:textId="77777777" w:rsidTr="00133FB8">
        <w:trPr>
          <w:cnfStyle w:val="000000010000" w:firstRow="0" w:lastRow="0" w:firstColumn="0" w:lastColumn="0" w:oddVBand="0" w:evenVBand="0" w:oddHBand="0" w:evenHBand="1" w:firstRowFirstColumn="0" w:firstRowLastColumn="0" w:lastRowFirstColumn="0" w:lastRowLastColumn="0"/>
          <w:trHeight w:val="409"/>
          <w:ins w:id="2178" w:author="IQTIG" w:date="2020-04-28T19:39:00Z"/>
        </w:trPr>
        <w:tc>
          <w:tcPr>
            <w:tcW w:w="626" w:type="pct"/>
          </w:tcPr>
          <w:p w14:paraId="0089FB3B" w14:textId="77777777" w:rsidR="000F0644" w:rsidRPr="00743DF3" w:rsidRDefault="00784CD0" w:rsidP="000361A4">
            <w:pPr>
              <w:pStyle w:val="Tabellentext"/>
              <w:rPr>
                <w:ins w:id="2179" w:author="IQTIG" w:date="2020-04-28T19:39:00Z"/>
              </w:rPr>
            </w:pPr>
            <w:ins w:id="2180" w:author="IQTIG" w:date="2020-04-28T19:39:00Z">
              <w:r>
                <w:t>19.1:B</w:t>
              </w:r>
            </w:ins>
          </w:p>
        </w:tc>
        <w:tc>
          <w:tcPr>
            <w:tcW w:w="1075" w:type="pct"/>
          </w:tcPr>
          <w:p w14:paraId="4877ABD3" w14:textId="77777777" w:rsidR="000F0644" w:rsidRPr="00743DF3" w:rsidRDefault="00784CD0" w:rsidP="000361A4">
            <w:pPr>
              <w:pStyle w:val="Tabellentext"/>
              <w:rPr>
                <w:ins w:id="2181" w:author="IQTIG" w:date="2020-04-28T19:39:00Z"/>
              </w:rPr>
            </w:pPr>
            <w:ins w:id="2182" w:author="IQTIG" w:date="2020-04-28T19:39:00Z">
              <w:r>
                <w:t>Vitamin-K-Antagonisten</w:t>
              </w:r>
            </w:ins>
          </w:p>
        </w:tc>
        <w:tc>
          <w:tcPr>
            <w:tcW w:w="326" w:type="pct"/>
          </w:tcPr>
          <w:p w14:paraId="320789A2" w14:textId="77777777" w:rsidR="000F0644" w:rsidRPr="00743DF3" w:rsidRDefault="00784CD0" w:rsidP="000361A4">
            <w:pPr>
              <w:pStyle w:val="Tabellentext"/>
              <w:rPr>
                <w:ins w:id="2183" w:author="IQTIG" w:date="2020-04-28T19:39:00Z"/>
              </w:rPr>
            </w:pPr>
            <w:ins w:id="2184" w:author="IQTIG" w:date="2020-04-28T19:39:00Z">
              <w:r>
                <w:t>K</w:t>
              </w:r>
            </w:ins>
          </w:p>
        </w:tc>
        <w:tc>
          <w:tcPr>
            <w:tcW w:w="1646" w:type="pct"/>
          </w:tcPr>
          <w:p w14:paraId="6637D1D5" w14:textId="77777777" w:rsidR="000F0644" w:rsidRPr="00743DF3" w:rsidRDefault="00784CD0" w:rsidP="00177070">
            <w:pPr>
              <w:pStyle w:val="Tabellentext"/>
              <w:ind w:left="453" w:hanging="340"/>
              <w:rPr>
                <w:ins w:id="2185" w:author="IQTIG" w:date="2020-04-28T19:39:00Z"/>
              </w:rPr>
            </w:pPr>
            <w:ins w:id="2186" w:author="IQTIG" w:date="2020-04-28T19:39:00Z">
              <w:r>
                <w:t>1 =</w:t>
              </w:r>
              <w:r>
                <w:tab/>
                <w:t>ja</w:t>
              </w:r>
            </w:ins>
          </w:p>
        </w:tc>
        <w:tc>
          <w:tcPr>
            <w:tcW w:w="1328" w:type="pct"/>
          </w:tcPr>
          <w:p w14:paraId="0679CB3F" w14:textId="77777777" w:rsidR="000F0644" w:rsidRPr="00743DF3" w:rsidRDefault="00784CD0" w:rsidP="000361A4">
            <w:pPr>
              <w:pStyle w:val="Tabellentext"/>
              <w:rPr>
                <w:ins w:id="2187" w:author="IQTIG" w:date="2020-04-28T19:39:00Z"/>
              </w:rPr>
            </w:pPr>
            <w:ins w:id="2188" w:author="IQTIG" w:date="2020-04-28T19:39:00Z">
              <w:r>
                <w:t>ARTMEDVITKANT</w:t>
              </w:r>
            </w:ins>
          </w:p>
        </w:tc>
      </w:tr>
      <w:tr w:rsidR="00275B01" w:rsidRPr="00743DF3" w14:paraId="725EB050" w14:textId="77777777" w:rsidTr="00133FB8">
        <w:trPr>
          <w:cnfStyle w:val="000000100000" w:firstRow="0" w:lastRow="0" w:firstColumn="0" w:lastColumn="0" w:oddVBand="0" w:evenVBand="0" w:oddHBand="1" w:evenHBand="0" w:firstRowFirstColumn="0" w:firstRowLastColumn="0" w:lastRowFirstColumn="0" w:lastRowLastColumn="0"/>
          <w:trHeight w:val="409"/>
          <w:ins w:id="2189" w:author="IQTIG" w:date="2020-04-28T19:39:00Z"/>
        </w:trPr>
        <w:tc>
          <w:tcPr>
            <w:tcW w:w="626" w:type="pct"/>
          </w:tcPr>
          <w:p w14:paraId="339AFA53" w14:textId="77777777" w:rsidR="000F0644" w:rsidRPr="00743DF3" w:rsidRDefault="00784CD0" w:rsidP="000361A4">
            <w:pPr>
              <w:pStyle w:val="Tabellentext"/>
              <w:rPr>
                <w:ins w:id="2190" w:author="IQTIG" w:date="2020-04-28T19:39:00Z"/>
              </w:rPr>
            </w:pPr>
            <w:ins w:id="2191" w:author="IQTIG" w:date="2020-04-28T19:39:00Z">
              <w:r>
                <w:t>19.2:B</w:t>
              </w:r>
            </w:ins>
          </w:p>
        </w:tc>
        <w:tc>
          <w:tcPr>
            <w:tcW w:w="1075" w:type="pct"/>
          </w:tcPr>
          <w:p w14:paraId="5B821A6B" w14:textId="77777777" w:rsidR="000F0644" w:rsidRPr="00743DF3" w:rsidRDefault="00784CD0" w:rsidP="000361A4">
            <w:pPr>
              <w:pStyle w:val="Tabellentext"/>
              <w:rPr>
                <w:ins w:id="2192" w:author="IQTIG" w:date="2020-04-28T19:39:00Z"/>
              </w:rPr>
            </w:pPr>
            <w:ins w:id="2193" w:author="IQTIG" w:date="2020-04-28T19:39:00Z">
              <w:r>
                <w:t>Thrombozytenaggregationshemmer</w:t>
              </w:r>
            </w:ins>
          </w:p>
        </w:tc>
        <w:tc>
          <w:tcPr>
            <w:tcW w:w="326" w:type="pct"/>
          </w:tcPr>
          <w:p w14:paraId="293C53AA" w14:textId="77777777" w:rsidR="000F0644" w:rsidRPr="00743DF3" w:rsidRDefault="00784CD0" w:rsidP="000361A4">
            <w:pPr>
              <w:pStyle w:val="Tabellentext"/>
              <w:rPr>
                <w:ins w:id="2194" w:author="IQTIG" w:date="2020-04-28T19:39:00Z"/>
              </w:rPr>
            </w:pPr>
            <w:ins w:id="2195" w:author="IQTIG" w:date="2020-04-28T19:39:00Z">
              <w:r>
                <w:t>K</w:t>
              </w:r>
            </w:ins>
          </w:p>
        </w:tc>
        <w:tc>
          <w:tcPr>
            <w:tcW w:w="1646" w:type="pct"/>
          </w:tcPr>
          <w:p w14:paraId="0A625D9A" w14:textId="77777777" w:rsidR="000F0644" w:rsidRPr="00743DF3" w:rsidRDefault="00784CD0" w:rsidP="00177070">
            <w:pPr>
              <w:pStyle w:val="Tabellentext"/>
              <w:ind w:left="453" w:hanging="340"/>
              <w:rPr>
                <w:ins w:id="2196" w:author="IQTIG" w:date="2020-04-28T19:39:00Z"/>
              </w:rPr>
            </w:pPr>
            <w:ins w:id="2197" w:author="IQTIG" w:date="2020-04-28T19:39:00Z">
              <w:r>
                <w:t>1 =</w:t>
              </w:r>
              <w:r>
                <w:tab/>
                <w:t>ja</w:t>
              </w:r>
            </w:ins>
          </w:p>
        </w:tc>
        <w:tc>
          <w:tcPr>
            <w:tcW w:w="1328" w:type="pct"/>
          </w:tcPr>
          <w:p w14:paraId="7AADA34D" w14:textId="77777777" w:rsidR="000F0644" w:rsidRPr="00743DF3" w:rsidRDefault="00784CD0" w:rsidP="000361A4">
            <w:pPr>
              <w:pStyle w:val="Tabellentext"/>
              <w:rPr>
                <w:ins w:id="2198" w:author="IQTIG" w:date="2020-04-28T19:39:00Z"/>
              </w:rPr>
            </w:pPr>
            <w:ins w:id="2199" w:author="IQTIG" w:date="2020-04-28T19:39:00Z">
              <w:r>
                <w:t>ARTMEDTHROMBAGGHEMM</w:t>
              </w:r>
            </w:ins>
          </w:p>
        </w:tc>
      </w:tr>
      <w:tr w:rsidR="00275B01" w:rsidRPr="00743DF3" w14:paraId="7699F011" w14:textId="77777777" w:rsidTr="00133FB8">
        <w:trPr>
          <w:cnfStyle w:val="000000010000" w:firstRow="0" w:lastRow="0" w:firstColumn="0" w:lastColumn="0" w:oddVBand="0" w:evenVBand="0" w:oddHBand="0" w:evenHBand="1" w:firstRowFirstColumn="0" w:firstRowLastColumn="0" w:lastRowFirstColumn="0" w:lastRowLastColumn="0"/>
          <w:trHeight w:val="409"/>
          <w:ins w:id="2200" w:author="IQTIG" w:date="2020-04-28T19:39:00Z"/>
        </w:trPr>
        <w:tc>
          <w:tcPr>
            <w:tcW w:w="626" w:type="pct"/>
          </w:tcPr>
          <w:p w14:paraId="359EEA45" w14:textId="77777777" w:rsidR="000F0644" w:rsidRPr="00743DF3" w:rsidRDefault="00784CD0" w:rsidP="000361A4">
            <w:pPr>
              <w:pStyle w:val="Tabellentext"/>
              <w:rPr>
                <w:ins w:id="2201" w:author="IQTIG" w:date="2020-04-28T19:39:00Z"/>
              </w:rPr>
            </w:pPr>
            <w:ins w:id="2202" w:author="IQTIG" w:date="2020-04-28T19:39:00Z">
              <w:r>
                <w:t>19.3:B</w:t>
              </w:r>
            </w:ins>
          </w:p>
        </w:tc>
        <w:tc>
          <w:tcPr>
            <w:tcW w:w="1075" w:type="pct"/>
          </w:tcPr>
          <w:p w14:paraId="2C8E20A0" w14:textId="77777777" w:rsidR="000F0644" w:rsidRPr="00743DF3" w:rsidRDefault="00784CD0" w:rsidP="000361A4">
            <w:pPr>
              <w:pStyle w:val="Tabellentext"/>
              <w:rPr>
                <w:ins w:id="2203" w:author="IQTIG" w:date="2020-04-28T19:39:00Z"/>
              </w:rPr>
            </w:pPr>
            <w:ins w:id="2204" w:author="IQTIG" w:date="2020-04-28T19:39:00Z">
              <w:r>
                <w:t>DOAK/NOAK</w:t>
              </w:r>
            </w:ins>
          </w:p>
        </w:tc>
        <w:tc>
          <w:tcPr>
            <w:tcW w:w="326" w:type="pct"/>
          </w:tcPr>
          <w:p w14:paraId="63865F82" w14:textId="77777777" w:rsidR="000F0644" w:rsidRPr="00743DF3" w:rsidRDefault="00784CD0" w:rsidP="000361A4">
            <w:pPr>
              <w:pStyle w:val="Tabellentext"/>
              <w:rPr>
                <w:ins w:id="2205" w:author="IQTIG" w:date="2020-04-28T19:39:00Z"/>
              </w:rPr>
            </w:pPr>
            <w:ins w:id="2206" w:author="IQTIG" w:date="2020-04-28T19:39:00Z">
              <w:r>
                <w:t>K</w:t>
              </w:r>
            </w:ins>
          </w:p>
        </w:tc>
        <w:tc>
          <w:tcPr>
            <w:tcW w:w="1646" w:type="pct"/>
          </w:tcPr>
          <w:p w14:paraId="350ADFB6" w14:textId="77777777" w:rsidR="000F0644" w:rsidRPr="00743DF3" w:rsidRDefault="00784CD0" w:rsidP="00177070">
            <w:pPr>
              <w:pStyle w:val="Tabellentext"/>
              <w:ind w:left="453" w:hanging="340"/>
              <w:rPr>
                <w:ins w:id="2207" w:author="IQTIG" w:date="2020-04-28T19:39:00Z"/>
              </w:rPr>
            </w:pPr>
            <w:ins w:id="2208" w:author="IQTIG" w:date="2020-04-28T19:39:00Z">
              <w:r>
                <w:t>1 =</w:t>
              </w:r>
              <w:r>
                <w:tab/>
                <w:t>ja</w:t>
              </w:r>
            </w:ins>
          </w:p>
        </w:tc>
        <w:tc>
          <w:tcPr>
            <w:tcW w:w="1328" w:type="pct"/>
          </w:tcPr>
          <w:p w14:paraId="7D3508A7" w14:textId="77777777" w:rsidR="000F0644" w:rsidRPr="00743DF3" w:rsidRDefault="00784CD0" w:rsidP="000361A4">
            <w:pPr>
              <w:pStyle w:val="Tabellentext"/>
              <w:rPr>
                <w:ins w:id="2209" w:author="IQTIG" w:date="2020-04-28T19:39:00Z"/>
              </w:rPr>
            </w:pPr>
            <w:ins w:id="2210" w:author="IQTIG" w:date="2020-04-28T19:39:00Z">
              <w:r>
                <w:t>ARTMEDDOAKNOAK</w:t>
              </w:r>
            </w:ins>
          </w:p>
        </w:tc>
      </w:tr>
      <w:tr w:rsidR="00275B01" w:rsidRPr="00743DF3" w14:paraId="211EA8C6" w14:textId="77777777" w:rsidTr="00133FB8">
        <w:trPr>
          <w:cnfStyle w:val="000000100000" w:firstRow="0" w:lastRow="0" w:firstColumn="0" w:lastColumn="0" w:oddVBand="0" w:evenVBand="0" w:oddHBand="1" w:evenHBand="0" w:firstRowFirstColumn="0" w:firstRowLastColumn="0" w:lastRowFirstColumn="0" w:lastRowLastColumn="0"/>
          <w:trHeight w:val="409"/>
          <w:ins w:id="2211" w:author="IQTIG" w:date="2020-04-28T19:39:00Z"/>
        </w:trPr>
        <w:tc>
          <w:tcPr>
            <w:tcW w:w="626" w:type="pct"/>
          </w:tcPr>
          <w:p w14:paraId="0A9BB0B1" w14:textId="77777777" w:rsidR="000F0644" w:rsidRPr="00743DF3" w:rsidRDefault="00784CD0" w:rsidP="000361A4">
            <w:pPr>
              <w:pStyle w:val="Tabellentext"/>
              <w:rPr>
                <w:ins w:id="2212" w:author="IQTIG" w:date="2020-04-28T19:39:00Z"/>
              </w:rPr>
            </w:pPr>
            <w:ins w:id="2213" w:author="IQTIG" w:date="2020-04-28T19:39:00Z">
              <w:r>
                <w:t>19.4:B</w:t>
              </w:r>
            </w:ins>
          </w:p>
        </w:tc>
        <w:tc>
          <w:tcPr>
            <w:tcW w:w="1075" w:type="pct"/>
          </w:tcPr>
          <w:p w14:paraId="11D63B2A" w14:textId="77777777" w:rsidR="000F0644" w:rsidRPr="00743DF3" w:rsidRDefault="00784CD0" w:rsidP="000361A4">
            <w:pPr>
              <w:pStyle w:val="Tabellentext"/>
              <w:rPr>
                <w:ins w:id="2214" w:author="IQTIG" w:date="2020-04-28T19:39:00Z"/>
              </w:rPr>
            </w:pPr>
            <w:ins w:id="2215" w:author="IQTIG" w:date="2020-04-28T19:39:00Z">
              <w:r>
                <w:t>sonstige</w:t>
              </w:r>
            </w:ins>
          </w:p>
        </w:tc>
        <w:tc>
          <w:tcPr>
            <w:tcW w:w="326" w:type="pct"/>
          </w:tcPr>
          <w:p w14:paraId="62A86AF6" w14:textId="77777777" w:rsidR="000F0644" w:rsidRPr="00743DF3" w:rsidRDefault="00784CD0" w:rsidP="000361A4">
            <w:pPr>
              <w:pStyle w:val="Tabellentext"/>
              <w:rPr>
                <w:ins w:id="2216" w:author="IQTIG" w:date="2020-04-28T19:39:00Z"/>
              </w:rPr>
            </w:pPr>
            <w:ins w:id="2217" w:author="IQTIG" w:date="2020-04-28T19:39:00Z">
              <w:r>
                <w:t>K</w:t>
              </w:r>
            </w:ins>
          </w:p>
        </w:tc>
        <w:tc>
          <w:tcPr>
            <w:tcW w:w="1646" w:type="pct"/>
          </w:tcPr>
          <w:p w14:paraId="721C3BC0" w14:textId="77777777" w:rsidR="000F0644" w:rsidRPr="00743DF3" w:rsidRDefault="00784CD0" w:rsidP="00177070">
            <w:pPr>
              <w:pStyle w:val="Tabellentext"/>
              <w:ind w:left="453" w:hanging="340"/>
              <w:rPr>
                <w:ins w:id="2218" w:author="IQTIG" w:date="2020-04-28T19:39:00Z"/>
              </w:rPr>
            </w:pPr>
            <w:ins w:id="2219" w:author="IQTIG" w:date="2020-04-28T19:39:00Z">
              <w:r>
                <w:t>1 =</w:t>
              </w:r>
              <w:r>
                <w:tab/>
                <w:t>ja</w:t>
              </w:r>
            </w:ins>
          </w:p>
        </w:tc>
        <w:tc>
          <w:tcPr>
            <w:tcW w:w="1328" w:type="pct"/>
          </w:tcPr>
          <w:p w14:paraId="402D3387" w14:textId="77777777" w:rsidR="000F0644" w:rsidRPr="00743DF3" w:rsidRDefault="00784CD0" w:rsidP="000361A4">
            <w:pPr>
              <w:pStyle w:val="Tabellentext"/>
              <w:rPr>
                <w:ins w:id="2220" w:author="IQTIG" w:date="2020-04-28T19:39:00Z"/>
              </w:rPr>
            </w:pPr>
            <w:ins w:id="2221" w:author="IQTIG" w:date="2020-04-28T19:39:00Z">
              <w:r>
                <w:t>ARTMEDSONST</w:t>
              </w:r>
            </w:ins>
          </w:p>
        </w:tc>
      </w:tr>
      <w:tr w:rsidR="00275B01" w:rsidRPr="00743DF3" w14:paraId="7624DDC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3D6888" w14:textId="5457F88F" w:rsidR="000F0644" w:rsidRPr="00743DF3" w:rsidRDefault="00F41129" w:rsidP="000361A4">
            <w:pPr>
              <w:pStyle w:val="Tabellentext"/>
            </w:pPr>
            <w:del w:id="2222" w:author="IQTIG" w:date="2020-04-28T19:39:00Z">
              <w:r>
                <w:delText>19</w:delText>
              </w:r>
            </w:del>
            <w:ins w:id="2223" w:author="IQTIG" w:date="2020-04-28T19:39:00Z">
              <w:r w:rsidR="00784CD0">
                <w:t>20</w:t>
              </w:r>
            </w:ins>
            <w:r w:rsidR="00784CD0">
              <w:t>:B</w:t>
            </w:r>
          </w:p>
        </w:tc>
        <w:tc>
          <w:tcPr>
            <w:tcW w:w="1075" w:type="pct"/>
          </w:tcPr>
          <w:p w14:paraId="3EDFF083" w14:textId="77777777" w:rsidR="000F0644" w:rsidRPr="00743DF3" w:rsidRDefault="00784CD0" w:rsidP="000361A4">
            <w:pPr>
              <w:pStyle w:val="Tabellentext"/>
            </w:pPr>
            <w:r>
              <w:t>Gehstrecke (bei Aufnahme oder vor der Fraktur)</w:t>
            </w:r>
          </w:p>
        </w:tc>
        <w:tc>
          <w:tcPr>
            <w:tcW w:w="326" w:type="pct"/>
          </w:tcPr>
          <w:p w14:paraId="301AB9E4" w14:textId="77777777" w:rsidR="000F0644" w:rsidRPr="00743DF3" w:rsidRDefault="00784CD0" w:rsidP="000361A4">
            <w:pPr>
              <w:pStyle w:val="Tabellentext"/>
            </w:pPr>
            <w:r>
              <w:t>M</w:t>
            </w:r>
          </w:p>
        </w:tc>
        <w:tc>
          <w:tcPr>
            <w:tcW w:w="1646" w:type="pct"/>
          </w:tcPr>
          <w:p w14:paraId="0C5A33AD" w14:textId="77777777" w:rsidR="000F0644" w:rsidRPr="00743DF3" w:rsidRDefault="00784CD0" w:rsidP="00177070">
            <w:pPr>
              <w:pStyle w:val="Tabellentext"/>
              <w:ind w:left="453" w:hanging="340"/>
            </w:pPr>
            <w:r>
              <w:t>1 =</w:t>
            </w:r>
            <w:r>
              <w:tab/>
              <w:t>unbegrenzt (&gt; 500m)</w:t>
            </w:r>
          </w:p>
          <w:p w14:paraId="7B7D3123" w14:textId="77777777" w:rsidR="000F0644" w:rsidRPr="00743DF3" w:rsidRDefault="00784CD0" w:rsidP="00177070">
            <w:pPr>
              <w:pStyle w:val="Tabellentext"/>
              <w:ind w:left="453" w:hanging="340"/>
            </w:pPr>
            <w:r>
              <w:t>2 =</w:t>
            </w:r>
            <w:r>
              <w:tab/>
              <w:t>Gehen am Stück bis 500m möglich</w:t>
            </w:r>
          </w:p>
          <w:p w14:paraId="0CD2FBE3" w14:textId="77777777" w:rsidR="000F0644" w:rsidRPr="00743DF3" w:rsidRDefault="00784CD0" w:rsidP="00177070">
            <w:pPr>
              <w:pStyle w:val="Tabellentext"/>
              <w:ind w:left="453" w:hanging="340"/>
            </w:pPr>
            <w:r>
              <w:t>3 =</w:t>
            </w:r>
            <w:r>
              <w:tab/>
              <w:t>auf der Stationsebene mobil (50m werden erreicht)</w:t>
            </w:r>
          </w:p>
          <w:p w14:paraId="1515E3CC" w14:textId="77777777" w:rsidR="000F0644" w:rsidRPr="00743DF3" w:rsidRDefault="00784CD0" w:rsidP="00177070">
            <w:pPr>
              <w:pStyle w:val="Tabellentext"/>
              <w:ind w:left="453" w:hanging="340"/>
            </w:pPr>
            <w:r>
              <w:t>4 =</w:t>
            </w:r>
            <w:r>
              <w:tab/>
              <w:t>im Zimmer mobil</w:t>
            </w:r>
          </w:p>
          <w:p w14:paraId="03D0C2A9" w14:textId="77777777" w:rsidR="000F0644" w:rsidRPr="00743DF3" w:rsidRDefault="00784CD0" w:rsidP="00177070">
            <w:pPr>
              <w:pStyle w:val="Tabellentext"/>
              <w:ind w:left="453" w:hanging="340"/>
            </w:pPr>
            <w:r>
              <w:t>5 =</w:t>
            </w:r>
            <w:r>
              <w:tab/>
              <w:t>immobil</w:t>
            </w:r>
          </w:p>
        </w:tc>
        <w:tc>
          <w:tcPr>
            <w:tcW w:w="1328" w:type="pct"/>
          </w:tcPr>
          <w:p w14:paraId="7AC86DAF" w14:textId="77777777" w:rsidR="000F0644" w:rsidRPr="00743DF3" w:rsidRDefault="00784CD0" w:rsidP="000361A4">
            <w:pPr>
              <w:pStyle w:val="Tabellentext"/>
            </w:pPr>
            <w:r>
              <w:t>GEHSTRECKE</w:t>
            </w:r>
          </w:p>
        </w:tc>
      </w:tr>
      <w:tr w:rsidR="00275B01" w:rsidRPr="00743DF3" w14:paraId="48DF54E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5D7B1A" w14:textId="4DE77704" w:rsidR="000F0644" w:rsidRPr="00743DF3" w:rsidRDefault="00F41129" w:rsidP="000361A4">
            <w:pPr>
              <w:pStyle w:val="Tabellentext"/>
            </w:pPr>
            <w:del w:id="2224" w:author="IQTIG" w:date="2020-04-28T19:39:00Z">
              <w:r>
                <w:delText>20</w:delText>
              </w:r>
            </w:del>
            <w:ins w:id="2225" w:author="IQTIG" w:date="2020-04-28T19:39:00Z">
              <w:r w:rsidR="00784CD0">
                <w:t>21</w:t>
              </w:r>
            </w:ins>
            <w:r w:rsidR="00784CD0">
              <w:t>:B</w:t>
            </w:r>
          </w:p>
        </w:tc>
        <w:tc>
          <w:tcPr>
            <w:tcW w:w="1075" w:type="pct"/>
          </w:tcPr>
          <w:p w14:paraId="404883DD" w14:textId="77777777" w:rsidR="000F0644" w:rsidRPr="00743DF3" w:rsidRDefault="00784CD0" w:rsidP="000361A4">
            <w:pPr>
              <w:pStyle w:val="Tabellentext"/>
            </w:pPr>
            <w:r>
              <w:t>Gehhilfen (bei Aufnahme oder vor der Fraktur)</w:t>
            </w:r>
          </w:p>
        </w:tc>
        <w:tc>
          <w:tcPr>
            <w:tcW w:w="326" w:type="pct"/>
          </w:tcPr>
          <w:p w14:paraId="38F79305" w14:textId="77777777" w:rsidR="000F0644" w:rsidRPr="00743DF3" w:rsidRDefault="00784CD0" w:rsidP="000361A4">
            <w:pPr>
              <w:pStyle w:val="Tabellentext"/>
            </w:pPr>
            <w:r>
              <w:t>M</w:t>
            </w:r>
          </w:p>
        </w:tc>
        <w:tc>
          <w:tcPr>
            <w:tcW w:w="1646" w:type="pct"/>
          </w:tcPr>
          <w:p w14:paraId="0CD00993" w14:textId="77777777" w:rsidR="000F0644" w:rsidRPr="00743DF3" w:rsidRDefault="00784CD0" w:rsidP="00177070">
            <w:pPr>
              <w:pStyle w:val="Tabellentext"/>
              <w:ind w:left="453" w:hanging="340"/>
            </w:pPr>
            <w:r>
              <w:t>0 =</w:t>
            </w:r>
            <w:r>
              <w:tab/>
              <w:t>keine</w:t>
            </w:r>
          </w:p>
          <w:p w14:paraId="240C0F51" w14:textId="77777777" w:rsidR="000F0644" w:rsidRPr="00743DF3" w:rsidRDefault="00784CD0" w:rsidP="00177070">
            <w:pPr>
              <w:pStyle w:val="Tabellentext"/>
              <w:ind w:left="453" w:hanging="340"/>
            </w:pPr>
            <w:r>
              <w:t>1 =</w:t>
            </w:r>
            <w:r>
              <w:tab/>
              <w:t>Unterarmgehstützen/​Gehstock</w:t>
            </w:r>
          </w:p>
          <w:p w14:paraId="7DB451C4" w14:textId="77777777" w:rsidR="000F0644" w:rsidRPr="00743DF3" w:rsidRDefault="00784CD0" w:rsidP="00177070">
            <w:pPr>
              <w:pStyle w:val="Tabellentext"/>
              <w:ind w:left="453" w:hanging="340"/>
            </w:pPr>
            <w:r>
              <w:t>2 =</w:t>
            </w:r>
            <w:r>
              <w:tab/>
              <w:t>Rollator/​Gehbock</w:t>
            </w:r>
          </w:p>
          <w:p w14:paraId="09B1C704" w14:textId="77777777" w:rsidR="000F0644" w:rsidRPr="00743DF3" w:rsidRDefault="00784CD0" w:rsidP="00177070">
            <w:pPr>
              <w:pStyle w:val="Tabellentext"/>
              <w:ind w:left="453" w:hanging="340"/>
            </w:pPr>
            <w:r>
              <w:t>3 =</w:t>
            </w:r>
            <w:r>
              <w:tab/>
              <w:t>Rollstuhl</w:t>
            </w:r>
          </w:p>
          <w:p w14:paraId="042C8CD8" w14:textId="77777777" w:rsidR="000F0644" w:rsidRPr="00743DF3" w:rsidRDefault="00784CD0" w:rsidP="00177070">
            <w:pPr>
              <w:pStyle w:val="Tabellentext"/>
              <w:ind w:left="453" w:hanging="340"/>
            </w:pPr>
            <w:r>
              <w:t>4 =</w:t>
            </w:r>
            <w:r>
              <w:tab/>
              <w:t>bettlägerig</w:t>
            </w:r>
          </w:p>
        </w:tc>
        <w:tc>
          <w:tcPr>
            <w:tcW w:w="1328" w:type="pct"/>
          </w:tcPr>
          <w:p w14:paraId="3C23EA46" w14:textId="77777777" w:rsidR="000F0644" w:rsidRPr="00743DF3" w:rsidRDefault="00784CD0" w:rsidP="000361A4">
            <w:pPr>
              <w:pStyle w:val="Tabellentext"/>
            </w:pPr>
            <w:r>
              <w:t>GEHHILFEN</w:t>
            </w:r>
          </w:p>
        </w:tc>
      </w:tr>
      <w:tr w:rsidR="00275B01" w:rsidRPr="00743DF3" w14:paraId="34541CA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C9C53D" w14:textId="43CDB1F7" w:rsidR="000F0644" w:rsidRPr="00743DF3" w:rsidRDefault="00F41129" w:rsidP="000361A4">
            <w:pPr>
              <w:pStyle w:val="Tabellentext"/>
            </w:pPr>
            <w:del w:id="2226" w:author="IQTIG" w:date="2020-04-28T19:39:00Z">
              <w:r>
                <w:delText>22</w:delText>
              </w:r>
            </w:del>
            <w:ins w:id="2227" w:author="IQTIG" w:date="2020-04-28T19:39:00Z">
              <w:r w:rsidR="00784CD0">
                <w:t>23</w:t>
              </w:r>
            </w:ins>
            <w:r w:rsidR="00784CD0">
              <w:t>:B</w:t>
            </w:r>
          </w:p>
        </w:tc>
        <w:tc>
          <w:tcPr>
            <w:tcW w:w="1075" w:type="pct"/>
          </w:tcPr>
          <w:p w14:paraId="69A09764" w14:textId="77777777" w:rsidR="000F0644" w:rsidRPr="00743DF3" w:rsidRDefault="00784CD0" w:rsidP="000361A4">
            <w:pPr>
              <w:pStyle w:val="Tabellentext"/>
            </w:pPr>
            <w:r>
              <w:t>Einstufung nach ASA-Klassifikation</w:t>
            </w:r>
          </w:p>
        </w:tc>
        <w:tc>
          <w:tcPr>
            <w:tcW w:w="326" w:type="pct"/>
          </w:tcPr>
          <w:p w14:paraId="50DCB630" w14:textId="77777777" w:rsidR="000F0644" w:rsidRPr="00743DF3" w:rsidRDefault="00784CD0" w:rsidP="000361A4">
            <w:pPr>
              <w:pStyle w:val="Tabellentext"/>
            </w:pPr>
            <w:r>
              <w:t>M</w:t>
            </w:r>
          </w:p>
        </w:tc>
        <w:tc>
          <w:tcPr>
            <w:tcW w:w="1646" w:type="pct"/>
          </w:tcPr>
          <w:p w14:paraId="3E4627A1" w14:textId="77777777" w:rsidR="000F0644" w:rsidRPr="00743DF3" w:rsidRDefault="00784CD0" w:rsidP="00177070">
            <w:pPr>
              <w:pStyle w:val="Tabellentext"/>
              <w:ind w:left="453" w:hanging="340"/>
            </w:pPr>
            <w:r>
              <w:t>1 =</w:t>
            </w:r>
            <w:r>
              <w:tab/>
              <w:t>normaler, gesunder Patient</w:t>
            </w:r>
          </w:p>
          <w:p w14:paraId="246B1D50" w14:textId="77777777" w:rsidR="000F0644" w:rsidRPr="00743DF3" w:rsidRDefault="00784CD0" w:rsidP="00177070">
            <w:pPr>
              <w:pStyle w:val="Tabellentext"/>
              <w:ind w:left="453" w:hanging="340"/>
            </w:pPr>
            <w:r>
              <w:t>2 =</w:t>
            </w:r>
            <w:r>
              <w:tab/>
              <w:t>Patient mit leichter Allgemeinerkrankung</w:t>
            </w:r>
          </w:p>
          <w:p w14:paraId="3C504707" w14:textId="77777777" w:rsidR="000F0644" w:rsidRPr="00743DF3" w:rsidRDefault="00784CD0" w:rsidP="00177070">
            <w:pPr>
              <w:pStyle w:val="Tabellentext"/>
              <w:ind w:left="453" w:hanging="340"/>
            </w:pPr>
            <w:r>
              <w:t>3 =</w:t>
            </w:r>
            <w:r>
              <w:tab/>
              <w:t>Patient mit schwerer Allgemeinerkrankung</w:t>
            </w:r>
          </w:p>
          <w:p w14:paraId="6EC19D86" w14:textId="77777777" w:rsidR="000F0644" w:rsidRPr="00743DF3" w:rsidRDefault="00784CD0" w:rsidP="00177070">
            <w:pPr>
              <w:pStyle w:val="Tabellentext"/>
              <w:ind w:left="453" w:hanging="340"/>
            </w:pPr>
            <w:r>
              <w:t>4 =</w:t>
            </w:r>
            <w:r>
              <w:tab/>
              <w:t>Patient mit schwerer Allgemeinerkrankung, die eine ständige Lebensbedrohung darstellt</w:t>
            </w:r>
          </w:p>
          <w:p w14:paraId="14C5108C" w14:textId="77777777" w:rsidR="000F0644" w:rsidRPr="00743DF3" w:rsidRDefault="00784CD0" w:rsidP="00177070">
            <w:pPr>
              <w:pStyle w:val="Tabellentext"/>
              <w:ind w:left="453" w:hanging="340"/>
            </w:pPr>
            <w:r>
              <w:t>5 =</w:t>
            </w:r>
            <w:r>
              <w:tab/>
              <w:t>moribunder Patient, von dem nicht erwartet wird, dass er ohne Operation überlebt</w:t>
            </w:r>
          </w:p>
        </w:tc>
        <w:tc>
          <w:tcPr>
            <w:tcW w:w="1328" w:type="pct"/>
          </w:tcPr>
          <w:p w14:paraId="67188FDE" w14:textId="77777777" w:rsidR="000F0644" w:rsidRPr="00743DF3" w:rsidRDefault="00784CD0" w:rsidP="000361A4">
            <w:pPr>
              <w:pStyle w:val="Tabellentext"/>
            </w:pPr>
            <w:r>
              <w:t>ASA</w:t>
            </w:r>
          </w:p>
        </w:tc>
      </w:tr>
      <w:tr w:rsidR="00275B01" w:rsidRPr="00743DF3" w14:paraId="379CF9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DC06D1" w14:textId="45311E95" w:rsidR="000F0644" w:rsidRPr="00743DF3" w:rsidRDefault="00F41129" w:rsidP="000361A4">
            <w:pPr>
              <w:pStyle w:val="Tabellentext"/>
            </w:pPr>
            <w:del w:id="2228" w:author="IQTIG" w:date="2020-04-28T19:39:00Z">
              <w:r>
                <w:delText>23</w:delText>
              </w:r>
            </w:del>
            <w:ins w:id="2229" w:author="IQTIG" w:date="2020-04-28T19:39:00Z">
              <w:r w:rsidR="00784CD0">
                <w:t>24</w:t>
              </w:r>
            </w:ins>
            <w:r w:rsidR="00784CD0">
              <w:t>:B</w:t>
            </w:r>
          </w:p>
        </w:tc>
        <w:tc>
          <w:tcPr>
            <w:tcW w:w="1075" w:type="pct"/>
          </w:tcPr>
          <w:p w14:paraId="28FE32BB" w14:textId="77777777" w:rsidR="000F0644" w:rsidRPr="00743DF3" w:rsidRDefault="00784CD0" w:rsidP="000361A4">
            <w:pPr>
              <w:pStyle w:val="Tabellentext"/>
            </w:pPr>
            <w:r>
              <w:t xml:space="preserve">Wundkontaminationsklassifikation </w:t>
            </w:r>
          </w:p>
        </w:tc>
        <w:tc>
          <w:tcPr>
            <w:tcW w:w="326" w:type="pct"/>
          </w:tcPr>
          <w:p w14:paraId="3AECE941" w14:textId="77777777" w:rsidR="000F0644" w:rsidRPr="00743DF3" w:rsidRDefault="00784CD0" w:rsidP="000361A4">
            <w:pPr>
              <w:pStyle w:val="Tabellentext"/>
            </w:pPr>
            <w:r>
              <w:t>M</w:t>
            </w:r>
          </w:p>
        </w:tc>
        <w:tc>
          <w:tcPr>
            <w:tcW w:w="1646" w:type="pct"/>
          </w:tcPr>
          <w:p w14:paraId="2DBD3ABB" w14:textId="77777777" w:rsidR="000F0644" w:rsidRPr="00743DF3" w:rsidRDefault="00784CD0" w:rsidP="00177070">
            <w:pPr>
              <w:pStyle w:val="Tabellentext"/>
              <w:ind w:left="453" w:hanging="340"/>
            </w:pPr>
            <w:r>
              <w:t>1 =</w:t>
            </w:r>
            <w:r>
              <w:tab/>
              <w:t>aseptische Eingriffe</w:t>
            </w:r>
          </w:p>
          <w:p w14:paraId="4F82E2C9" w14:textId="77777777" w:rsidR="000F0644" w:rsidRPr="00743DF3" w:rsidRDefault="00784CD0" w:rsidP="00177070">
            <w:pPr>
              <w:pStyle w:val="Tabellentext"/>
              <w:ind w:left="453" w:hanging="340"/>
            </w:pPr>
            <w:r>
              <w:t>2 =</w:t>
            </w:r>
            <w:r>
              <w:tab/>
              <w:t>bedingt aseptische Eingriffe</w:t>
            </w:r>
          </w:p>
          <w:p w14:paraId="6B432477" w14:textId="77777777" w:rsidR="000F0644" w:rsidRPr="00743DF3" w:rsidRDefault="00784CD0" w:rsidP="00177070">
            <w:pPr>
              <w:pStyle w:val="Tabellentext"/>
              <w:ind w:left="453" w:hanging="340"/>
            </w:pPr>
            <w:r>
              <w:t>3 =</w:t>
            </w:r>
            <w:r>
              <w:tab/>
              <w:t>kontaminierte Eingriffe</w:t>
            </w:r>
          </w:p>
          <w:p w14:paraId="09DAD535" w14:textId="77777777" w:rsidR="000F0644" w:rsidRPr="00743DF3" w:rsidRDefault="00784CD0" w:rsidP="00177070">
            <w:pPr>
              <w:pStyle w:val="Tabellentext"/>
              <w:ind w:left="453" w:hanging="340"/>
            </w:pPr>
            <w:r>
              <w:lastRenderedPageBreak/>
              <w:t>4 =</w:t>
            </w:r>
            <w:r>
              <w:tab/>
              <w:t>septische Eingriffe</w:t>
            </w:r>
          </w:p>
        </w:tc>
        <w:tc>
          <w:tcPr>
            <w:tcW w:w="1328" w:type="pct"/>
          </w:tcPr>
          <w:p w14:paraId="2B31FBFE" w14:textId="77777777" w:rsidR="000F0644" w:rsidRPr="00743DF3" w:rsidRDefault="00784CD0" w:rsidP="000361A4">
            <w:pPr>
              <w:pStyle w:val="Tabellentext"/>
            </w:pPr>
            <w:r>
              <w:lastRenderedPageBreak/>
              <w:t>PRAEOPCDC</w:t>
            </w:r>
          </w:p>
        </w:tc>
      </w:tr>
      <w:tr w:rsidR="00275B01" w:rsidRPr="00743DF3" w14:paraId="07598AB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1955EA" w14:textId="086F0968" w:rsidR="000F0644" w:rsidRPr="00743DF3" w:rsidRDefault="00F41129" w:rsidP="000361A4">
            <w:pPr>
              <w:pStyle w:val="Tabellentext"/>
            </w:pPr>
            <w:del w:id="2230" w:author="IQTIG" w:date="2020-04-28T19:39:00Z">
              <w:r>
                <w:delText>41</w:delText>
              </w:r>
            </w:del>
            <w:ins w:id="2231" w:author="IQTIG" w:date="2020-04-28T19:39:00Z">
              <w:r w:rsidR="00784CD0">
                <w:t>42</w:t>
              </w:r>
            </w:ins>
            <w:r w:rsidR="00784CD0">
              <w:t>:B</w:t>
            </w:r>
          </w:p>
        </w:tc>
        <w:tc>
          <w:tcPr>
            <w:tcW w:w="1075" w:type="pct"/>
          </w:tcPr>
          <w:p w14:paraId="1301B5E5" w14:textId="77777777" w:rsidR="000F0644" w:rsidRPr="00743DF3" w:rsidRDefault="00784CD0" w:rsidP="000361A4">
            <w:pPr>
              <w:pStyle w:val="Tabellentext"/>
            </w:pPr>
            <w:r>
              <w:t>Entlassungsgrund</w:t>
            </w:r>
          </w:p>
        </w:tc>
        <w:tc>
          <w:tcPr>
            <w:tcW w:w="326" w:type="pct"/>
          </w:tcPr>
          <w:p w14:paraId="43ABDB65" w14:textId="77777777" w:rsidR="000F0644" w:rsidRPr="00743DF3" w:rsidRDefault="00784CD0" w:rsidP="000361A4">
            <w:pPr>
              <w:pStyle w:val="Tabellentext"/>
            </w:pPr>
            <w:r>
              <w:t>M</w:t>
            </w:r>
          </w:p>
        </w:tc>
        <w:tc>
          <w:tcPr>
            <w:tcW w:w="1646" w:type="pct"/>
          </w:tcPr>
          <w:p w14:paraId="330C9D4A" w14:textId="77777777" w:rsidR="000F0644" w:rsidRPr="00743DF3" w:rsidRDefault="00784CD0" w:rsidP="00177070">
            <w:pPr>
              <w:pStyle w:val="Tabellentext"/>
              <w:ind w:left="453" w:hanging="340"/>
            </w:pPr>
            <w:r>
              <w:t>s. Anhang: EntlGrund</w:t>
            </w:r>
          </w:p>
        </w:tc>
        <w:tc>
          <w:tcPr>
            <w:tcW w:w="1328" w:type="pct"/>
          </w:tcPr>
          <w:p w14:paraId="05FAF36F" w14:textId="77777777" w:rsidR="000F0644" w:rsidRPr="00743DF3" w:rsidRDefault="00784CD0" w:rsidP="000361A4">
            <w:pPr>
              <w:pStyle w:val="Tabellentext"/>
            </w:pPr>
            <w:r>
              <w:t>ENTLGRUND</w:t>
            </w:r>
          </w:p>
        </w:tc>
      </w:tr>
      <w:tr w:rsidR="00275B01" w:rsidRPr="00743DF3" w14:paraId="15386CE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2C7551" w14:textId="77777777" w:rsidR="000F0644" w:rsidRPr="00743DF3" w:rsidRDefault="00784CD0" w:rsidP="000361A4">
            <w:pPr>
              <w:pStyle w:val="Tabellentext"/>
            </w:pPr>
            <w:r>
              <w:t>EF*</w:t>
            </w:r>
          </w:p>
        </w:tc>
        <w:tc>
          <w:tcPr>
            <w:tcW w:w="1075" w:type="pct"/>
          </w:tcPr>
          <w:p w14:paraId="719D532E" w14:textId="77777777" w:rsidR="000F0644" w:rsidRPr="00743DF3" w:rsidRDefault="00784CD0" w:rsidP="000361A4">
            <w:pPr>
              <w:pStyle w:val="Tabellentext"/>
            </w:pPr>
            <w:r>
              <w:t>Patientenalter am Aufnahmetag in Jahren</w:t>
            </w:r>
          </w:p>
        </w:tc>
        <w:tc>
          <w:tcPr>
            <w:tcW w:w="326" w:type="pct"/>
          </w:tcPr>
          <w:p w14:paraId="3B8CF2BD" w14:textId="77777777" w:rsidR="000F0644" w:rsidRPr="00743DF3" w:rsidRDefault="00784CD0" w:rsidP="000361A4">
            <w:pPr>
              <w:pStyle w:val="Tabellentext"/>
            </w:pPr>
            <w:r>
              <w:t>-</w:t>
            </w:r>
          </w:p>
        </w:tc>
        <w:tc>
          <w:tcPr>
            <w:tcW w:w="1646" w:type="pct"/>
          </w:tcPr>
          <w:p w14:paraId="29490D36" w14:textId="77777777" w:rsidR="000F0644" w:rsidRPr="00743DF3" w:rsidRDefault="00784CD0" w:rsidP="00177070">
            <w:pPr>
              <w:pStyle w:val="Tabellentext"/>
              <w:ind w:left="453" w:hanging="340"/>
            </w:pPr>
            <w:r>
              <w:t>alter(GEBDATUM;AUFNDATUM)</w:t>
            </w:r>
          </w:p>
        </w:tc>
        <w:tc>
          <w:tcPr>
            <w:tcW w:w="1328" w:type="pct"/>
          </w:tcPr>
          <w:p w14:paraId="728C8E35" w14:textId="77777777" w:rsidR="000F0644" w:rsidRPr="00743DF3" w:rsidRDefault="00784CD0" w:rsidP="000361A4">
            <w:pPr>
              <w:pStyle w:val="Tabellentext"/>
            </w:pPr>
            <w:r>
              <w:t>alter</w:t>
            </w:r>
          </w:p>
        </w:tc>
      </w:tr>
    </w:tbl>
    <w:p w14:paraId="30B7D309" w14:textId="77777777" w:rsidR="00A53F02" w:rsidRDefault="00784CD0" w:rsidP="00A53F02">
      <w:pPr>
        <w:spacing w:after="0"/>
        <w:rPr>
          <w:sz w:val="14"/>
          <w:szCs w:val="14"/>
        </w:rPr>
      </w:pPr>
      <w:r w:rsidRPr="003021AF">
        <w:rPr>
          <w:sz w:val="14"/>
          <w:szCs w:val="14"/>
        </w:rPr>
        <w:t>*Ersatzfeld im Exportformat</w:t>
      </w:r>
    </w:p>
    <w:p w14:paraId="1727BB51" w14:textId="77777777" w:rsidR="00407995" w:rsidRDefault="00407995">
      <w:pPr>
        <w:sectPr w:rsidR="00407995" w:rsidSect="00163BAC">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6A49CAFF" w14:textId="77777777" w:rsidR="0094520C" w:rsidRDefault="00784CD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DE4DE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FD77CC" w14:textId="77777777" w:rsidR="000517F0" w:rsidRPr="000517F0" w:rsidRDefault="00784CD0" w:rsidP="009A4847">
            <w:pPr>
              <w:pStyle w:val="Tabellenkopf"/>
            </w:pPr>
            <w:r>
              <w:t>ID</w:t>
            </w:r>
          </w:p>
        </w:tc>
        <w:tc>
          <w:tcPr>
            <w:tcW w:w="5885" w:type="dxa"/>
          </w:tcPr>
          <w:p w14:paraId="35E99AD0" w14:textId="77777777" w:rsidR="000517F0"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54046</w:t>
            </w:r>
          </w:p>
        </w:tc>
      </w:tr>
      <w:tr w:rsidR="000955B5" w14:paraId="145916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480661" w14:textId="77777777" w:rsidR="000955B5" w:rsidRDefault="00784CD0" w:rsidP="009A4847">
            <w:pPr>
              <w:pStyle w:val="Tabellenkopf"/>
            </w:pPr>
            <w:r>
              <w:t>Bezeichnung</w:t>
            </w:r>
          </w:p>
        </w:tc>
        <w:tc>
          <w:tcPr>
            <w:tcW w:w="5885" w:type="dxa"/>
          </w:tcPr>
          <w:p w14:paraId="5629957F" w14:textId="77777777" w:rsidR="000955B5" w:rsidRDefault="00784CD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45346E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B9A120" w14:textId="77777777" w:rsidR="000955B5" w:rsidRDefault="00784CD0" w:rsidP="009A4847">
            <w:pPr>
              <w:pStyle w:val="Tabellenkopf"/>
            </w:pPr>
            <w:r>
              <w:t>Indikatortyp</w:t>
            </w:r>
          </w:p>
        </w:tc>
        <w:tc>
          <w:tcPr>
            <w:tcW w:w="5885" w:type="dxa"/>
          </w:tcPr>
          <w:p w14:paraId="44672CF4" w14:textId="26C89501" w:rsidR="000955B5" w:rsidRDefault="00F41129" w:rsidP="000517F0">
            <w:pPr>
              <w:pStyle w:val="Tabellentext"/>
              <w:cnfStyle w:val="000000000000" w:firstRow="0" w:lastRow="0" w:firstColumn="0" w:lastColumn="0" w:oddVBand="0" w:evenVBand="0" w:oddHBand="0" w:evenHBand="0" w:firstRowFirstColumn="0" w:firstRowLastColumn="0" w:lastRowFirstColumn="0" w:lastRowLastColumn="0"/>
            </w:pPr>
            <w:del w:id="2232" w:author="IQTIG" w:date="2020-04-28T19:39:00Z">
              <w:r>
                <w:delText>Ergebnisindikator</w:delText>
              </w:r>
            </w:del>
            <w:ins w:id="2233" w:author="IQTIG" w:date="2020-04-28T19:39:00Z">
              <w:r w:rsidR="00784CD0">
                <w:t>-</w:t>
              </w:r>
            </w:ins>
          </w:p>
        </w:tc>
      </w:tr>
      <w:tr w:rsidR="000955B5" w14:paraId="49BB1A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8B6001" w14:textId="77777777" w:rsidR="000955B5" w:rsidRDefault="00784CD0" w:rsidP="000955B5">
            <w:pPr>
              <w:pStyle w:val="Tabellenkopf"/>
            </w:pPr>
            <w:r>
              <w:t>Art des Wertes</w:t>
            </w:r>
          </w:p>
        </w:tc>
        <w:tc>
          <w:tcPr>
            <w:tcW w:w="5885" w:type="dxa"/>
          </w:tcPr>
          <w:p w14:paraId="08EEBC51" w14:textId="78090002"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pPr>
            <w:del w:id="2234" w:author="IQTIG" w:date="2020-04-28T19:39:00Z">
              <w:r>
                <w:delText>Qualitätsindikator</w:delText>
              </w:r>
            </w:del>
            <w:ins w:id="2235" w:author="IQTIG" w:date="2020-04-28T19:39:00Z">
              <w:r w:rsidR="00784CD0">
                <w:t>Transparenzkennzahl</w:t>
              </w:r>
            </w:ins>
          </w:p>
        </w:tc>
      </w:tr>
      <w:tr w:rsidR="000955B5" w14:paraId="211B4B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F4D813" w14:textId="77777777" w:rsidR="000955B5" w:rsidRDefault="00784CD0" w:rsidP="000955B5">
            <w:pPr>
              <w:pStyle w:val="Tabellenkopf"/>
            </w:pPr>
            <w:r>
              <w:t>Bezug zum Verfahren</w:t>
            </w:r>
          </w:p>
        </w:tc>
        <w:tc>
          <w:tcPr>
            <w:tcW w:w="5885" w:type="dxa"/>
          </w:tcPr>
          <w:p w14:paraId="31122B7E"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8640F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2884F6" w14:textId="0C5232DB" w:rsidR="000955B5" w:rsidRDefault="00F41129" w:rsidP="000955B5">
            <w:pPr>
              <w:pStyle w:val="Tabellenkopf"/>
            </w:pPr>
            <w:del w:id="2236" w:author="IQTIG" w:date="2020-04-28T19:39:00Z">
              <w:r>
                <w:delText>Bewertungsart</w:delText>
              </w:r>
            </w:del>
            <w:ins w:id="2237" w:author="IQTIG" w:date="2020-04-28T19:39:00Z">
              <w:r w:rsidR="00784CD0">
                <w:t>Berechnungsart</w:t>
              </w:r>
            </w:ins>
          </w:p>
        </w:tc>
        <w:tc>
          <w:tcPr>
            <w:tcW w:w="5885" w:type="dxa"/>
          </w:tcPr>
          <w:p w14:paraId="4081A357"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373B1239" w14:textId="77777777" w:rsidTr="00025F80">
        <w:trPr>
          <w:trHeight w:val="221"/>
          <w:ins w:id="2238"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1B3ABF8" w14:textId="77777777" w:rsidR="000955B5" w:rsidRDefault="00784CD0" w:rsidP="000955B5">
            <w:pPr>
              <w:pStyle w:val="Tabellenkopf"/>
              <w:rPr>
                <w:ins w:id="2239" w:author="IQTIG" w:date="2020-04-28T19:39:00Z"/>
              </w:rPr>
            </w:pPr>
            <w:ins w:id="2240" w:author="IQTIG" w:date="2020-04-28T19:39:00Z">
              <w:r>
                <w:t>Referenzbereich 2019</w:t>
              </w:r>
            </w:ins>
          </w:p>
        </w:tc>
        <w:tc>
          <w:tcPr>
            <w:tcW w:w="5885" w:type="dxa"/>
          </w:tcPr>
          <w:p w14:paraId="24D91659"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rPr>
                <w:ins w:id="2241" w:author="IQTIG" w:date="2020-04-28T19:39:00Z"/>
              </w:rPr>
            </w:pPr>
            <w:ins w:id="2242" w:author="IQTIG" w:date="2020-04-28T19:39:00Z">
              <w:r>
                <w:t>-</w:t>
              </w:r>
            </w:ins>
          </w:p>
        </w:tc>
      </w:tr>
      <w:tr w:rsidR="000955B5" w14:paraId="767AA6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36EFE4" w14:textId="77777777" w:rsidR="000955B5" w:rsidRDefault="00784CD0" w:rsidP="00CA48E9">
            <w:pPr>
              <w:pStyle w:val="Tabellenkopf"/>
            </w:pPr>
            <w:r w:rsidRPr="00E37ACC">
              <w:t xml:space="preserve">Referenzbereich </w:t>
            </w:r>
            <w:r>
              <w:t>2018</w:t>
            </w:r>
          </w:p>
        </w:tc>
        <w:tc>
          <w:tcPr>
            <w:tcW w:w="5885" w:type="dxa"/>
          </w:tcPr>
          <w:p w14:paraId="069E0035"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2,07 (90. Perzentil)</w:t>
            </w:r>
          </w:p>
        </w:tc>
      </w:tr>
      <w:tr w:rsidR="000955B5" w14:paraId="62960F93" w14:textId="77777777" w:rsidTr="00025F80">
        <w:trPr>
          <w:trHeight w:val="221"/>
          <w:del w:id="2243"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875C537" w14:textId="77777777" w:rsidR="000955B5" w:rsidRDefault="00F41129" w:rsidP="00CA48E9">
            <w:pPr>
              <w:pStyle w:val="Tabellenkopf"/>
              <w:rPr>
                <w:del w:id="2244" w:author="IQTIG" w:date="2020-04-28T19:39:00Z"/>
              </w:rPr>
            </w:pPr>
            <w:del w:id="2245" w:author="IQTIG" w:date="2020-04-28T19:39:00Z">
              <w:r w:rsidRPr="00E37ACC">
                <w:delText xml:space="preserve">Referenzbereich </w:delText>
              </w:r>
              <w:r>
                <w:delText>2017</w:delText>
              </w:r>
            </w:del>
          </w:p>
        </w:tc>
        <w:tc>
          <w:tcPr>
            <w:tcW w:w="5885" w:type="dxa"/>
          </w:tcPr>
          <w:p w14:paraId="691B97A9" w14:textId="77777777"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rPr>
                <w:del w:id="2246" w:author="IQTIG" w:date="2020-04-28T19:39:00Z"/>
              </w:rPr>
            </w:pPr>
            <w:del w:id="2247" w:author="IQTIG" w:date="2020-04-28T19:39:00Z">
              <w:r>
                <w:delText>≤ 2,02 (90. Perzentil)</w:delText>
              </w:r>
            </w:del>
          </w:p>
        </w:tc>
      </w:tr>
      <w:tr w:rsidR="000955B5" w14:paraId="5DC410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5EE7FC" w14:textId="31E06ACC" w:rsidR="000955B5" w:rsidRDefault="00784CD0" w:rsidP="000955B5">
            <w:pPr>
              <w:pStyle w:val="Tabellenkopf"/>
            </w:pPr>
            <w:r>
              <w:t xml:space="preserve">Erläuterung zum Referenzbereich </w:t>
            </w:r>
            <w:del w:id="2248" w:author="IQTIG" w:date="2020-04-28T19:39:00Z">
              <w:r w:rsidR="00F41129">
                <w:delText>2018</w:delText>
              </w:r>
            </w:del>
            <w:ins w:id="2249" w:author="IQTIG" w:date="2020-04-28T19:39:00Z">
              <w:r>
                <w:t>2019</w:t>
              </w:r>
            </w:ins>
          </w:p>
        </w:tc>
        <w:tc>
          <w:tcPr>
            <w:tcW w:w="5885" w:type="dxa"/>
          </w:tcPr>
          <w:p w14:paraId="05F687CA"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052C1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06A7B" w14:textId="096DD946" w:rsidR="000955B5" w:rsidRDefault="00784CD0" w:rsidP="000955B5">
            <w:pPr>
              <w:pStyle w:val="Tabellenkopf"/>
            </w:pPr>
            <w:r>
              <w:t xml:space="preserve">Erläuterung zum Strukturierten Dialog bzw. Stellungnahmeverfahren </w:t>
            </w:r>
            <w:del w:id="2250" w:author="IQTIG" w:date="2020-04-28T19:39:00Z">
              <w:r w:rsidR="00F41129">
                <w:delText>2018</w:delText>
              </w:r>
            </w:del>
            <w:ins w:id="2251" w:author="IQTIG" w:date="2020-04-28T19:39:00Z">
              <w:r>
                <w:t>2019</w:t>
              </w:r>
            </w:ins>
          </w:p>
        </w:tc>
        <w:tc>
          <w:tcPr>
            <w:tcW w:w="5885" w:type="dxa"/>
          </w:tcPr>
          <w:p w14:paraId="01C1BBEA"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2B4C4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D8D569" w14:textId="77777777" w:rsidR="000955B5" w:rsidRDefault="00784CD0" w:rsidP="000955B5">
            <w:pPr>
              <w:pStyle w:val="Tabellenkopf"/>
            </w:pPr>
            <w:r w:rsidRPr="00E37ACC">
              <w:t>Methode der Risikoadjustierung</w:t>
            </w:r>
          </w:p>
        </w:tc>
        <w:tc>
          <w:tcPr>
            <w:tcW w:w="5885" w:type="dxa"/>
          </w:tcPr>
          <w:p w14:paraId="767FDFAC"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0BA40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EFBB08" w14:textId="77777777" w:rsidR="000955B5" w:rsidRPr="00E37ACC" w:rsidRDefault="00784CD0" w:rsidP="000955B5">
            <w:pPr>
              <w:pStyle w:val="Tabellenkopf"/>
            </w:pPr>
            <w:r>
              <w:t>Erläuterung der Risikoadjustierung</w:t>
            </w:r>
          </w:p>
        </w:tc>
        <w:tc>
          <w:tcPr>
            <w:tcW w:w="5885" w:type="dxa"/>
          </w:tcPr>
          <w:p w14:paraId="06E6D65C"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BC31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4CD165" w14:textId="77777777" w:rsidR="000955B5" w:rsidRPr="00E37ACC" w:rsidRDefault="00784CD0" w:rsidP="000955B5">
            <w:pPr>
              <w:pStyle w:val="Tabellenkopf"/>
            </w:pPr>
            <w:r w:rsidRPr="00E37ACC">
              <w:t>Rechenregeln</w:t>
            </w:r>
          </w:p>
        </w:tc>
        <w:tc>
          <w:tcPr>
            <w:tcW w:w="5885" w:type="dxa"/>
          </w:tcPr>
          <w:p w14:paraId="720A0926"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60DE182"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 xml:space="preserve">Verstorbene </w:t>
            </w:r>
            <w:ins w:id="2252" w:author="IQTIG" w:date="2020-04-28T19:39:00Z">
              <w:r>
                <w:t xml:space="preserve">Patientinnen und </w:t>
              </w:r>
            </w:ins>
            <w:r>
              <w:t>Patienten</w:t>
            </w:r>
          </w:p>
          <w:p w14:paraId="5D90DE83"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B540D4"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Alle</w:t>
            </w:r>
            <w:ins w:id="2253" w:author="IQTIG" w:date="2020-04-28T19:39:00Z">
              <w:r>
                <w:t xml:space="preserve"> Patientinnen und</w:t>
              </w:r>
            </w:ins>
            <w:r>
              <w:t xml:space="preserve"> Patienten ab 18 Jahren</w:t>
            </w:r>
          </w:p>
          <w:p w14:paraId="5984B472"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30B526E"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746617B4" w14:textId="77777777" w:rsidR="000955B5" w:rsidRPr="00897EAC"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BA85B1D" w14:textId="5634F8A4" w:rsidR="000955B5" w:rsidRPr="00715CCE" w:rsidRDefault="00784CD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risikoadjustiert nach logistischem HÜFT-FRAK-Score für den Indikator mit der </w:t>
            </w:r>
            <w:del w:id="2254" w:author="IQTIG" w:date="2020-04-28T19:39:00Z">
              <w:r w:rsidR="00F41129">
                <w:rPr>
                  <w:rStyle w:val="Fett"/>
                  <w:b w:val="0"/>
                  <w:bCs w:val="0"/>
                </w:rPr>
                <w:delText>QI-</w:delText>
              </w:r>
            </w:del>
            <w:r>
              <w:rPr>
                <w:rStyle w:val="Fett"/>
                <w:b w:val="0"/>
                <w:bCs w:val="0"/>
              </w:rPr>
              <w:t>ID 54046</w:t>
            </w:r>
          </w:p>
        </w:tc>
      </w:tr>
      <w:tr w:rsidR="000955B5" w14:paraId="450C58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CEEC72" w14:textId="77777777" w:rsidR="000955B5" w:rsidRPr="00E37ACC" w:rsidRDefault="00784CD0" w:rsidP="000955B5">
            <w:pPr>
              <w:pStyle w:val="Tabellenkopf"/>
            </w:pPr>
            <w:r w:rsidRPr="00E37ACC">
              <w:t>Erläuterung der Rechenregel</w:t>
            </w:r>
          </w:p>
        </w:tc>
        <w:tc>
          <w:tcPr>
            <w:tcW w:w="5885" w:type="dxa"/>
          </w:tcPr>
          <w:p w14:paraId="6751B7FD" w14:textId="49339DD8" w:rsidR="000955B5" w:rsidRDefault="00F41129" w:rsidP="000955B5">
            <w:pPr>
              <w:pStyle w:val="Tabellentext"/>
              <w:cnfStyle w:val="000000000000" w:firstRow="0" w:lastRow="0" w:firstColumn="0" w:lastColumn="0" w:oddVBand="0" w:evenVBand="0" w:oddHBand="0" w:evenHBand="0" w:firstRowFirstColumn="0" w:firstRowLastColumn="0" w:lastRowFirstColumn="0" w:lastRowLastColumn="0"/>
            </w:pPr>
            <w:del w:id="2255" w:author="IQTIG" w:date="2020-04-28T19:39:00Z">
              <w:r>
                <w:delText>Der Indikator ist angelehnt an den bis 2014 in der externen stationären Qualitätssicherung geführten Indikator-ID 51168.</w:delText>
              </w:r>
            </w:del>
            <w:ins w:id="2256" w:author="IQTIG" w:date="2020-04-28T19:39:00Z">
              <w:r w:rsidR="00784CD0">
                <w:t>Der QI ist zur Streichung vorgesehen und soll als Transparenzkennzahl dargestellt werden.</w:t>
              </w:r>
            </w:ins>
          </w:p>
        </w:tc>
      </w:tr>
      <w:tr w:rsidR="000955B5" w14:paraId="5D574A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A45153" w14:textId="77777777" w:rsidR="000955B5" w:rsidRPr="00E37ACC" w:rsidRDefault="00784CD0" w:rsidP="000955B5">
            <w:pPr>
              <w:pStyle w:val="Tabellenkopf"/>
            </w:pPr>
            <w:r w:rsidRPr="00E37ACC">
              <w:t>Teildatensatzbezug</w:t>
            </w:r>
          </w:p>
        </w:tc>
        <w:tc>
          <w:tcPr>
            <w:tcW w:w="5885" w:type="dxa"/>
          </w:tcPr>
          <w:p w14:paraId="0BD09E58" w14:textId="77777777" w:rsidR="000955B5" w:rsidRDefault="00784CD0"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69651D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D1AA46" w14:textId="77777777" w:rsidR="000955B5" w:rsidRPr="00E37ACC" w:rsidRDefault="00784CD0" w:rsidP="000955B5">
            <w:pPr>
              <w:pStyle w:val="Tabellenkopf"/>
            </w:pPr>
            <w:r w:rsidRPr="00E37ACC">
              <w:t>Zähler (Formel)</w:t>
            </w:r>
          </w:p>
        </w:tc>
        <w:tc>
          <w:tcPr>
            <w:tcW w:w="5885" w:type="dxa"/>
          </w:tcPr>
          <w:p w14:paraId="1E7E2BDA" w14:textId="77777777" w:rsidR="000955B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O_54046</w:t>
            </w:r>
          </w:p>
        </w:tc>
      </w:tr>
      <w:tr w:rsidR="00CA3AE5" w14:paraId="73AEA6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32C9CD" w14:textId="77777777" w:rsidR="00CA3AE5" w:rsidRPr="00E37ACC" w:rsidRDefault="00784CD0" w:rsidP="00CA3AE5">
            <w:pPr>
              <w:pStyle w:val="Tabellenkopf"/>
            </w:pPr>
            <w:r w:rsidRPr="00E37ACC">
              <w:t>Nenner (Formel)</w:t>
            </w:r>
          </w:p>
        </w:tc>
        <w:tc>
          <w:tcPr>
            <w:tcW w:w="5885" w:type="dxa"/>
          </w:tcPr>
          <w:p w14:paraId="2274BE20" w14:textId="77777777" w:rsidR="00CA3AE5" w:rsidRPr="00955893" w:rsidRDefault="00784CD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E_54046</w:t>
            </w:r>
          </w:p>
        </w:tc>
      </w:tr>
      <w:tr w:rsidR="00CA3AE5" w14:paraId="12F6176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E3FAE0E" w14:textId="77777777" w:rsidR="00CA3AE5" w:rsidRPr="00E37ACC" w:rsidRDefault="00784CD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5DBB00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C04F945" w14:textId="77777777" w:rsidR="00CA3AE5" w:rsidRPr="00A20477" w:rsidRDefault="00784CD0" w:rsidP="00CA3AE5">
                  <w:pPr>
                    <w:pStyle w:val="Tabellenkopf"/>
                    <w:rPr>
                      <w:szCs w:val="18"/>
                    </w:rPr>
                  </w:pPr>
                  <w:r>
                    <w:rPr>
                      <w:szCs w:val="18"/>
                    </w:rPr>
                    <w:t>O (observed)</w:t>
                  </w:r>
                </w:p>
              </w:tc>
            </w:tr>
            <w:tr w:rsidR="00CA3AE5" w:rsidRPr="00743DF3" w14:paraId="088B0482" w14:textId="77777777" w:rsidTr="00D34D7F">
              <w:tc>
                <w:tcPr>
                  <w:tcW w:w="2125" w:type="dxa"/>
                  <w:tcBorders>
                    <w:top w:val="single" w:sz="4" w:space="0" w:color="BFBFBF" w:themeColor="background1" w:themeShade="BF"/>
                  </w:tcBorders>
                  <w:vAlign w:val="center"/>
                </w:tcPr>
                <w:p w14:paraId="77FC957E" w14:textId="77777777" w:rsidR="00CA3AE5" w:rsidRDefault="00784CD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FFFEF45" w14:textId="77777777" w:rsidR="00CA3AE5" w:rsidRPr="00CD53BC" w:rsidRDefault="00784CD0" w:rsidP="004217A9">
                  <w:pPr>
                    <w:pStyle w:val="Tabellentext"/>
                    <w:rPr>
                      <w:szCs w:val="18"/>
                    </w:rPr>
                  </w:pPr>
                  <w:r>
                    <w:rPr>
                      <w:szCs w:val="18"/>
                    </w:rPr>
                    <w:t>Kalkulatorische Kennzahl</w:t>
                  </w:r>
                </w:p>
              </w:tc>
            </w:tr>
            <w:tr w:rsidR="00CA3AE5" w:rsidRPr="00743DF3" w14:paraId="4E8C10C1" w14:textId="77777777" w:rsidTr="00D34D7F">
              <w:tc>
                <w:tcPr>
                  <w:tcW w:w="2125" w:type="dxa"/>
                  <w:vAlign w:val="center"/>
                </w:tcPr>
                <w:p w14:paraId="5838ABEB" w14:textId="5C3B4162" w:rsidR="00CA3AE5" w:rsidRPr="00A20477" w:rsidRDefault="00F41129" w:rsidP="00CA3AE5">
                  <w:pPr>
                    <w:pStyle w:val="Tabellentext"/>
                    <w:rPr>
                      <w:szCs w:val="18"/>
                    </w:rPr>
                  </w:pPr>
                  <w:del w:id="2257" w:author="IQTIG" w:date="2020-04-28T19:39:00Z">
                    <w:r>
                      <w:rPr>
                        <w:szCs w:val="18"/>
                      </w:rPr>
                      <w:delText>Kennzahl-</w:delText>
                    </w:r>
                  </w:del>
                  <w:r w:rsidR="00784CD0">
                    <w:rPr>
                      <w:szCs w:val="18"/>
                    </w:rPr>
                    <w:t>ID</w:t>
                  </w:r>
                </w:p>
              </w:tc>
              <w:tc>
                <w:tcPr>
                  <w:tcW w:w="3755" w:type="dxa"/>
                  <w:vAlign w:val="center"/>
                </w:tcPr>
                <w:p w14:paraId="11283529" w14:textId="77777777" w:rsidR="00CA3AE5" w:rsidRPr="001258DD" w:rsidRDefault="00784CD0" w:rsidP="004217A9">
                  <w:pPr>
                    <w:pStyle w:val="Tabellentext"/>
                    <w:rPr>
                      <w:color w:val="000000"/>
                      <w:szCs w:val="18"/>
                      <w:lang w:eastAsia="de-DE"/>
                    </w:rPr>
                  </w:pPr>
                  <w:r>
                    <w:rPr>
                      <w:color w:val="000000"/>
                      <w:szCs w:val="18"/>
                    </w:rPr>
                    <w:t>O_54046</w:t>
                  </w:r>
                </w:p>
              </w:tc>
            </w:tr>
            <w:tr w:rsidR="00CA3AE5" w:rsidRPr="00743DF3" w14:paraId="34C0EB4A" w14:textId="77777777" w:rsidTr="00D34D7F">
              <w:tc>
                <w:tcPr>
                  <w:tcW w:w="2125" w:type="dxa"/>
                  <w:vAlign w:val="center"/>
                </w:tcPr>
                <w:p w14:paraId="6E6B920E" w14:textId="77777777" w:rsidR="00CA3AE5" w:rsidRDefault="00784CD0" w:rsidP="00CA3AE5">
                  <w:pPr>
                    <w:pStyle w:val="Tabellentext"/>
                    <w:rPr>
                      <w:szCs w:val="18"/>
                    </w:rPr>
                  </w:pPr>
                  <w:r>
                    <w:rPr>
                      <w:szCs w:val="18"/>
                    </w:rPr>
                    <w:t>Bezug zu QS-Ergebnissen</w:t>
                  </w:r>
                </w:p>
              </w:tc>
              <w:tc>
                <w:tcPr>
                  <w:tcW w:w="3755" w:type="dxa"/>
                  <w:vAlign w:val="center"/>
                </w:tcPr>
                <w:p w14:paraId="2FCF0A0A" w14:textId="77777777" w:rsidR="00CA3AE5" w:rsidRDefault="00784CD0" w:rsidP="004217A9">
                  <w:pPr>
                    <w:pStyle w:val="Tabellentext"/>
                    <w:rPr>
                      <w:szCs w:val="18"/>
                    </w:rPr>
                  </w:pPr>
                  <w:r>
                    <w:rPr>
                      <w:szCs w:val="18"/>
                    </w:rPr>
                    <w:t>54046</w:t>
                  </w:r>
                </w:p>
              </w:tc>
            </w:tr>
            <w:tr w:rsidR="00CA3AE5" w:rsidRPr="00743DF3" w14:paraId="4AC0012A" w14:textId="77777777" w:rsidTr="00D34D7F">
              <w:tc>
                <w:tcPr>
                  <w:tcW w:w="2125" w:type="dxa"/>
                  <w:vAlign w:val="center"/>
                </w:tcPr>
                <w:p w14:paraId="680F3E90" w14:textId="77777777" w:rsidR="00CA3AE5" w:rsidRDefault="00784CD0" w:rsidP="00CA3AE5">
                  <w:pPr>
                    <w:pStyle w:val="Tabellentext"/>
                    <w:rPr>
                      <w:szCs w:val="18"/>
                    </w:rPr>
                  </w:pPr>
                  <w:r>
                    <w:rPr>
                      <w:szCs w:val="18"/>
                    </w:rPr>
                    <w:t>Bezug zum Verfahren</w:t>
                  </w:r>
                </w:p>
              </w:tc>
              <w:tc>
                <w:tcPr>
                  <w:tcW w:w="3755" w:type="dxa"/>
                  <w:vAlign w:val="center"/>
                </w:tcPr>
                <w:p w14:paraId="2BDFFB7F" w14:textId="77777777" w:rsidR="00CA3AE5" w:rsidRDefault="00784CD0" w:rsidP="004217A9">
                  <w:pPr>
                    <w:pStyle w:val="Tabellentext"/>
                    <w:rPr>
                      <w:szCs w:val="18"/>
                    </w:rPr>
                  </w:pPr>
                  <w:r>
                    <w:rPr>
                      <w:szCs w:val="18"/>
                    </w:rPr>
                    <w:t>DeQS</w:t>
                  </w:r>
                </w:p>
              </w:tc>
            </w:tr>
            <w:tr w:rsidR="00CA3AE5" w:rsidRPr="00743DF3" w14:paraId="5758C5B3" w14:textId="77777777" w:rsidTr="00D34D7F">
              <w:tc>
                <w:tcPr>
                  <w:tcW w:w="2125" w:type="dxa"/>
                  <w:tcBorders>
                    <w:bottom w:val="single" w:sz="4" w:space="0" w:color="BFBFBF" w:themeColor="background1" w:themeShade="BF"/>
                  </w:tcBorders>
                  <w:vAlign w:val="center"/>
                </w:tcPr>
                <w:p w14:paraId="42F993C8" w14:textId="77777777" w:rsidR="00CA3AE5" w:rsidRDefault="00784CD0" w:rsidP="00CA3AE5">
                  <w:pPr>
                    <w:pStyle w:val="Tabellentext"/>
                    <w:rPr>
                      <w:szCs w:val="18"/>
                    </w:rPr>
                  </w:pPr>
                  <w:r>
                    <w:rPr>
                      <w:szCs w:val="18"/>
                    </w:rPr>
                    <w:t>Sortierung</w:t>
                  </w:r>
                </w:p>
              </w:tc>
              <w:tc>
                <w:tcPr>
                  <w:tcW w:w="3755" w:type="dxa"/>
                  <w:vAlign w:val="center"/>
                </w:tcPr>
                <w:p w14:paraId="7BA72C3B" w14:textId="77777777" w:rsidR="00CA3AE5" w:rsidRDefault="00784CD0" w:rsidP="004217A9">
                  <w:pPr>
                    <w:pStyle w:val="Tabellentext"/>
                    <w:rPr>
                      <w:szCs w:val="18"/>
                    </w:rPr>
                  </w:pPr>
                  <w:r>
                    <w:rPr>
                      <w:szCs w:val="18"/>
                    </w:rPr>
                    <w:t>-</w:t>
                  </w:r>
                </w:p>
              </w:tc>
            </w:tr>
            <w:tr w:rsidR="00CA3AE5" w:rsidRPr="00743DF3" w14:paraId="0C6DD9F7" w14:textId="77777777" w:rsidTr="00D34D7F">
              <w:tc>
                <w:tcPr>
                  <w:tcW w:w="2125" w:type="dxa"/>
                  <w:tcBorders>
                    <w:top w:val="single" w:sz="4" w:space="0" w:color="BFBFBF" w:themeColor="background1" w:themeShade="BF"/>
                  </w:tcBorders>
                  <w:vAlign w:val="center"/>
                </w:tcPr>
                <w:p w14:paraId="03A53E05" w14:textId="77777777" w:rsidR="00CA3AE5" w:rsidRDefault="00784CD0" w:rsidP="00CA3AE5">
                  <w:pPr>
                    <w:pStyle w:val="Tabellentext"/>
                    <w:rPr>
                      <w:szCs w:val="18"/>
                    </w:rPr>
                  </w:pPr>
                  <w:r>
                    <w:rPr>
                      <w:szCs w:val="18"/>
                    </w:rPr>
                    <w:t>Rechenregel</w:t>
                  </w:r>
                </w:p>
              </w:tc>
              <w:tc>
                <w:tcPr>
                  <w:tcW w:w="3755" w:type="dxa"/>
                  <w:vAlign w:val="center"/>
                </w:tcPr>
                <w:p w14:paraId="7548FF0F" w14:textId="77777777" w:rsidR="00CA3AE5" w:rsidRDefault="00784CD0" w:rsidP="004217A9">
                  <w:pPr>
                    <w:pStyle w:val="Tabellentext"/>
                    <w:rPr>
                      <w:szCs w:val="18"/>
                    </w:rPr>
                  </w:pPr>
                  <w:r>
                    <w:rPr>
                      <w:szCs w:val="18"/>
                    </w:rPr>
                    <w:t>Beobachtete Rate an Todesfällen</w:t>
                  </w:r>
                </w:p>
              </w:tc>
            </w:tr>
            <w:tr w:rsidR="00CA3AE5" w:rsidRPr="00743DF3" w14:paraId="00BC3363" w14:textId="77777777" w:rsidTr="00D34D7F">
              <w:tc>
                <w:tcPr>
                  <w:tcW w:w="2125" w:type="dxa"/>
                  <w:tcBorders>
                    <w:top w:val="single" w:sz="4" w:space="0" w:color="BFBFBF" w:themeColor="background1" w:themeShade="BF"/>
                  </w:tcBorders>
                  <w:vAlign w:val="center"/>
                </w:tcPr>
                <w:p w14:paraId="6D4F816A" w14:textId="77777777" w:rsidR="00CA3AE5" w:rsidRPr="00A20477" w:rsidRDefault="00784CD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E24B18D" w14:textId="77777777" w:rsidR="00CA3AE5" w:rsidRPr="00CD53BC" w:rsidRDefault="00784CD0" w:rsidP="004217A9">
                  <w:pPr>
                    <w:pStyle w:val="Tabellentext"/>
                    <w:rPr>
                      <w:szCs w:val="18"/>
                    </w:rPr>
                  </w:pPr>
                  <w:r>
                    <w:rPr>
                      <w:szCs w:val="18"/>
                    </w:rPr>
                    <w:t>Anteil</w:t>
                  </w:r>
                </w:p>
              </w:tc>
            </w:tr>
            <w:tr w:rsidR="00CA3AE5" w:rsidRPr="00743DF3" w14:paraId="0910B76B" w14:textId="77777777" w:rsidTr="00D34D7F">
              <w:tc>
                <w:tcPr>
                  <w:tcW w:w="2125" w:type="dxa"/>
                  <w:vAlign w:val="center"/>
                </w:tcPr>
                <w:p w14:paraId="4F0C032D" w14:textId="77777777" w:rsidR="00CA3AE5" w:rsidRDefault="00784CD0" w:rsidP="00CA3AE5">
                  <w:pPr>
                    <w:pStyle w:val="Tabellentext"/>
                    <w:rPr>
                      <w:szCs w:val="18"/>
                    </w:rPr>
                  </w:pPr>
                  <w:r>
                    <w:rPr>
                      <w:szCs w:val="18"/>
                    </w:rPr>
                    <w:t>Teildatensatzbezug</w:t>
                  </w:r>
                </w:p>
              </w:tc>
              <w:tc>
                <w:tcPr>
                  <w:tcW w:w="3755" w:type="dxa"/>
                  <w:vAlign w:val="center"/>
                </w:tcPr>
                <w:p w14:paraId="1AE2C79E" w14:textId="77777777" w:rsidR="00CA3AE5" w:rsidRPr="001C3626" w:rsidRDefault="00784CD0" w:rsidP="004217A9">
                  <w:pPr>
                    <w:pStyle w:val="Tabellentext"/>
                    <w:rPr>
                      <w:szCs w:val="18"/>
                    </w:rPr>
                  </w:pPr>
                  <w:r>
                    <w:rPr>
                      <w:szCs w:val="18"/>
                    </w:rPr>
                    <w:t>17/1:B</w:t>
                  </w:r>
                </w:p>
              </w:tc>
            </w:tr>
            <w:tr w:rsidR="00CA3AE5" w:rsidRPr="00743DF3" w14:paraId="2F4FD634" w14:textId="77777777" w:rsidTr="00D34D7F">
              <w:tc>
                <w:tcPr>
                  <w:tcW w:w="2125" w:type="dxa"/>
                  <w:vAlign w:val="center"/>
                </w:tcPr>
                <w:p w14:paraId="61592E21" w14:textId="77777777" w:rsidR="00CA3AE5" w:rsidRDefault="00784CD0" w:rsidP="00CA3AE5">
                  <w:pPr>
                    <w:pStyle w:val="Tabellentext"/>
                    <w:rPr>
                      <w:szCs w:val="18"/>
                    </w:rPr>
                  </w:pPr>
                  <w:r>
                    <w:rPr>
                      <w:szCs w:val="18"/>
                    </w:rPr>
                    <w:lastRenderedPageBreak/>
                    <w:t>Zähler</w:t>
                  </w:r>
                </w:p>
              </w:tc>
              <w:tc>
                <w:tcPr>
                  <w:tcW w:w="3755" w:type="dxa"/>
                </w:tcPr>
                <w:p w14:paraId="354B92E9" w14:textId="77777777" w:rsidR="00CA3AE5" w:rsidRPr="00955893" w:rsidRDefault="00784CD0" w:rsidP="004217A9">
                  <w:pPr>
                    <w:pStyle w:val="CodeOhneSilbentrennung"/>
                    <w:rPr>
                      <w:rStyle w:val="Code"/>
                    </w:rPr>
                  </w:pPr>
                  <w:r>
                    <w:rPr>
                      <w:rStyle w:val="Code"/>
                    </w:rPr>
                    <w:t>ENTLGRUND %==% "07"</w:t>
                  </w:r>
                </w:p>
              </w:tc>
            </w:tr>
            <w:tr w:rsidR="00CA3AE5" w:rsidRPr="00743DF3" w14:paraId="6FF568E8" w14:textId="77777777" w:rsidTr="00D34D7F">
              <w:tc>
                <w:tcPr>
                  <w:tcW w:w="2125" w:type="dxa"/>
                  <w:vAlign w:val="center"/>
                </w:tcPr>
                <w:p w14:paraId="24D94F66" w14:textId="77777777" w:rsidR="00CA3AE5" w:rsidRDefault="00784CD0" w:rsidP="00CA3AE5">
                  <w:pPr>
                    <w:pStyle w:val="Tabellentext"/>
                    <w:rPr>
                      <w:szCs w:val="18"/>
                    </w:rPr>
                  </w:pPr>
                  <w:r>
                    <w:rPr>
                      <w:szCs w:val="18"/>
                    </w:rPr>
                    <w:t>Nenner</w:t>
                  </w:r>
                </w:p>
              </w:tc>
              <w:tc>
                <w:tcPr>
                  <w:tcW w:w="3755" w:type="dxa"/>
                </w:tcPr>
                <w:p w14:paraId="3FC7D2F9" w14:textId="77777777" w:rsidR="00CA3AE5" w:rsidRPr="00955893" w:rsidRDefault="00784CD0" w:rsidP="004217A9">
                  <w:pPr>
                    <w:pStyle w:val="CodeOhneSilbentrennung"/>
                    <w:rPr>
                      <w:rStyle w:val="Code"/>
                    </w:rPr>
                  </w:pPr>
                  <w:r>
                    <w:rPr>
                      <w:rStyle w:val="Code"/>
                    </w:rPr>
                    <w:t>alter %&gt;=% 18</w:t>
                  </w:r>
                </w:p>
              </w:tc>
            </w:tr>
            <w:tr w:rsidR="00CA3AE5" w:rsidRPr="00AC590F" w14:paraId="3E2E0201" w14:textId="77777777" w:rsidTr="00D34D7F">
              <w:tc>
                <w:tcPr>
                  <w:tcW w:w="2125" w:type="dxa"/>
                  <w:vAlign w:val="center"/>
                </w:tcPr>
                <w:p w14:paraId="34C66CF1" w14:textId="77777777" w:rsidR="00CA3AE5" w:rsidRPr="00AC590F" w:rsidRDefault="00784CD0" w:rsidP="00CA3AE5">
                  <w:pPr>
                    <w:pStyle w:val="Tabellentext"/>
                    <w:rPr>
                      <w:rFonts w:cstheme="minorHAnsi"/>
                      <w:szCs w:val="18"/>
                    </w:rPr>
                  </w:pPr>
                  <w:r w:rsidRPr="00AC590F">
                    <w:rPr>
                      <w:rFonts w:cs="Calibri"/>
                      <w:szCs w:val="18"/>
                    </w:rPr>
                    <w:t>Darstellung</w:t>
                  </w:r>
                </w:p>
              </w:tc>
              <w:tc>
                <w:tcPr>
                  <w:tcW w:w="3755" w:type="dxa"/>
                  <w:vAlign w:val="center"/>
                </w:tcPr>
                <w:p w14:paraId="3B4E1951" w14:textId="77777777" w:rsidR="00CA3AE5" w:rsidRPr="00AC590F" w:rsidRDefault="00784CD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DB4BAED" w14:textId="77777777" w:rsidTr="00D34D7F">
              <w:tc>
                <w:tcPr>
                  <w:tcW w:w="2125" w:type="dxa"/>
                  <w:tcBorders>
                    <w:bottom w:val="single" w:sz="4" w:space="0" w:color="BFBFBF" w:themeColor="background1" w:themeShade="BF"/>
                  </w:tcBorders>
                  <w:vAlign w:val="center"/>
                </w:tcPr>
                <w:p w14:paraId="060FC871" w14:textId="77777777" w:rsidR="00CA3AE5" w:rsidRPr="00AC590F" w:rsidRDefault="00784CD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68955FE" w14:textId="77777777" w:rsidR="00CA3AE5" w:rsidRPr="00AC590F" w:rsidRDefault="00784CD0" w:rsidP="004217A9">
                  <w:pPr>
                    <w:pStyle w:val="Tabellentext"/>
                    <w:rPr>
                      <w:rFonts w:cstheme="minorHAnsi"/>
                      <w:szCs w:val="18"/>
                    </w:rPr>
                  </w:pPr>
                  <w:r>
                    <w:rPr>
                      <w:rFonts w:cs="Calibri"/>
                      <w:szCs w:val="18"/>
                    </w:rPr>
                    <w:t>-</w:t>
                  </w:r>
                </w:p>
              </w:tc>
            </w:tr>
          </w:tbl>
          <w:p w14:paraId="19740525"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A2AD3E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5ECEF1D" w14:textId="77777777" w:rsidR="00CA3AE5" w:rsidRPr="00E37ACC" w:rsidRDefault="00862684"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DEB777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D9DE873" w14:textId="77777777" w:rsidR="00CA3AE5" w:rsidRPr="00A20477" w:rsidRDefault="00784CD0" w:rsidP="00CA3AE5">
                  <w:pPr>
                    <w:pStyle w:val="Tabellenkopf"/>
                    <w:rPr>
                      <w:szCs w:val="18"/>
                    </w:rPr>
                  </w:pPr>
                  <w:r>
                    <w:rPr>
                      <w:szCs w:val="18"/>
                    </w:rPr>
                    <w:t>E (expected)</w:t>
                  </w:r>
                </w:p>
              </w:tc>
            </w:tr>
            <w:tr w:rsidR="00CA3AE5" w:rsidRPr="00743DF3" w14:paraId="0FFB95A5" w14:textId="77777777" w:rsidTr="00D34D7F">
              <w:tc>
                <w:tcPr>
                  <w:tcW w:w="2125" w:type="dxa"/>
                  <w:tcBorders>
                    <w:top w:val="single" w:sz="4" w:space="0" w:color="BFBFBF" w:themeColor="background1" w:themeShade="BF"/>
                  </w:tcBorders>
                  <w:vAlign w:val="center"/>
                </w:tcPr>
                <w:p w14:paraId="2D52FB74" w14:textId="77777777" w:rsidR="00CA3AE5" w:rsidRDefault="00784CD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3856835" w14:textId="77777777" w:rsidR="00CA3AE5" w:rsidRPr="00CD53BC" w:rsidRDefault="00784CD0" w:rsidP="004217A9">
                  <w:pPr>
                    <w:pStyle w:val="Tabellentext"/>
                    <w:rPr>
                      <w:szCs w:val="18"/>
                    </w:rPr>
                  </w:pPr>
                  <w:r>
                    <w:rPr>
                      <w:szCs w:val="18"/>
                    </w:rPr>
                    <w:t>Kalkulatorische Kennzahl</w:t>
                  </w:r>
                </w:p>
              </w:tc>
            </w:tr>
            <w:tr w:rsidR="00CA3AE5" w:rsidRPr="00743DF3" w14:paraId="7DEC81F6" w14:textId="77777777" w:rsidTr="00D34D7F">
              <w:tc>
                <w:tcPr>
                  <w:tcW w:w="2125" w:type="dxa"/>
                  <w:vAlign w:val="center"/>
                </w:tcPr>
                <w:p w14:paraId="41A88CFE" w14:textId="6848253D" w:rsidR="00CA3AE5" w:rsidRPr="00A20477" w:rsidRDefault="00F41129" w:rsidP="00CA3AE5">
                  <w:pPr>
                    <w:pStyle w:val="Tabellentext"/>
                    <w:rPr>
                      <w:szCs w:val="18"/>
                    </w:rPr>
                  </w:pPr>
                  <w:del w:id="2258" w:author="IQTIG" w:date="2020-04-28T19:39:00Z">
                    <w:r>
                      <w:rPr>
                        <w:szCs w:val="18"/>
                      </w:rPr>
                      <w:delText>Kennzahl-</w:delText>
                    </w:r>
                  </w:del>
                  <w:r w:rsidR="00784CD0">
                    <w:rPr>
                      <w:szCs w:val="18"/>
                    </w:rPr>
                    <w:t>ID</w:t>
                  </w:r>
                </w:p>
              </w:tc>
              <w:tc>
                <w:tcPr>
                  <w:tcW w:w="3755" w:type="dxa"/>
                  <w:vAlign w:val="center"/>
                </w:tcPr>
                <w:p w14:paraId="7A35D2FF" w14:textId="77777777" w:rsidR="00CA3AE5" w:rsidRPr="001258DD" w:rsidRDefault="00784CD0" w:rsidP="004217A9">
                  <w:pPr>
                    <w:pStyle w:val="Tabellentext"/>
                    <w:rPr>
                      <w:color w:val="000000"/>
                      <w:szCs w:val="18"/>
                      <w:lang w:eastAsia="de-DE"/>
                    </w:rPr>
                  </w:pPr>
                  <w:r>
                    <w:rPr>
                      <w:color w:val="000000"/>
                      <w:szCs w:val="18"/>
                    </w:rPr>
                    <w:t>E_54046</w:t>
                  </w:r>
                </w:p>
              </w:tc>
            </w:tr>
            <w:tr w:rsidR="00CA3AE5" w:rsidRPr="00743DF3" w14:paraId="63B11E91" w14:textId="77777777" w:rsidTr="00D34D7F">
              <w:tc>
                <w:tcPr>
                  <w:tcW w:w="2125" w:type="dxa"/>
                  <w:vAlign w:val="center"/>
                </w:tcPr>
                <w:p w14:paraId="7542A7FC" w14:textId="77777777" w:rsidR="00CA3AE5" w:rsidRDefault="00784CD0" w:rsidP="00CA3AE5">
                  <w:pPr>
                    <w:pStyle w:val="Tabellentext"/>
                    <w:rPr>
                      <w:szCs w:val="18"/>
                    </w:rPr>
                  </w:pPr>
                  <w:r>
                    <w:rPr>
                      <w:szCs w:val="18"/>
                    </w:rPr>
                    <w:t>Bezug zu QS-Ergebnissen</w:t>
                  </w:r>
                </w:p>
              </w:tc>
              <w:tc>
                <w:tcPr>
                  <w:tcW w:w="3755" w:type="dxa"/>
                  <w:vAlign w:val="center"/>
                </w:tcPr>
                <w:p w14:paraId="193364DD" w14:textId="77777777" w:rsidR="00CA3AE5" w:rsidRDefault="00784CD0" w:rsidP="004217A9">
                  <w:pPr>
                    <w:pStyle w:val="Tabellentext"/>
                    <w:rPr>
                      <w:szCs w:val="18"/>
                    </w:rPr>
                  </w:pPr>
                  <w:r>
                    <w:rPr>
                      <w:szCs w:val="18"/>
                    </w:rPr>
                    <w:t>54046</w:t>
                  </w:r>
                </w:p>
              </w:tc>
            </w:tr>
            <w:tr w:rsidR="00CA3AE5" w:rsidRPr="00743DF3" w14:paraId="353E3CF2" w14:textId="77777777" w:rsidTr="00D34D7F">
              <w:tc>
                <w:tcPr>
                  <w:tcW w:w="2125" w:type="dxa"/>
                  <w:vAlign w:val="center"/>
                </w:tcPr>
                <w:p w14:paraId="1CEE87EE" w14:textId="77777777" w:rsidR="00CA3AE5" w:rsidRDefault="00784CD0" w:rsidP="00CA3AE5">
                  <w:pPr>
                    <w:pStyle w:val="Tabellentext"/>
                    <w:rPr>
                      <w:szCs w:val="18"/>
                    </w:rPr>
                  </w:pPr>
                  <w:r>
                    <w:rPr>
                      <w:szCs w:val="18"/>
                    </w:rPr>
                    <w:t>Bezug zum Verfahren</w:t>
                  </w:r>
                </w:p>
              </w:tc>
              <w:tc>
                <w:tcPr>
                  <w:tcW w:w="3755" w:type="dxa"/>
                  <w:vAlign w:val="center"/>
                </w:tcPr>
                <w:p w14:paraId="05E1747B" w14:textId="77777777" w:rsidR="00CA3AE5" w:rsidRDefault="00784CD0" w:rsidP="004217A9">
                  <w:pPr>
                    <w:pStyle w:val="Tabellentext"/>
                    <w:rPr>
                      <w:szCs w:val="18"/>
                    </w:rPr>
                  </w:pPr>
                  <w:r>
                    <w:rPr>
                      <w:szCs w:val="18"/>
                    </w:rPr>
                    <w:t>DeQS</w:t>
                  </w:r>
                </w:p>
              </w:tc>
            </w:tr>
            <w:tr w:rsidR="00CA3AE5" w:rsidRPr="00743DF3" w14:paraId="31551976" w14:textId="77777777" w:rsidTr="00D34D7F">
              <w:tc>
                <w:tcPr>
                  <w:tcW w:w="2125" w:type="dxa"/>
                  <w:tcBorders>
                    <w:bottom w:val="single" w:sz="4" w:space="0" w:color="BFBFBF" w:themeColor="background1" w:themeShade="BF"/>
                  </w:tcBorders>
                  <w:vAlign w:val="center"/>
                </w:tcPr>
                <w:p w14:paraId="2FB4D47A" w14:textId="77777777" w:rsidR="00CA3AE5" w:rsidRDefault="00784CD0" w:rsidP="00CA3AE5">
                  <w:pPr>
                    <w:pStyle w:val="Tabellentext"/>
                    <w:rPr>
                      <w:szCs w:val="18"/>
                    </w:rPr>
                  </w:pPr>
                  <w:r>
                    <w:rPr>
                      <w:szCs w:val="18"/>
                    </w:rPr>
                    <w:t>Sortierung</w:t>
                  </w:r>
                </w:p>
              </w:tc>
              <w:tc>
                <w:tcPr>
                  <w:tcW w:w="3755" w:type="dxa"/>
                  <w:vAlign w:val="center"/>
                </w:tcPr>
                <w:p w14:paraId="47480783" w14:textId="77777777" w:rsidR="00CA3AE5" w:rsidRDefault="00784CD0" w:rsidP="004217A9">
                  <w:pPr>
                    <w:pStyle w:val="Tabellentext"/>
                    <w:rPr>
                      <w:szCs w:val="18"/>
                    </w:rPr>
                  </w:pPr>
                  <w:r>
                    <w:rPr>
                      <w:szCs w:val="18"/>
                    </w:rPr>
                    <w:t>-</w:t>
                  </w:r>
                </w:p>
              </w:tc>
            </w:tr>
            <w:tr w:rsidR="00CA3AE5" w:rsidRPr="00743DF3" w14:paraId="743DDF40" w14:textId="77777777" w:rsidTr="00D34D7F">
              <w:tc>
                <w:tcPr>
                  <w:tcW w:w="2125" w:type="dxa"/>
                  <w:tcBorders>
                    <w:top w:val="single" w:sz="4" w:space="0" w:color="BFBFBF" w:themeColor="background1" w:themeShade="BF"/>
                  </w:tcBorders>
                  <w:vAlign w:val="center"/>
                </w:tcPr>
                <w:p w14:paraId="28BE9AC9" w14:textId="77777777" w:rsidR="00CA3AE5" w:rsidRDefault="00784CD0" w:rsidP="00CA3AE5">
                  <w:pPr>
                    <w:pStyle w:val="Tabellentext"/>
                    <w:rPr>
                      <w:szCs w:val="18"/>
                    </w:rPr>
                  </w:pPr>
                  <w:r>
                    <w:rPr>
                      <w:szCs w:val="18"/>
                    </w:rPr>
                    <w:t>Rechenregel</w:t>
                  </w:r>
                </w:p>
              </w:tc>
              <w:tc>
                <w:tcPr>
                  <w:tcW w:w="3755" w:type="dxa"/>
                  <w:vAlign w:val="center"/>
                </w:tcPr>
                <w:p w14:paraId="3344DF78" w14:textId="32C990CB" w:rsidR="00CA3AE5" w:rsidRDefault="00784CD0" w:rsidP="004217A9">
                  <w:pPr>
                    <w:pStyle w:val="Tabellentext"/>
                    <w:rPr>
                      <w:szCs w:val="18"/>
                    </w:rPr>
                  </w:pPr>
                  <w:r>
                    <w:rPr>
                      <w:szCs w:val="18"/>
                    </w:rPr>
                    <w:t xml:space="preserve">Erwartete Rate an Todesfällen, risikoadjustiert nach logistischem HÜFT-FRAK-Score für den Indikator mit der </w:t>
                  </w:r>
                  <w:del w:id="2259" w:author="IQTIG" w:date="2020-04-28T19:39:00Z">
                    <w:r w:rsidR="00F41129">
                      <w:rPr>
                        <w:szCs w:val="18"/>
                      </w:rPr>
                      <w:delText>QI-</w:delText>
                    </w:r>
                  </w:del>
                  <w:r>
                    <w:rPr>
                      <w:szCs w:val="18"/>
                    </w:rPr>
                    <w:t>ID 54046</w:t>
                  </w:r>
                </w:p>
              </w:tc>
            </w:tr>
            <w:tr w:rsidR="00CA3AE5" w:rsidRPr="00743DF3" w14:paraId="30199018" w14:textId="77777777" w:rsidTr="00D34D7F">
              <w:tc>
                <w:tcPr>
                  <w:tcW w:w="2125" w:type="dxa"/>
                  <w:tcBorders>
                    <w:top w:val="single" w:sz="4" w:space="0" w:color="BFBFBF" w:themeColor="background1" w:themeShade="BF"/>
                  </w:tcBorders>
                  <w:vAlign w:val="center"/>
                </w:tcPr>
                <w:p w14:paraId="04AA803B" w14:textId="77777777" w:rsidR="00CA3AE5" w:rsidRPr="00A20477" w:rsidRDefault="00784CD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C061327" w14:textId="77777777" w:rsidR="00CA3AE5" w:rsidRPr="00CD53BC" w:rsidRDefault="00784CD0" w:rsidP="004217A9">
                  <w:pPr>
                    <w:pStyle w:val="Tabellentext"/>
                    <w:rPr>
                      <w:szCs w:val="18"/>
                    </w:rPr>
                  </w:pPr>
                  <w:r>
                    <w:rPr>
                      <w:szCs w:val="18"/>
                    </w:rPr>
                    <w:t>Mittelwert</w:t>
                  </w:r>
                </w:p>
              </w:tc>
            </w:tr>
            <w:tr w:rsidR="00CA3AE5" w:rsidRPr="00743DF3" w14:paraId="72638082" w14:textId="77777777" w:rsidTr="00D34D7F">
              <w:tc>
                <w:tcPr>
                  <w:tcW w:w="2125" w:type="dxa"/>
                  <w:vAlign w:val="center"/>
                </w:tcPr>
                <w:p w14:paraId="5FB9A2C9" w14:textId="77777777" w:rsidR="00CA3AE5" w:rsidRDefault="00784CD0" w:rsidP="00CA3AE5">
                  <w:pPr>
                    <w:pStyle w:val="Tabellentext"/>
                    <w:rPr>
                      <w:szCs w:val="18"/>
                    </w:rPr>
                  </w:pPr>
                  <w:r>
                    <w:rPr>
                      <w:szCs w:val="18"/>
                    </w:rPr>
                    <w:t>Teildatensatzbezug</w:t>
                  </w:r>
                </w:p>
              </w:tc>
              <w:tc>
                <w:tcPr>
                  <w:tcW w:w="3755" w:type="dxa"/>
                  <w:vAlign w:val="center"/>
                </w:tcPr>
                <w:p w14:paraId="6FA6F074" w14:textId="77777777" w:rsidR="00CA3AE5" w:rsidRPr="001C3626" w:rsidRDefault="00784CD0" w:rsidP="004217A9">
                  <w:pPr>
                    <w:pStyle w:val="Tabellentext"/>
                    <w:rPr>
                      <w:szCs w:val="18"/>
                    </w:rPr>
                  </w:pPr>
                  <w:r>
                    <w:rPr>
                      <w:szCs w:val="18"/>
                    </w:rPr>
                    <w:t>17/1:B</w:t>
                  </w:r>
                </w:p>
              </w:tc>
            </w:tr>
            <w:tr w:rsidR="00CA3AE5" w:rsidRPr="00743DF3" w14:paraId="785290E5" w14:textId="77777777" w:rsidTr="00D34D7F">
              <w:tc>
                <w:tcPr>
                  <w:tcW w:w="2125" w:type="dxa"/>
                  <w:vAlign w:val="center"/>
                </w:tcPr>
                <w:p w14:paraId="6E45EA7E" w14:textId="77777777" w:rsidR="00CA3AE5" w:rsidRDefault="00784CD0" w:rsidP="00CA3AE5">
                  <w:pPr>
                    <w:pStyle w:val="Tabellentext"/>
                    <w:rPr>
                      <w:szCs w:val="18"/>
                    </w:rPr>
                  </w:pPr>
                  <w:r>
                    <w:rPr>
                      <w:szCs w:val="18"/>
                    </w:rPr>
                    <w:t>Zähler</w:t>
                  </w:r>
                </w:p>
              </w:tc>
              <w:tc>
                <w:tcPr>
                  <w:tcW w:w="3755" w:type="dxa"/>
                </w:tcPr>
                <w:p w14:paraId="0B41D9F0" w14:textId="77777777" w:rsidR="00CA3AE5" w:rsidRPr="00955893" w:rsidRDefault="00784CD0" w:rsidP="004217A9">
                  <w:pPr>
                    <w:pStyle w:val="CodeOhneSilbentrennung"/>
                    <w:rPr>
                      <w:rStyle w:val="Code"/>
                    </w:rPr>
                  </w:pPr>
                  <w:r>
                    <w:rPr>
                      <w:rStyle w:val="Code"/>
                    </w:rPr>
                    <w:t>fn_M17N1Score_54046</w:t>
                  </w:r>
                </w:p>
              </w:tc>
            </w:tr>
            <w:tr w:rsidR="00CA3AE5" w:rsidRPr="00743DF3" w14:paraId="4B34988E" w14:textId="77777777" w:rsidTr="00D34D7F">
              <w:tc>
                <w:tcPr>
                  <w:tcW w:w="2125" w:type="dxa"/>
                  <w:vAlign w:val="center"/>
                </w:tcPr>
                <w:p w14:paraId="128D90B0" w14:textId="77777777" w:rsidR="00CA3AE5" w:rsidRDefault="00784CD0" w:rsidP="00CA3AE5">
                  <w:pPr>
                    <w:pStyle w:val="Tabellentext"/>
                    <w:rPr>
                      <w:szCs w:val="18"/>
                    </w:rPr>
                  </w:pPr>
                  <w:r>
                    <w:rPr>
                      <w:szCs w:val="18"/>
                    </w:rPr>
                    <w:t>Nenner</w:t>
                  </w:r>
                </w:p>
              </w:tc>
              <w:tc>
                <w:tcPr>
                  <w:tcW w:w="3755" w:type="dxa"/>
                </w:tcPr>
                <w:p w14:paraId="5BF46E34" w14:textId="77777777" w:rsidR="00CA3AE5" w:rsidRPr="00955893" w:rsidRDefault="00784CD0" w:rsidP="004217A9">
                  <w:pPr>
                    <w:pStyle w:val="CodeOhneSilbentrennung"/>
                    <w:rPr>
                      <w:rStyle w:val="Code"/>
                    </w:rPr>
                  </w:pPr>
                  <w:r>
                    <w:rPr>
                      <w:rStyle w:val="Code"/>
                    </w:rPr>
                    <w:t>alter %&gt;=% 18</w:t>
                  </w:r>
                </w:p>
              </w:tc>
            </w:tr>
            <w:tr w:rsidR="00CA3AE5" w:rsidRPr="00AC590F" w14:paraId="5392435F" w14:textId="77777777" w:rsidTr="00D34D7F">
              <w:tc>
                <w:tcPr>
                  <w:tcW w:w="2125" w:type="dxa"/>
                  <w:vAlign w:val="center"/>
                </w:tcPr>
                <w:p w14:paraId="3BCD6D5B" w14:textId="77777777" w:rsidR="00CA3AE5" w:rsidRPr="00AC590F" w:rsidRDefault="00784CD0" w:rsidP="00CA3AE5">
                  <w:pPr>
                    <w:pStyle w:val="Tabellentext"/>
                    <w:rPr>
                      <w:rFonts w:cstheme="minorHAnsi"/>
                      <w:szCs w:val="18"/>
                    </w:rPr>
                  </w:pPr>
                  <w:r w:rsidRPr="00AC590F">
                    <w:rPr>
                      <w:rFonts w:cs="Calibri"/>
                      <w:szCs w:val="18"/>
                    </w:rPr>
                    <w:t>Darstellung</w:t>
                  </w:r>
                </w:p>
              </w:tc>
              <w:tc>
                <w:tcPr>
                  <w:tcW w:w="3755" w:type="dxa"/>
                  <w:vAlign w:val="center"/>
                </w:tcPr>
                <w:p w14:paraId="52E919DE" w14:textId="77777777" w:rsidR="00CA3AE5" w:rsidRPr="00AC590F" w:rsidRDefault="00784CD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77B5007" w14:textId="77777777" w:rsidTr="00D34D7F">
              <w:tc>
                <w:tcPr>
                  <w:tcW w:w="2125" w:type="dxa"/>
                  <w:tcBorders>
                    <w:bottom w:val="single" w:sz="4" w:space="0" w:color="BFBFBF" w:themeColor="background1" w:themeShade="BF"/>
                  </w:tcBorders>
                  <w:vAlign w:val="center"/>
                </w:tcPr>
                <w:p w14:paraId="2D2F78AB" w14:textId="77777777" w:rsidR="00CA3AE5" w:rsidRPr="00AC590F" w:rsidRDefault="00784CD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134F3D8" w14:textId="77777777" w:rsidR="00CA3AE5" w:rsidRPr="00AC590F" w:rsidRDefault="00784CD0" w:rsidP="004217A9">
                  <w:pPr>
                    <w:pStyle w:val="Tabellentext"/>
                    <w:rPr>
                      <w:rFonts w:cstheme="minorHAnsi"/>
                      <w:szCs w:val="18"/>
                    </w:rPr>
                  </w:pPr>
                  <w:r>
                    <w:rPr>
                      <w:rFonts w:cs="Calibri"/>
                      <w:szCs w:val="18"/>
                    </w:rPr>
                    <w:t>-</w:t>
                  </w:r>
                </w:p>
              </w:tc>
            </w:tr>
          </w:tbl>
          <w:p w14:paraId="10B9FCFB" w14:textId="77777777" w:rsidR="00CA3AE5" w:rsidRPr="00E3098F" w:rsidRDefault="00862684"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ED1EB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0FC032" w14:textId="77777777" w:rsidR="00CA3AE5" w:rsidRPr="00E37ACC" w:rsidRDefault="00784CD0" w:rsidP="00CA3AE5">
            <w:pPr>
              <w:pStyle w:val="Tabellenkopf"/>
            </w:pPr>
            <w:r w:rsidRPr="00E37ACC">
              <w:t>Verwendete Funktionen</w:t>
            </w:r>
          </w:p>
        </w:tc>
        <w:tc>
          <w:tcPr>
            <w:tcW w:w="5885" w:type="dxa"/>
          </w:tcPr>
          <w:p w14:paraId="3F4D2D5C" w14:textId="79C48A58" w:rsidR="00926BD3" w:rsidRPr="00926BD3" w:rsidRDefault="00F4112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2260" w:author="IQTIG" w:date="2020-04-28T19:39:00Z">
              <w:r>
                <w:rPr>
                  <w:rStyle w:val="Code"/>
                </w:rPr>
                <w:delText>fn_alter_begrenzt</w:delText>
              </w:r>
              <w:r>
                <w:rPr>
                  <w:rStyle w:val="Code"/>
                </w:rPr>
                <w:br/>
              </w:r>
            </w:del>
            <w:r w:rsidR="00784CD0">
              <w:rPr>
                <w:rStyle w:val="Code"/>
                <w:rFonts w:cs="Arial"/>
                <w:szCs w:val="21"/>
              </w:rPr>
              <w:t>fn_M17N1Score_54046</w:t>
            </w:r>
          </w:p>
        </w:tc>
      </w:tr>
      <w:tr w:rsidR="00CA3AE5" w14:paraId="4C9D12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380580" w14:textId="77777777" w:rsidR="00CA3AE5" w:rsidRPr="00E37ACC" w:rsidRDefault="00784CD0" w:rsidP="00CA3AE5">
            <w:pPr>
              <w:pStyle w:val="Tabellenkopf"/>
            </w:pPr>
            <w:r w:rsidRPr="00E37ACC">
              <w:t>Verwendete Listen</w:t>
            </w:r>
          </w:p>
        </w:tc>
        <w:tc>
          <w:tcPr>
            <w:tcW w:w="5885" w:type="dxa"/>
          </w:tcPr>
          <w:p w14:paraId="4E37C568" w14:textId="77777777" w:rsidR="00CA3AE5" w:rsidRPr="00926BD3" w:rsidRDefault="00784CD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F9EF7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E26644" w14:textId="77777777" w:rsidR="00CA3AE5" w:rsidRPr="00E37ACC" w:rsidRDefault="00784CD0" w:rsidP="00CA3AE5">
            <w:pPr>
              <w:pStyle w:val="Tabellenkopf"/>
            </w:pPr>
            <w:r>
              <w:t>Darstellung</w:t>
            </w:r>
          </w:p>
        </w:tc>
        <w:tc>
          <w:tcPr>
            <w:tcW w:w="5885" w:type="dxa"/>
          </w:tcPr>
          <w:p w14:paraId="487A1C5D"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CCD2D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8C896F" w14:textId="77777777" w:rsidR="00CA3AE5" w:rsidRPr="00E37ACC" w:rsidRDefault="00784CD0" w:rsidP="00CA3AE5">
            <w:pPr>
              <w:pStyle w:val="Tabellenkopf"/>
            </w:pPr>
            <w:r>
              <w:t>Grafik</w:t>
            </w:r>
          </w:p>
        </w:tc>
        <w:tc>
          <w:tcPr>
            <w:tcW w:w="5885" w:type="dxa"/>
          </w:tcPr>
          <w:p w14:paraId="0A8148A9" w14:textId="77777777" w:rsidR="00CA3AE5" w:rsidRPr="00DD70A1" w:rsidRDefault="00784CD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62688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4415EC" w14:textId="77777777" w:rsidR="00CA3AE5" w:rsidRPr="00E37ACC" w:rsidRDefault="00784CD0" w:rsidP="00CA3AE5">
            <w:pPr>
              <w:pStyle w:val="Tabellenkopf"/>
            </w:pPr>
            <w:r>
              <w:t>Vergleichbarkeit mit Vorjahresergebnissen</w:t>
            </w:r>
          </w:p>
        </w:tc>
        <w:tc>
          <w:tcPr>
            <w:tcW w:w="5885" w:type="dxa"/>
          </w:tcPr>
          <w:p w14:paraId="7D09A5B2" w14:textId="77777777" w:rsidR="00CA3AE5" w:rsidRDefault="00784CD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F5E439B" w14:textId="77777777" w:rsidR="009E1781" w:rsidRDefault="00862684" w:rsidP="00AA7E2B">
      <w:pPr>
        <w:pStyle w:val="Tabellentext"/>
        <w:spacing w:before="0" w:after="0" w:line="20" w:lineRule="exact"/>
        <w:ind w:left="0" w:right="0"/>
      </w:pPr>
    </w:p>
    <w:p w14:paraId="1E5474BE" w14:textId="77777777" w:rsidR="00407995" w:rsidRDefault="00407995">
      <w:pPr>
        <w:sectPr w:rsidR="00407995" w:rsidSect="00AD6E6F">
          <w:pgSz w:w="11906" w:h="16838"/>
          <w:pgMar w:top="1418" w:right="1134" w:bottom="1418" w:left="1701" w:header="454" w:footer="737" w:gutter="0"/>
          <w:cols w:space="708"/>
          <w:docGrid w:linePitch="360"/>
        </w:sectPr>
      </w:pPr>
    </w:p>
    <w:p w14:paraId="290F51ED" w14:textId="77777777" w:rsidR="007F3806" w:rsidRDefault="00784CD0"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0031D4C"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4BC6ADB7" w14:textId="7F45B20B" w:rsidR="00890E2F" w:rsidRPr="001E2092" w:rsidRDefault="00784CD0" w:rsidP="00890E2F">
            <w:pPr>
              <w:pStyle w:val="Tabellenkopf"/>
              <w:rPr>
                <w:szCs w:val="20"/>
              </w:rPr>
            </w:pPr>
            <w:r>
              <w:t>Referenzwahrscheinlichkeit</w:t>
            </w:r>
            <w:r w:rsidRPr="00B8324E">
              <w:t xml:space="preserve">: </w:t>
            </w:r>
            <w:r>
              <w:rPr>
                <w:szCs w:val="20"/>
              </w:rPr>
              <w:t>0,</w:t>
            </w:r>
            <w:del w:id="2261" w:author="IQTIG" w:date="2020-04-28T19:39:00Z">
              <w:r w:rsidR="00F41129">
                <w:rPr>
                  <w:szCs w:val="20"/>
                </w:rPr>
                <w:delText>231</w:delText>
              </w:r>
            </w:del>
            <w:ins w:id="2262" w:author="IQTIG" w:date="2020-04-28T19:39:00Z">
              <w:r>
                <w:rPr>
                  <w:szCs w:val="20"/>
                </w:rPr>
                <w:t>125</w:t>
              </w:r>
            </w:ins>
            <w:r>
              <w:rPr>
                <w:szCs w:val="20"/>
              </w:rPr>
              <w:t xml:space="preserve"> % (Odds: 0,</w:t>
            </w:r>
            <w:del w:id="2263" w:author="IQTIG" w:date="2020-04-28T19:39:00Z">
              <w:r w:rsidR="00F41129">
                <w:rPr>
                  <w:szCs w:val="20"/>
                </w:rPr>
                <w:delText>002</w:delText>
              </w:r>
            </w:del>
            <w:ins w:id="2264" w:author="IQTIG" w:date="2020-04-28T19:39:00Z">
              <w:r>
                <w:rPr>
                  <w:szCs w:val="20"/>
                </w:rPr>
                <w:t>001</w:t>
              </w:r>
            </w:ins>
            <w:r>
              <w:rPr>
                <w:szCs w:val="20"/>
              </w:rPr>
              <w:t>)</w:t>
            </w:r>
          </w:p>
        </w:tc>
      </w:tr>
      <w:tr w:rsidR="00BA23B7" w:rsidRPr="009E2B0C" w14:paraId="5134D035"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287C1F4" w14:textId="77777777" w:rsidR="00BA23B7" w:rsidRPr="001E2092" w:rsidRDefault="00784CD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D288336" w14:textId="77777777" w:rsidR="00BA23B7" w:rsidRPr="001E2092" w:rsidRDefault="00784CD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63E72BA" w14:textId="77777777" w:rsidR="00BA23B7" w:rsidRPr="001E2092" w:rsidRDefault="00784CD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4C427AF" w14:textId="77777777" w:rsidR="00BA23B7" w:rsidRPr="001E2092" w:rsidRDefault="00784CD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4331D72" w14:textId="77777777" w:rsidR="00BA23B7" w:rsidRPr="001E2092" w:rsidRDefault="00784CD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7FD7314" w14:textId="77777777" w:rsidR="00BA23B7" w:rsidRPr="001E2092" w:rsidRDefault="00784CD0" w:rsidP="00AD6C60">
            <w:pPr>
              <w:pStyle w:val="Tabellenkopf"/>
              <w:ind w:left="0"/>
              <w:jc w:val="right"/>
              <w:rPr>
                <w:szCs w:val="18"/>
              </w:rPr>
            </w:pPr>
            <w:r>
              <w:rPr>
                <w:szCs w:val="18"/>
              </w:rPr>
              <w:t>95 %-Vertrauensbereich</w:t>
            </w:r>
          </w:p>
        </w:tc>
      </w:tr>
      <w:tr w:rsidR="00BA23B7" w:rsidRPr="00743DF3" w14:paraId="4B20C7A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246A87" w14:textId="77777777" w:rsidR="00BA23B7" w:rsidRPr="001E2092" w:rsidRDefault="00784CD0" w:rsidP="00C25810">
            <w:pPr>
              <w:pStyle w:val="Tabellentext"/>
              <w:rPr>
                <w:szCs w:val="18"/>
              </w:rPr>
            </w:pPr>
            <w:r>
              <w:rPr>
                <w:szCs w:val="18"/>
              </w:rPr>
              <w:t>Konstante</w:t>
            </w:r>
          </w:p>
        </w:tc>
        <w:tc>
          <w:tcPr>
            <w:tcW w:w="1013" w:type="pct"/>
          </w:tcPr>
          <w:p w14:paraId="7A179EBF" w14:textId="2FCC591E" w:rsidR="00BA23B7" w:rsidRPr="001E2092" w:rsidRDefault="00784CD0" w:rsidP="009E6F3B">
            <w:pPr>
              <w:pStyle w:val="Tabellentext"/>
              <w:jc w:val="right"/>
              <w:rPr>
                <w:szCs w:val="18"/>
              </w:rPr>
            </w:pPr>
            <w:r>
              <w:rPr>
                <w:szCs w:val="18"/>
              </w:rPr>
              <w:t>-6,</w:t>
            </w:r>
            <w:del w:id="2265" w:author="IQTIG" w:date="2020-04-28T19:39:00Z">
              <w:r w:rsidR="00F41129">
                <w:rPr>
                  <w:szCs w:val="18"/>
                </w:rPr>
                <w:delText>066521591276502</w:delText>
              </w:r>
            </w:del>
            <w:ins w:id="2266" w:author="IQTIG" w:date="2020-04-28T19:39:00Z">
              <w:r>
                <w:rPr>
                  <w:szCs w:val="18"/>
                </w:rPr>
                <w:t>686367330570445</w:t>
              </w:r>
            </w:ins>
          </w:p>
        </w:tc>
        <w:tc>
          <w:tcPr>
            <w:tcW w:w="390" w:type="pct"/>
          </w:tcPr>
          <w:p w14:paraId="77320031" w14:textId="4D8396F5" w:rsidR="00BA23B7" w:rsidRPr="001E2092" w:rsidRDefault="00784CD0" w:rsidP="004D14B9">
            <w:pPr>
              <w:pStyle w:val="Tabellentext"/>
              <w:ind w:left="0"/>
              <w:jc w:val="right"/>
              <w:rPr>
                <w:szCs w:val="18"/>
              </w:rPr>
            </w:pPr>
            <w:r>
              <w:rPr>
                <w:szCs w:val="18"/>
              </w:rPr>
              <w:t>0,</w:t>
            </w:r>
            <w:del w:id="2267" w:author="IQTIG" w:date="2020-04-28T19:39:00Z">
              <w:r w:rsidR="00F41129">
                <w:rPr>
                  <w:szCs w:val="18"/>
                </w:rPr>
                <w:delText>367</w:delText>
              </w:r>
            </w:del>
            <w:ins w:id="2268" w:author="IQTIG" w:date="2020-04-28T19:39:00Z">
              <w:r>
                <w:rPr>
                  <w:szCs w:val="18"/>
                </w:rPr>
                <w:t>410</w:t>
              </w:r>
            </w:ins>
          </w:p>
        </w:tc>
        <w:tc>
          <w:tcPr>
            <w:tcW w:w="548" w:type="pct"/>
          </w:tcPr>
          <w:p w14:paraId="543E4CEA" w14:textId="4C4324A6" w:rsidR="00BA23B7" w:rsidRPr="001E2092" w:rsidRDefault="00784CD0" w:rsidP="009E6F3B">
            <w:pPr>
              <w:pStyle w:val="Tabellentext"/>
              <w:jc w:val="right"/>
              <w:rPr>
                <w:szCs w:val="18"/>
              </w:rPr>
            </w:pPr>
            <w:r>
              <w:rPr>
                <w:szCs w:val="18"/>
              </w:rPr>
              <w:t>-16,</w:t>
            </w:r>
            <w:del w:id="2269" w:author="IQTIG" w:date="2020-04-28T19:39:00Z">
              <w:r w:rsidR="00F41129">
                <w:rPr>
                  <w:szCs w:val="18"/>
                </w:rPr>
                <w:delText>517</w:delText>
              </w:r>
            </w:del>
            <w:ins w:id="2270" w:author="IQTIG" w:date="2020-04-28T19:39:00Z">
              <w:r>
                <w:rPr>
                  <w:szCs w:val="18"/>
                </w:rPr>
                <w:t>325</w:t>
              </w:r>
            </w:ins>
          </w:p>
        </w:tc>
        <w:tc>
          <w:tcPr>
            <w:tcW w:w="468" w:type="pct"/>
          </w:tcPr>
          <w:p w14:paraId="7519833F" w14:textId="77777777" w:rsidR="00BA23B7" w:rsidRPr="001E2092" w:rsidRDefault="00784CD0" w:rsidP="004D14B9">
            <w:pPr>
              <w:pStyle w:val="Tabellentext"/>
              <w:ind w:left="6"/>
              <w:jc w:val="right"/>
              <w:rPr>
                <w:szCs w:val="18"/>
              </w:rPr>
            </w:pPr>
            <w:r>
              <w:rPr>
                <w:szCs w:val="18"/>
              </w:rPr>
              <w:t>-</w:t>
            </w:r>
          </w:p>
        </w:tc>
        <w:tc>
          <w:tcPr>
            <w:tcW w:w="1172" w:type="pct"/>
          </w:tcPr>
          <w:p w14:paraId="6ECD0AB6" w14:textId="77777777" w:rsidR="00BA23B7" w:rsidRPr="001E2092" w:rsidRDefault="00784CD0" w:rsidP="005521DD">
            <w:pPr>
              <w:pStyle w:val="Tabellentext"/>
              <w:ind w:left="-6"/>
              <w:jc w:val="right"/>
              <w:rPr>
                <w:szCs w:val="18"/>
              </w:rPr>
            </w:pPr>
            <w:r>
              <w:rPr>
                <w:szCs w:val="18"/>
              </w:rPr>
              <w:t>-</w:t>
            </w:r>
          </w:p>
        </w:tc>
      </w:tr>
      <w:tr w:rsidR="00BA23B7" w:rsidRPr="00743DF3" w14:paraId="23D97DB2" w14:textId="77777777" w:rsidTr="00A4142A">
        <w:trPr>
          <w:cnfStyle w:val="000000010000" w:firstRow="0" w:lastRow="0" w:firstColumn="0" w:lastColumn="0" w:oddVBand="0" w:evenVBand="0" w:oddHBand="0" w:evenHBand="1" w:firstRowFirstColumn="0" w:firstRowLastColumn="0" w:lastRowFirstColumn="0" w:lastRowLastColumn="0"/>
          <w:trHeight w:val="409"/>
          <w:del w:id="2271" w:author="IQTIG" w:date="2020-04-28T19:39:00Z"/>
        </w:trPr>
        <w:tc>
          <w:tcPr>
            <w:tcW w:w="1409" w:type="pct"/>
          </w:tcPr>
          <w:p w14:paraId="46E1C082" w14:textId="77777777" w:rsidR="00BA23B7" w:rsidRPr="001E2092" w:rsidRDefault="00F41129" w:rsidP="00C25810">
            <w:pPr>
              <w:pStyle w:val="Tabellentext"/>
              <w:rPr>
                <w:del w:id="2272" w:author="IQTIG" w:date="2020-04-28T19:39:00Z"/>
                <w:szCs w:val="18"/>
              </w:rPr>
            </w:pPr>
            <w:del w:id="2273" w:author="IQTIG" w:date="2020-04-28T19:39:00Z">
              <w:r>
                <w:rPr>
                  <w:szCs w:val="18"/>
                </w:rPr>
                <w:delText xml:space="preserve">Altersrisiko pro Jahr Abweichung vom Durchschnittsalter (80 Jahre) - </w:delText>
              </w:r>
              <w:r>
                <w:rPr>
                  <w:szCs w:val="18"/>
                </w:rPr>
                <w:br/>
                <w:delText xml:space="preserve"> linear zwischen 50 und 95 Jahren</w:delText>
              </w:r>
            </w:del>
          </w:p>
        </w:tc>
        <w:tc>
          <w:tcPr>
            <w:tcW w:w="1013" w:type="pct"/>
          </w:tcPr>
          <w:p w14:paraId="5DA30AA6" w14:textId="77777777" w:rsidR="00BA23B7" w:rsidRPr="001E2092" w:rsidRDefault="00F41129" w:rsidP="009E6F3B">
            <w:pPr>
              <w:pStyle w:val="Tabellentext"/>
              <w:jc w:val="right"/>
              <w:rPr>
                <w:del w:id="2274" w:author="IQTIG" w:date="2020-04-28T19:39:00Z"/>
                <w:szCs w:val="18"/>
              </w:rPr>
            </w:pPr>
            <w:del w:id="2275" w:author="IQTIG" w:date="2020-04-28T19:39:00Z">
              <w:r>
                <w:rPr>
                  <w:szCs w:val="18"/>
                </w:rPr>
                <w:delText>0,040870686951396</w:delText>
              </w:r>
            </w:del>
          </w:p>
        </w:tc>
        <w:tc>
          <w:tcPr>
            <w:tcW w:w="390" w:type="pct"/>
          </w:tcPr>
          <w:p w14:paraId="52DC70D3" w14:textId="77777777" w:rsidR="00BA23B7" w:rsidRPr="001E2092" w:rsidRDefault="00F41129" w:rsidP="004D14B9">
            <w:pPr>
              <w:pStyle w:val="Tabellentext"/>
              <w:ind w:left="0"/>
              <w:jc w:val="right"/>
              <w:rPr>
                <w:del w:id="2276" w:author="IQTIG" w:date="2020-04-28T19:39:00Z"/>
                <w:szCs w:val="18"/>
              </w:rPr>
            </w:pPr>
            <w:del w:id="2277" w:author="IQTIG" w:date="2020-04-28T19:39:00Z">
              <w:r>
                <w:rPr>
                  <w:szCs w:val="18"/>
                </w:rPr>
                <w:delText>0,003</w:delText>
              </w:r>
            </w:del>
          </w:p>
        </w:tc>
        <w:tc>
          <w:tcPr>
            <w:tcW w:w="548" w:type="pct"/>
          </w:tcPr>
          <w:p w14:paraId="6DE1256B" w14:textId="77777777" w:rsidR="00BA23B7" w:rsidRPr="001E2092" w:rsidRDefault="00F41129" w:rsidP="009E6F3B">
            <w:pPr>
              <w:pStyle w:val="Tabellentext"/>
              <w:jc w:val="right"/>
              <w:rPr>
                <w:del w:id="2278" w:author="IQTIG" w:date="2020-04-28T19:39:00Z"/>
                <w:szCs w:val="18"/>
              </w:rPr>
            </w:pPr>
            <w:del w:id="2279" w:author="IQTIG" w:date="2020-04-28T19:39:00Z">
              <w:r>
                <w:rPr>
                  <w:szCs w:val="18"/>
                </w:rPr>
                <w:delText>14,990</w:delText>
              </w:r>
            </w:del>
          </w:p>
        </w:tc>
        <w:tc>
          <w:tcPr>
            <w:tcW w:w="468" w:type="pct"/>
          </w:tcPr>
          <w:p w14:paraId="716560BF" w14:textId="77777777" w:rsidR="00BA23B7" w:rsidRPr="001E2092" w:rsidRDefault="00F41129" w:rsidP="004D14B9">
            <w:pPr>
              <w:pStyle w:val="Tabellentext"/>
              <w:ind w:left="6"/>
              <w:jc w:val="right"/>
              <w:rPr>
                <w:del w:id="2280" w:author="IQTIG" w:date="2020-04-28T19:39:00Z"/>
                <w:szCs w:val="18"/>
              </w:rPr>
            </w:pPr>
            <w:del w:id="2281" w:author="IQTIG" w:date="2020-04-28T19:39:00Z">
              <w:r>
                <w:rPr>
                  <w:szCs w:val="18"/>
                </w:rPr>
                <w:delText>1,042</w:delText>
              </w:r>
            </w:del>
          </w:p>
        </w:tc>
        <w:tc>
          <w:tcPr>
            <w:tcW w:w="1172" w:type="pct"/>
          </w:tcPr>
          <w:p w14:paraId="593D685C" w14:textId="77777777" w:rsidR="00BA23B7" w:rsidRPr="001E2092" w:rsidRDefault="00F41129" w:rsidP="005521DD">
            <w:pPr>
              <w:pStyle w:val="Tabellentext"/>
              <w:ind w:left="-6"/>
              <w:jc w:val="right"/>
              <w:rPr>
                <w:del w:id="2282" w:author="IQTIG" w:date="2020-04-28T19:39:00Z"/>
                <w:szCs w:val="18"/>
              </w:rPr>
            </w:pPr>
            <w:del w:id="2283" w:author="IQTIG" w:date="2020-04-28T19:39:00Z">
              <w:r>
                <w:rPr>
                  <w:szCs w:val="18"/>
                </w:rPr>
                <w:delText>1,036 - 1,047</w:delText>
              </w:r>
            </w:del>
          </w:p>
        </w:tc>
      </w:tr>
      <w:tr w:rsidR="00BA23B7" w:rsidRPr="00743DF3" w14:paraId="606FD1FC" w14:textId="77777777" w:rsidTr="00A4142A">
        <w:trPr>
          <w:cnfStyle w:val="000000100000" w:firstRow="0" w:lastRow="0" w:firstColumn="0" w:lastColumn="0" w:oddVBand="0" w:evenVBand="0" w:oddHBand="1" w:evenHBand="0" w:firstRowFirstColumn="0" w:firstRowLastColumn="0" w:lastRowFirstColumn="0" w:lastRowLastColumn="0"/>
          <w:trHeight w:val="409"/>
          <w:del w:id="2284" w:author="IQTIG" w:date="2020-04-28T19:39:00Z"/>
        </w:trPr>
        <w:tc>
          <w:tcPr>
            <w:tcW w:w="1409" w:type="pct"/>
          </w:tcPr>
          <w:p w14:paraId="69B7DB32" w14:textId="77777777" w:rsidR="00BA23B7" w:rsidRPr="001E2092" w:rsidRDefault="00F41129" w:rsidP="00C25810">
            <w:pPr>
              <w:pStyle w:val="Tabellentext"/>
              <w:rPr>
                <w:del w:id="2285" w:author="IQTIG" w:date="2020-04-28T19:39:00Z"/>
                <w:szCs w:val="18"/>
              </w:rPr>
            </w:pPr>
            <w:del w:id="2286" w:author="IQTIG" w:date="2020-04-28T19:39:00Z">
              <w:r>
                <w:rPr>
                  <w:szCs w:val="18"/>
                </w:rPr>
                <w:delText>Geschlecht - männlich</w:delText>
              </w:r>
            </w:del>
          </w:p>
        </w:tc>
        <w:tc>
          <w:tcPr>
            <w:tcW w:w="1013" w:type="pct"/>
          </w:tcPr>
          <w:p w14:paraId="4D60FC95" w14:textId="77777777" w:rsidR="00BA23B7" w:rsidRPr="001E2092" w:rsidRDefault="00F41129" w:rsidP="009E6F3B">
            <w:pPr>
              <w:pStyle w:val="Tabellentext"/>
              <w:jc w:val="right"/>
              <w:rPr>
                <w:del w:id="2287" w:author="IQTIG" w:date="2020-04-28T19:39:00Z"/>
                <w:szCs w:val="18"/>
              </w:rPr>
            </w:pPr>
            <w:del w:id="2288" w:author="IQTIG" w:date="2020-04-28T19:39:00Z">
              <w:r>
                <w:rPr>
                  <w:szCs w:val="18"/>
                </w:rPr>
                <w:delText>0,800772900538348</w:delText>
              </w:r>
            </w:del>
          </w:p>
        </w:tc>
        <w:tc>
          <w:tcPr>
            <w:tcW w:w="390" w:type="pct"/>
          </w:tcPr>
          <w:p w14:paraId="1CC6BDCB" w14:textId="77777777" w:rsidR="00BA23B7" w:rsidRPr="001E2092" w:rsidRDefault="00F41129" w:rsidP="004D14B9">
            <w:pPr>
              <w:pStyle w:val="Tabellentext"/>
              <w:ind w:left="0"/>
              <w:jc w:val="right"/>
              <w:rPr>
                <w:del w:id="2289" w:author="IQTIG" w:date="2020-04-28T19:39:00Z"/>
                <w:szCs w:val="18"/>
              </w:rPr>
            </w:pPr>
            <w:del w:id="2290" w:author="IQTIG" w:date="2020-04-28T19:39:00Z">
              <w:r>
                <w:rPr>
                  <w:szCs w:val="18"/>
                </w:rPr>
                <w:delText>0,042</w:delText>
              </w:r>
            </w:del>
          </w:p>
        </w:tc>
        <w:tc>
          <w:tcPr>
            <w:tcW w:w="548" w:type="pct"/>
          </w:tcPr>
          <w:p w14:paraId="0F6BCA2C" w14:textId="77777777" w:rsidR="00BA23B7" w:rsidRPr="001E2092" w:rsidRDefault="00F41129" w:rsidP="009E6F3B">
            <w:pPr>
              <w:pStyle w:val="Tabellentext"/>
              <w:jc w:val="right"/>
              <w:rPr>
                <w:del w:id="2291" w:author="IQTIG" w:date="2020-04-28T19:39:00Z"/>
                <w:szCs w:val="18"/>
              </w:rPr>
            </w:pPr>
            <w:del w:id="2292" w:author="IQTIG" w:date="2020-04-28T19:39:00Z">
              <w:r>
                <w:rPr>
                  <w:szCs w:val="18"/>
                </w:rPr>
                <w:delText>19,057</w:delText>
              </w:r>
            </w:del>
          </w:p>
        </w:tc>
        <w:tc>
          <w:tcPr>
            <w:tcW w:w="468" w:type="pct"/>
          </w:tcPr>
          <w:p w14:paraId="3537C104" w14:textId="77777777" w:rsidR="00BA23B7" w:rsidRPr="001E2092" w:rsidRDefault="00F41129" w:rsidP="004D14B9">
            <w:pPr>
              <w:pStyle w:val="Tabellentext"/>
              <w:ind w:left="6"/>
              <w:jc w:val="right"/>
              <w:rPr>
                <w:del w:id="2293" w:author="IQTIG" w:date="2020-04-28T19:39:00Z"/>
                <w:szCs w:val="18"/>
              </w:rPr>
            </w:pPr>
            <w:del w:id="2294" w:author="IQTIG" w:date="2020-04-28T19:39:00Z">
              <w:r>
                <w:rPr>
                  <w:szCs w:val="18"/>
                </w:rPr>
                <w:delText>2,227</w:delText>
              </w:r>
            </w:del>
          </w:p>
        </w:tc>
        <w:tc>
          <w:tcPr>
            <w:tcW w:w="1172" w:type="pct"/>
          </w:tcPr>
          <w:p w14:paraId="36F497C9" w14:textId="77777777" w:rsidR="00BA23B7" w:rsidRPr="001E2092" w:rsidRDefault="00F41129" w:rsidP="005521DD">
            <w:pPr>
              <w:pStyle w:val="Tabellentext"/>
              <w:ind w:left="-6"/>
              <w:jc w:val="right"/>
              <w:rPr>
                <w:del w:id="2295" w:author="IQTIG" w:date="2020-04-28T19:39:00Z"/>
                <w:szCs w:val="18"/>
              </w:rPr>
            </w:pPr>
            <w:del w:id="2296" w:author="IQTIG" w:date="2020-04-28T19:39:00Z">
              <w:r>
                <w:rPr>
                  <w:szCs w:val="18"/>
                </w:rPr>
                <w:delText>2,051 - 2,418</w:delText>
              </w:r>
            </w:del>
          </w:p>
        </w:tc>
      </w:tr>
      <w:tr w:rsidR="00BA23B7" w:rsidRPr="00743DF3" w14:paraId="1AB6C7D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3981BEC" w14:textId="3CD793D4" w:rsidR="00BA23B7" w:rsidRPr="001E2092" w:rsidRDefault="00F41129" w:rsidP="00C25810">
            <w:pPr>
              <w:pStyle w:val="Tabellentext"/>
              <w:rPr>
                <w:szCs w:val="18"/>
              </w:rPr>
            </w:pPr>
            <w:del w:id="2297" w:author="IQTIG" w:date="2020-04-28T19:39:00Z">
              <w:r>
                <w:rPr>
                  <w:szCs w:val="18"/>
                </w:rPr>
                <w:delText>ASA-Klassifikation 2</w:delText>
              </w:r>
            </w:del>
            <w:ins w:id="2298" w:author="IQTIG" w:date="2020-04-28T19:39:00Z">
              <w:r w:rsidR="00784CD0">
                <w:rPr>
                  <w:szCs w:val="18"/>
                </w:rPr>
                <w:t>Geschlecht - weiblich</w:t>
              </w:r>
            </w:ins>
          </w:p>
        </w:tc>
        <w:tc>
          <w:tcPr>
            <w:tcW w:w="1013" w:type="pct"/>
          </w:tcPr>
          <w:p w14:paraId="3D7406CC" w14:textId="354EF958" w:rsidR="00BA23B7" w:rsidRPr="001E2092" w:rsidRDefault="00784CD0" w:rsidP="009E6F3B">
            <w:pPr>
              <w:pStyle w:val="Tabellentext"/>
              <w:jc w:val="right"/>
              <w:rPr>
                <w:szCs w:val="18"/>
              </w:rPr>
            </w:pPr>
            <w:ins w:id="2299" w:author="IQTIG" w:date="2020-04-28T19:39:00Z">
              <w:r>
                <w:rPr>
                  <w:szCs w:val="18"/>
                </w:rPr>
                <w:t>-</w:t>
              </w:r>
            </w:ins>
            <w:r>
              <w:rPr>
                <w:szCs w:val="18"/>
              </w:rPr>
              <w:t>0,</w:t>
            </w:r>
            <w:del w:id="2300" w:author="IQTIG" w:date="2020-04-28T19:39:00Z">
              <w:r w:rsidR="00F41129">
                <w:rPr>
                  <w:szCs w:val="18"/>
                </w:rPr>
                <w:delText>259791641383216</w:delText>
              </w:r>
            </w:del>
            <w:ins w:id="2301" w:author="IQTIG" w:date="2020-04-28T19:39:00Z">
              <w:r>
                <w:rPr>
                  <w:szCs w:val="18"/>
                </w:rPr>
                <w:t>623443775381754</w:t>
              </w:r>
            </w:ins>
          </w:p>
        </w:tc>
        <w:tc>
          <w:tcPr>
            <w:tcW w:w="390" w:type="pct"/>
          </w:tcPr>
          <w:p w14:paraId="2735A6B0" w14:textId="31C069D4" w:rsidR="00BA23B7" w:rsidRPr="001E2092" w:rsidRDefault="00784CD0" w:rsidP="004D14B9">
            <w:pPr>
              <w:pStyle w:val="Tabellentext"/>
              <w:ind w:left="0"/>
              <w:jc w:val="right"/>
              <w:rPr>
                <w:szCs w:val="18"/>
              </w:rPr>
            </w:pPr>
            <w:r>
              <w:rPr>
                <w:szCs w:val="18"/>
              </w:rPr>
              <w:t>0,</w:t>
            </w:r>
            <w:del w:id="2302" w:author="IQTIG" w:date="2020-04-28T19:39:00Z">
              <w:r w:rsidR="00F41129">
                <w:rPr>
                  <w:szCs w:val="18"/>
                </w:rPr>
                <w:delText>366</w:delText>
              </w:r>
            </w:del>
            <w:ins w:id="2303" w:author="IQTIG" w:date="2020-04-28T19:39:00Z">
              <w:r>
                <w:rPr>
                  <w:szCs w:val="18"/>
                </w:rPr>
                <w:t>028</w:t>
              </w:r>
            </w:ins>
          </w:p>
        </w:tc>
        <w:tc>
          <w:tcPr>
            <w:tcW w:w="548" w:type="pct"/>
          </w:tcPr>
          <w:p w14:paraId="50487AF7" w14:textId="3DA8C115" w:rsidR="00BA23B7" w:rsidRPr="001E2092" w:rsidRDefault="00F41129" w:rsidP="009E6F3B">
            <w:pPr>
              <w:pStyle w:val="Tabellentext"/>
              <w:jc w:val="right"/>
              <w:rPr>
                <w:szCs w:val="18"/>
              </w:rPr>
            </w:pPr>
            <w:del w:id="2304" w:author="IQTIG" w:date="2020-04-28T19:39:00Z">
              <w:r>
                <w:rPr>
                  <w:szCs w:val="18"/>
                </w:rPr>
                <w:delText>0,709</w:delText>
              </w:r>
            </w:del>
            <w:ins w:id="2305" w:author="IQTIG" w:date="2020-04-28T19:39:00Z">
              <w:r w:rsidR="00784CD0">
                <w:rPr>
                  <w:szCs w:val="18"/>
                </w:rPr>
                <w:t>-22,267</w:t>
              </w:r>
            </w:ins>
          </w:p>
        </w:tc>
        <w:tc>
          <w:tcPr>
            <w:tcW w:w="468" w:type="pct"/>
          </w:tcPr>
          <w:p w14:paraId="07A22515" w14:textId="0E041F05" w:rsidR="00BA23B7" w:rsidRPr="001E2092" w:rsidRDefault="00F41129" w:rsidP="004D14B9">
            <w:pPr>
              <w:pStyle w:val="Tabellentext"/>
              <w:ind w:left="6"/>
              <w:jc w:val="right"/>
              <w:rPr>
                <w:szCs w:val="18"/>
              </w:rPr>
            </w:pPr>
            <w:del w:id="2306" w:author="IQTIG" w:date="2020-04-28T19:39:00Z">
              <w:r>
                <w:rPr>
                  <w:szCs w:val="18"/>
                </w:rPr>
                <w:delText>1,297</w:delText>
              </w:r>
            </w:del>
            <w:ins w:id="2307" w:author="IQTIG" w:date="2020-04-28T19:39:00Z">
              <w:r w:rsidR="00784CD0">
                <w:rPr>
                  <w:szCs w:val="18"/>
                </w:rPr>
                <w:t>0,536</w:t>
              </w:r>
            </w:ins>
          </w:p>
        </w:tc>
        <w:tc>
          <w:tcPr>
            <w:tcW w:w="1172" w:type="pct"/>
          </w:tcPr>
          <w:p w14:paraId="727557D0" w14:textId="4F26B4DE" w:rsidR="00BA23B7" w:rsidRPr="001E2092" w:rsidRDefault="00784CD0" w:rsidP="005521DD">
            <w:pPr>
              <w:pStyle w:val="Tabellentext"/>
              <w:ind w:left="-6"/>
              <w:jc w:val="right"/>
              <w:rPr>
                <w:szCs w:val="18"/>
              </w:rPr>
            </w:pPr>
            <w:r>
              <w:rPr>
                <w:szCs w:val="18"/>
              </w:rPr>
              <w:t>0,</w:t>
            </w:r>
            <w:del w:id="2308" w:author="IQTIG" w:date="2020-04-28T19:39:00Z">
              <w:r w:rsidR="00F41129">
                <w:rPr>
                  <w:szCs w:val="18"/>
                </w:rPr>
                <w:delText>675 - 2,894</w:delText>
              </w:r>
            </w:del>
            <w:ins w:id="2309" w:author="IQTIG" w:date="2020-04-28T19:39:00Z">
              <w:r>
                <w:rPr>
                  <w:szCs w:val="18"/>
                </w:rPr>
                <w:t>507 - 0,566</w:t>
              </w:r>
            </w:ins>
          </w:p>
        </w:tc>
      </w:tr>
      <w:tr w:rsidR="00BA23B7" w:rsidRPr="00743DF3" w14:paraId="60B47104" w14:textId="77777777" w:rsidTr="00A4142A">
        <w:trPr>
          <w:cnfStyle w:val="000000100000" w:firstRow="0" w:lastRow="0" w:firstColumn="0" w:lastColumn="0" w:oddVBand="0" w:evenVBand="0" w:oddHBand="1" w:evenHBand="0" w:firstRowFirstColumn="0" w:firstRowLastColumn="0" w:lastRowFirstColumn="0" w:lastRowLastColumn="0"/>
          <w:trHeight w:val="409"/>
          <w:del w:id="2310" w:author="IQTIG" w:date="2020-04-28T19:39:00Z"/>
        </w:trPr>
        <w:tc>
          <w:tcPr>
            <w:tcW w:w="1409" w:type="pct"/>
          </w:tcPr>
          <w:p w14:paraId="1AF58F61" w14:textId="77777777" w:rsidR="00BA23B7" w:rsidRPr="001E2092" w:rsidRDefault="00F41129" w:rsidP="00C25810">
            <w:pPr>
              <w:pStyle w:val="Tabellentext"/>
              <w:rPr>
                <w:del w:id="2311" w:author="IQTIG" w:date="2020-04-28T19:39:00Z"/>
                <w:szCs w:val="18"/>
              </w:rPr>
            </w:pPr>
            <w:del w:id="2312" w:author="IQTIG" w:date="2020-04-28T19:39:00Z">
              <w:r>
                <w:rPr>
                  <w:szCs w:val="18"/>
                </w:rPr>
                <w:delText>ASA-Klassifikation 3</w:delText>
              </w:r>
            </w:del>
          </w:p>
        </w:tc>
        <w:tc>
          <w:tcPr>
            <w:tcW w:w="1013" w:type="pct"/>
          </w:tcPr>
          <w:p w14:paraId="598A30D6" w14:textId="77777777" w:rsidR="00BA23B7" w:rsidRPr="001E2092" w:rsidRDefault="00F41129" w:rsidP="009E6F3B">
            <w:pPr>
              <w:pStyle w:val="Tabellentext"/>
              <w:jc w:val="right"/>
              <w:rPr>
                <w:del w:id="2313" w:author="IQTIG" w:date="2020-04-28T19:39:00Z"/>
                <w:szCs w:val="18"/>
              </w:rPr>
            </w:pPr>
            <w:del w:id="2314" w:author="IQTIG" w:date="2020-04-28T19:39:00Z">
              <w:r>
                <w:rPr>
                  <w:szCs w:val="18"/>
                </w:rPr>
                <w:delText>1,323271529610588</w:delText>
              </w:r>
            </w:del>
          </w:p>
        </w:tc>
        <w:tc>
          <w:tcPr>
            <w:tcW w:w="390" w:type="pct"/>
          </w:tcPr>
          <w:p w14:paraId="25806F37" w14:textId="77777777" w:rsidR="00BA23B7" w:rsidRPr="001E2092" w:rsidRDefault="00F41129" w:rsidP="004D14B9">
            <w:pPr>
              <w:pStyle w:val="Tabellentext"/>
              <w:ind w:left="0"/>
              <w:jc w:val="right"/>
              <w:rPr>
                <w:del w:id="2315" w:author="IQTIG" w:date="2020-04-28T19:39:00Z"/>
                <w:szCs w:val="18"/>
              </w:rPr>
            </w:pPr>
            <w:del w:id="2316" w:author="IQTIG" w:date="2020-04-28T19:39:00Z">
              <w:r>
                <w:rPr>
                  <w:szCs w:val="18"/>
                </w:rPr>
                <w:delText>0,360</w:delText>
              </w:r>
            </w:del>
          </w:p>
        </w:tc>
        <w:tc>
          <w:tcPr>
            <w:tcW w:w="548" w:type="pct"/>
          </w:tcPr>
          <w:p w14:paraId="4B3752EB" w14:textId="77777777" w:rsidR="00BA23B7" w:rsidRPr="001E2092" w:rsidRDefault="00F41129" w:rsidP="009E6F3B">
            <w:pPr>
              <w:pStyle w:val="Tabellentext"/>
              <w:jc w:val="right"/>
              <w:rPr>
                <w:del w:id="2317" w:author="IQTIG" w:date="2020-04-28T19:39:00Z"/>
                <w:szCs w:val="18"/>
              </w:rPr>
            </w:pPr>
            <w:del w:id="2318" w:author="IQTIG" w:date="2020-04-28T19:39:00Z">
              <w:r>
                <w:rPr>
                  <w:szCs w:val="18"/>
                </w:rPr>
                <w:delText>3,671</w:delText>
              </w:r>
            </w:del>
          </w:p>
        </w:tc>
        <w:tc>
          <w:tcPr>
            <w:tcW w:w="468" w:type="pct"/>
          </w:tcPr>
          <w:p w14:paraId="2474D538" w14:textId="77777777" w:rsidR="00BA23B7" w:rsidRPr="001E2092" w:rsidRDefault="00F41129" w:rsidP="004D14B9">
            <w:pPr>
              <w:pStyle w:val="Tabellentext"/>
              <w:ind w:left="6"/>
              <w:jc w:val="right"/>
              <w:rPr>
                <w:del w:id="2319" w:author="IQTIG" w:date="2020-04-28T19:39:00Z"/>
                <w:szCs w:val="18"/>
              </w:rPr>
            </w:pPr>
            <w:del w:id="2320" w:author="IQTIG" w:date="2020-04-28T19:39:00Z">
              <w:r>
                <w:rPr>
                  <w:szCs w:val="18"/>
                </w:rPr>
                <w:delText>3,756</w:delText>
              </w:r>
            </w:del>
          </w:p>
        </w:tc>
        <w:tc>
          <w:tcPr>
            <w:tcW w:w="1172" w:type="pct"/>
          </w:tcPr>
          <w:p w14:paraId="312482A3" w14:textId="77777777" w:rsidR="00BA23B7" w:rsidRPr="001E2092" w:rsidRDefault="00F41129" w:rsidP="005521DD">
            <w:pPr>
              <w:pStyle w:val="Tabellentext"/>
              <w:ind w:left="-6"/>
              <w:jc w:val="right"/>
              <w:rPr>
                <w:del w:id="2321" w:author="IQTIG" w:date="2020-04-28T19:39:00Z"/>
                <w:szCs w:val="18"/>
              </w:rPr>
            </w:pPr>
            <w:del w:id="2322" w:author="IQTIG" w:date="2020-04-28T19:39:00Z">
              <w:r>
                <w:rPr>
                  <w:szCs w:val="18"/>
                </w:rPr>
                <w:delText>1,984 - 8,307</w:delText>
              </w:r>
            </w:del>
          </w:p>
        </w:tc>
      </w:tr>
      <w:tr w:rsidR="00BA23B7" w:rsidRPr="00743DF3" w14:paraId="05EA0050" w14:textId="77777777" w:rsidTr="00A4142A">
        <w:trPr>
          <w:cnfStyle w:val="000000010000" w:firstRow="0" w:lastRow="0" w:firstColumn="0" w:lastColumn="0" w:oddVBand="0" w:evenVBand="0" w:oddHBand="0" w:evenHBand="1" w:firstRowFirstColumn="0" w:firstRowLastColumn="0" w:lastRowFirstColumn="0" w:lastRowLastColumn="0"/>
          <w:trHeight w:val="409"/>
          <w:del w:id="2323" w:author="IQTIG" w:date="2020-04-28T19:39:00Z"/>
        </w:trPr>
        <w:tc>
          <w:tcPr>
            <w:tcW w:w="1409" w:type="pct"/>
          </w:tcPr>
          <w:p w14:paraId="0560A370" w14:textId="77777777" w:rsidR="00BA23B7" w:rsidRPr="001E2092" w:rsidRDefault="00F41129" w:rsidP="00C25810">
            <w:pPr>
              <w:pStyle w:val="Tabellentext"/>
              <w:rPr>
                <w:del w:id="2324" w:author="IQTIG" w:date="2020-04-28T19:39:00Z"/>
                <w:szCs w:val="18"/>
              </w:rPr>
            </w:pPr>
            <w:del w:id="2325" w:author="IQTIG" w:date="2020-04-28T19:39:00Z">
              <w:r>
                <w:rPr>
                  <w:szCs w:val="18"/>
                </w:rPr>
                <w:delText>ASA-Klassifikation 4</w:delText>
              </w:r>
            </w:del>
          </w:p>
        </w:tc>
        <w:tc>
          <w:tcPr>
            <w:tcW w:w="1013" w:type="pct"/>
          </w:tcPr>
          <w:p w14:paraId="676AB243" w14:textId="77777777" w:rsidR="00BA23B7" w:rsidRPr="001E2092" w:rsidRDefault="00F41129" w:rsidP="009E6F3B">
            <w:pPr>
              <w:pStyle w:val="Tabellentext"/>
              <w:jc w:val="right"/>
              <w:rPr>
                <w:del w:id="2326" w:author="IQTIG" w:date="2020-04-28T19:39:00Z"/>
                <w:szCs w:val="18"/>
              </w:rPr>
            </w:pPr>
            <w:del w:id="2327" w:author="IQTIG" w:date="2020-04-28T19:39:00Z">
              <w:r>
                <w:rPr>
                  <w:szCs w:val="18"/>
                </w:rPr>
                <w:delText>2,690461179645665</w:delText>
              </w:r>
            </w:del>
          </w:p>
        </w:tc>
        <w:tc>
          <w:tcPr>
            <w:tcW w:w="390" w:type="pct"/>
          </w:tcPr>
          <w:p w14:paraId="0345A57C" w14:textId="77777777" w:rsidR="00BA23B7" w:rsidRPr="001E2092" w:rsidRDefault="00F41129" w:rsidP="004D14B9">
            <w:pPr>
              <w:pStyle w:val="Tabellentext"/>
              <w:ind w:left="0"/>
              <w:jc w:val="right"/>
              <w:rPr>
                <w:del w:id="2328" w:author="IQTIG" w:date="2020-04-28T19:39:00Z"/>
                <w:szCs w:val="18"/>
              </w:rPr>
            </w:pPr>
            <w:del w:id="2329" w:author="IQTIG" w:date="2020-04-28T19:39:00Z">
              <w:r>
                <w:rPr>
                  <w:szCs w:val="18"/>
                </w:rPr>
                <w:delText>0,362</w:delText>
              </w:r>
            </w:del>
          </w:p>
        </w:tc>
        <w:tc>
          <w:tcPr>
            <w:tcW w:w="548" w:type="pct"/>
          </w:tcPr>
          <w:p w14:paraId="21EA442A" w14:textId="77777777" w:rsidR="00BA23B7" w:rsidRPr="001E2092" w:rsidRDefault="00F41129" w:rsidP="009E6F3B">
            <w:pPr>
              <w:pStyle w:val="Tabellentext"/>
              <w:jc w:val="right"/>
              <w:rPr>
                <w:del w:id="2330" w:author="IQTIG" w:date="2020-04-28T19:39:00Z"/>
                <w:szCs w:val="18"/>
              </w:rPr>
            </w:pPr>
            <w:del w:id="2331" w:author="IQTIG" w:date="2020-04-28T19:39:00Z">
              <w:r>
                <w:rPr>
                  <w:szCs w:val="18"/>
                </w:rPr>
                <w:delText>7,429</w:delText>
              </w:r>
            </w:del>
          </w:p>
        </w:tc>
        <w:tc>
          <w:tcPr>
            <w:tcW w:w="468" w:type="pct"/>
          </w:tcPr>
          <w:p w14:paraId="3345C8FE" w14:textId="77777777" w:rsidR="00BA23B7" w:rsidRPr="001E2092" w:rsidRDefault="00F41129" w:rsidP="004D14B9">
            <w:pPr>
              <w:pStyle w:val="Tabellentext"/>
              <w:ind w:left="6"/>
              <w:jc w:val="right"/>
              <w:rPr>
                <w:del w:id="2332" w:author="IQTIG" w:date="2020-04-28T19:39:00Z"/>
                <w:szCs w:val="18"/>
              </w:rPr>
            </w:pPr>
            <w:del w:id="2333" w:author="IQTIG" w:date="2020-04-28T19:39:00Z">
              <w:r>
                <w:rPr>
                  <w:szCs w:val="18"/>
                </w:rPr>
                <w:delText>14,738</w:delText>
              </w:r>
            </w:del>
          </w:p>
        </w:tc>
        <w:tc>
          <w:tcPr>
            <w:tcW w:w="1172" w:type="pct"/>
          </w:tcPr>
          <w:p w14:paraId="173C7891" w14:textId="77777777" w:rsidR="00BA23B7" w:rsidRPr="001E2092" w:rsidRDefault="00F41129" w:rsidP="005521DD">
            <w:pPr>
              <w:pStyle w:val="Tabellentext"/>
              <w:ind w:left="-6"/>
              <w:jc w:val="right"/>
              <w:rPr>
                <w:del w:id="2334" w:author="IQTIG" w:date="2020-04-28T19:39:00Z"/>
                <w:szCs w:val="18"/>
              </w:rPr>
            </w:pPr>
            <w:del w:id="2335" w:author="IQTIG" w:date="2020-04-28T19:39:00Z">
              <w:r>
                <w:rPr>
                  <w:szCs w:val="18"/>
                </w:rPr>
                <w:delText>7,756 - 32,684</w:delText>
              </w:r>
            </w:del>
          </w:p>
        </w:tc>
      </w:tr>
      <w:tr w:rsidR="00BA23B7" w:rsidRPr="00743DF3" w14:paraId="46D3DB68" w14:textId="77777777" w:rsidTr="00A4142A">
        <w:trPr>
          <w:cnfStyle w:val="000000100000" w:firstRow="0" w:lastRow="0" w:firstColumn="0" w:lastColumn="0" w:oddVBand="0" w:evenVBand="0" w:oddHBand="1" w:evenHBand="0" w:firstRowFirstColumn="0" w:firstRowLastColumn="0" w:lastRowFirstColumn="0" w:lastRowLastColumn="0"/>
          <w:trHeight w:val="409"/>
          <w:del w:id="2336" w:author="IQTIG" w:date="2020-04-28T19:39:00Z"/>
        </w:trPr>
        <w:tc>
          <w:tcPr>
            <w:tcW w:w="1409" w:type="pct"/>
          </w:tcPr>
          <w:p w14:paraId="7D1AA1EC" w14:textId="77777777" w:rsidR="00BA23B7" w:rsidRPr="001E2092" w:rsidRDefault="00F41129" w:rsidP="00C25810">
            <w:pPr>
              <w:pStyle w:val="Tabellentext"/>
              <w:rPr>
                <w:del w:id="2337" w:author="IQTIG" w:date="2020-04-28T19:39:00Z"/>
                <w:szCs w:val="18"/>
              </w:rPr>
            </w:pPr>
            <w:del w:id="2338" w:author="IQTIG" w:date="2020-04-28T19:39:00Z">
              <w:r>
                <w:rPr>
                  <w:szCs w:val="18"/>
                </w:rPr>
                <w:delText>ASA-Klassifikation 5</w:delText>
              </w:r>
            </w:del>
          </w:p>
        </w:tc>
        <w:tc>
          <w:tcPr>
            <w:tcW w:w="1013" w:type="pct"/>
          </w:tcPr>
          <w:p w14:paraId="01C2E907" w14:textId="77777777" w:rsidR="00BA23B7" w:rsidRPr="001E2092" w:rsidRDefault="00F41129" w:rsidP="009E6F3B">
            <w:pPr>
              <w:pStyle w:val="Tabellentext"/>
              <w:jc w:val="right"/>
              <w:rPr>
                <w:del w:id="2339" w:author="IQTIG" w:date="2020-04-28T19:39:00Z"/>
                <w:szCs w:val="18"/>
              </w:rPr>
            </w:pPr>
            <w:del w:id="2340" w:author="IQTIG" w:date="2020-04-28T19:39:00Z">
              <w:r>
                <w:rPr>
                  <w:szCs w:val="18"/>
                </w:rPr>
                <w:delText>4,008781924691531</w:delText>
              </w:r>
            </w:del>
          </w:p>
        </w:tc>
        <w:tc>
          <w:tcPr>
            <w:tcW w:w="390" w:type="pct"/>
          </w:tcPr>
          <w:p w14:paraId="2D72629F" w14:textId="77777777" w:rsidR="00BA23B7" w:rsidRPr="001E2092" w:rsidRDefault="00F41129" w:rsidP="004D14B9">
            <w:pPr>
              <w:pStyle w:val="Tabellentext"/>
              <w:ind w:left="0"/>
              <w:jc w:val="right"/>
              <w:rPr>
                <w:del w:id="2341" w:author="IQTIG" w:date="2020-04-28T19:39:00Z"/>
                <w:szCs w:val="18"/>
              </w:rPr>
            </w:pPr>
            <w:del w:id="2342" w:author="IQTIG" w:date="2020-04-28T19:39:00Z">
              <w:r>
                <w:rPr>
                  <w:szCs w:val="18"/>
                </w:rPr>
                <w:delText>0,422</w:delText>
              </w:r>
            </w:del>
          </w:p>
        </w:tc>
        <w:tc>
          <w:tcPr>
            <w:tcW w:w="548" w:type="pct"/>
          </w:tcPr>
          <w:p w14:paraId="183E46A2" w14:textId="77777777" w:rsidR="00BA23B7" w:rsidRPr="001E2092" w:rsidRDefault="00F41129" w:rsidP="009E6F3B">
            <w:pPr>
              <w:pStyle w:val="Tabellentext"/>
              <w:jc w:val="right"/>
              <w:rPr>
                <w:del w:id="2343" w:author="IQTIG" w:date="2020-04-28T19:39:00Z"/>
                <w:szCs w:val="18"/>
              </w:rPr>
            </w:pPr>
            <w:del w:id="2344" w:author="IQTIG" w:date="2020-04-28T19:39:00Z">
              <w:r>
                <w:rPr>
                  <w:szCs w:val="18"/>
                </w:rPr>
                <w:delText>9,503</w:delText>
              </w:r>
            </w:del>
          </w:p>
        </w:tc>
        <w:tc>
          <w:tcPr>
            <w:tcW w:w="468" w:type="pct"/>
          </w:tcPr>
          <w:p w14:paraId="2828694E" w14:textId="77777777" w:rsidR="00BA23B7" w:rsidRPr="001E2092" w:rsidRDefault="00F41129" w:rsidP="004D14B9">
            <w:pPr>
              <w:pStyle w:val="Tabellentext"/>
              <w:ind w:left="6"/>
              <w:jc w:val="right"/>
              <w:rPr>
                <w:del w:id="2345" w:author="IQTIG" w:date="2020-04-28T19:39:00Z"/>
                <w:szCs w:val="18"/>
              </w:rPr>
            </w:pPr>
            <w:del w:id="2346" w:author="IQTIG" w:date="2020-04-28T19:39:00Z">
              <w:r>
                <w:rPr>
                  <w:szCs w:val="18"/>
                </w:rPr>
                <w:delText>55,080</w:delText>
              </w:r>
            </w:del>
          </w:p>
        </w:tc>
        <w:tc>
          <w:tcPr>
            <w:tcW w:w="1172" w:type="pct"/>
          </w:tcPr>
          <w:p w14:paraId="315C8E82" w14:textId="77777777" w:rsidR="00BA23B7" w:rsidRPr="001E2092" w:rsidRDefault="00F41129" w:rsidP="005521DD">
            <w:pPr>
              <w:pStyle w:val="Tabellentext"/>
              <w:ind w:left="-6"/>
              <w:jc w:val="right"/>
              <w:rPr>
                <w:del w:id="2347" w:author="IQTIG" w:date="2020-04-28T19:39:00Z"/>
                <w:szCs w:val="18"/>
              </w:rPr>
            </w:pPr>
            <w:del w:id="2348" w:author="IQTIG" w:date="2020-04-28T19:39:00Z">
              <w:r>
                <w:rPr>
                  <w:szCs w:val="18"/>
                </w:rPr>
                <w:delText>25,287 - 134,548</w:delText>
              </w:r>
            </w:del>
          </w:p>
        </w:tc>
      </w:tr>
      <w:tr w:rsidR="00BA23B7" w:rsidRPr="00743DF3" w14:paraId="089087E0" w14:textId="77777777" w:rsidTr="00A4142A">
        <w:trPr>
          <w:cnfStyle w:val="000000010000" w:firstRow="0" w:lastRow="0" w:firstColumn="0" w:lastColumn="0" w:oddVBand="0" w:evenVBand="0" w:oddHBand="0" w:evenHBand="1" w:firstRowFirstColumn="0" w:firstRowLastColumn="0" w:lastRowFirstColumn="0" w:lastRowLastColumn="0"/>
          <w:trHeight w:val="409"/>
          <w:del w:id="2349" w:author="IQTIG" w:date="2020-04-28T19:39:00Z"/>
        </w:trPr>
        <w:tc>
          <w:tcPr>
            <w:tcW w:w="1409" w:type="pct"/>
          </w:tcPr>
          <w:p w14:paraId="4894F7E0" w14:textId="77777777" w:rsidR="00BA23B7" w:rsidRPr="001E2092" w:rsidRDefault="00F41129" w:rsidP="00C25810">
            <w:pPr>
              <w:pStyle w:val="Tabellentext"/>
              <w:rPr>
                <w:del w:id="2350" w:author="IQTIG" w:date="2020-04-28T19:39:00Z"/>
                <w:szCs w:val="18"/>
              </w:rPr>
            </w:pPr>
            <w:del w:id="2351" w:author="IQTIG" w:date="2020-04-28T19:39:00Z">
              <w:r>
                <w:rPr>
                  <w:szCs w:val="18"/>
                </w:rPr>
                <w:delText>Präoperative Wundkontaminationsklassifikation nach CDC 3 oder 4</w:delText>
              </w:r>
            </w:del>
          </w:p>
        </w:tc>
        <w:tc>
          <w:tcPr>
            <w:tcW w:w="1013" w:type="pct"/>
          </w:tcPr>
          <w:p w14:paraId="15F63713" w14:textId="77777777" w:rsidR="00BA23B7" w:rsidRPr="001E2092" w:rsidRDefault="00F41129" w:rsidP="009E6F3B">
            <w:pPr>
              <w:pStyle w:val="Tabellentext"/>
              <w:jc w:val="right"/>
              <w:rPr>
                <w:del w:id="2352" w:author="IQTIG" w:date="2020-04-28T19:39:00Z"/>
                <w:szCs w:val="18"/>
              </w:rPr>
            </w:pPr>
            <w:del w:id="2353" w:author="IQTIG" w:date="2020-04-28T19:39:00Z">
              <w:r>
                <w:rPr>
                  <w:szCs w:val="18"/>
                </w:rPr>
                <w:delText>0,652539200462445</w:delText>
              </w:r>
            </w:del>
          </w:p>
        </w:tc>
        <w:tc>
          <w:tcPr>
            <w:tcW w:w="390" w:type="pct"/>
          </w:tcPr>
          <w:p w14:paraId="21ABA08E" w14:textId="77777777" w:rsidR="00BA23B7" w:rsidRPr="001E2092" w:rsidRDefault="00F41129" w:rsidP="004D14B9">
            <w:pPr>
              <w:pStyle w:val="Tabellentext"/>
              <w:ind w:left="0"/>
              <w:jc w:val="right"/>
              <w:rPr>
                <w:del w:id="2354" w:author="IQTIG" w:date="2020-04-28T19:39:00Z"/>
                <w:szCs w:val="18"/>
              </w:rPr>
            </w:pPr>
            <w:del w:id="2355" w:author="IQTIG" w:date="2020-04-28T19:39:00Z">
              <w:r>
                <w:rPr>
                  <w:szCs w:val="18"/>
                </w:rPr>
                <w:delText>0,326</w:delText>
              </w:r>
            </w:del>
          </w:p>
        </w:tc>
        <w:tc>
          <w:tcPr>
            <w:tcW w:w="548" w:type="pct"/>
          </w:tcPr>
          <w:p w14:paraId="503B3A75" w14:textId="77777777" w:rsidR="00BA23B7" w:rsidRPr="001E2092" w:rsidRDefault="00F41129" w:rsidP="009E6F3B">
            <w:pPr>
              <w:pStyle w:val="Tabellentext"/>
              <w:jc w:val="right"/>
              <w:rPr>
                <w:del w:id="2356" w:author="IQTIG" w:date="2020-04-28T19:39:00Z"/>
                <w:szCs w:val="18"/>
              </w:rPr>
            </w:pPr>
            <w:del w:id="2357" w:author="IQTIG" w:date="2020-04-28T19:39:00Z">
              <w:r>
                <w:rPr>
                  <w:szCs w:val="18"/>
                </w:rPr>
                <w:delText>2,003</w:delText>
              </w:r>
            </w:del>
          </w:p>
        </w:tc>
        <w:tc>
          <w:tcPr>
            <w:tcW w:w="468" w:type="pct"/>
          </w:tcPr>
          <w:p w14:paraId="0B3E704D" w14:textId="77777777" w:rsidR="00BA23B7" w:rsidRPr="001E2092" w:rsidRDefault="00F41129" w:rsidP="004D14B9">
            <w:pPr>
              <w:pStyle w:val="Tabellentext"/>
              <w:ind w:left="6"/>
              <w:jc w:val="right"/>
              <w:rPr>
                <w:del w:id="2358" w:author="IQTIG" w:date="2020-04-28T19:39:00Z"/>
                <w:szCs w:val="18"/>
              </w:rPr>
            </w:pPr>
            <w:del w:id="2359" w:author="IQTIG" w:date="2020-04-28T19:39:00Z">
              <w:r>
                <w:rPr>
                  <w:szCs w:val="18"/>
                </w:rPr>
                <w:delText>1,920</w:delText>
              </w:r>
            </w:del>
          </w:p>
        </w:tc>
        <w:tc>
          <w:tcPr>
            <w:tcW w:w="1172" w:type="pct"/>
          </w:tcPr>
          <w:p w14:paraId="7566EC9F" w14:textId="77777777" w:rsidR="00BA23B7" w:rsidRPr="001E2092" w:rsidRDefault="00F41129" w:rsidP="005521DD">
            <w:pPr>
              <w:pStyle w:val="Tabellentext"/>
              <w:ind w:left="-6"/>
              <w:jc w:val="right"/>
              <w:rPr>
                <w:del w:id="2360" w:author="IQTIG" w:date="2020-04-28T19:39:00Z"/>
                <w:szCs w:val="18"/>
              </w:rPr>
            </w:pPr>
            <w:del w:id="2361" w:author="IQTIG" w:date="2020-04-28T19:39:00Z">
              <w:r>
                <w:rPr>
                  <w:szCs w:val="18"/>
                </w:rPr>
                <w:delText>0,966 - 3,498</w:delText>
              </w:r>
            </w:del>
          </w:p>
        </w:tc>
      </w:tr>
      <w:tr w:rsidR="00BA23B7" w:rsidRPr="00743DF3" w14:paraId="3A006D23" w14:textId="77777777" w:rsidTr="00A4142A">
        <w:trPr>
          <w:cnfStyle w:val="000000100000" w:firstRow="0" w:lastRow="0" w:firstColumn="0" w:lastColumn="0" w:oddVBand="0" w:evenVBand="0" w:oddHBand="1" w:evenHBand="0" w:firstRowFirstColumn="0" w:firstRowLastColumn="0" w:lastRowFirstColumn="0" w:lastRowLastColumn="0"/>
          <w:trHeight w:val="409"/>
          <w:del w:id="2362" w:author="IQTIG" w:date="2020-04-28T19:39:00Z"/>
        </w:trPr>
        <w:tc>
          <w:tcPr>
            <w:tcW w:w="1409" w:type="pct"/>
          </w:tcPr>
          <w:p w14:paraId="2BB95672" w14:textId="77777777" w:rsidR="00BA23B7" w:rsidRPr="001E2092" w:rsidRDefault="00F41129" w:rsidP="00C25810">
            <w:pPr>
              <w:pStyle w:val="Tabellentext"/>
              <w:rPr>
                <w:del w:id="2363" w:author="IQTIG" w:date="2020-04-28T19:39:00Z"/>
                <w:szCs w:val="18"/>
              </w:rPr>
            </w:pPr>
            <w:del w:id="2364" w:author="IQTIG" w:date="2020-04-28T19:39:00Z">
              <w:r>
                <w:rPr>
                  <w:szCs w:val="18"/>
                </w:rPr>
                <w:delText>Frakturlokalisation - lateral</w:delText>
              </w:r>
            </w:del>
          </w:p>
        </w:tc>
        <w:tc>
          <w:tcPr>
            <w:tcW w:w="1013" w:type="pct"/>
          </w:tcPr>
          <w:p w14:paraId="0036247E" w14:textId="77777777" w:rsidR="00BA23B7" w:rsidRPr="001E2092" w:rsidRDefault="00F41129" w:rsidP="009E6F3B">
            <w:pPr>
              <w:pStyle w:val="Tabellentext"/>
              <w:jc w:val="right"/>
              <w:rPr>
                <w:del w:id="2365" w:author="IQTIG" w:date="2020-04-28T19:39:00Z"/>
                <w:szCs w:val="18"/>
              </w:rPr>
            </w:pPr>
            <w:del w:id="2366" w:author="IQTIG" w:date="2020-04-28T19:39:00Z">
              <w:r>
                <w:rPr>
                  <w:szCs w:val="18"/>
                </w:rPr>
                <w:delText>0,355157483510297</w:delText>
              </w:r>
            </w:del>
          </w:p>
        </w:tc>
        <w:tc>
          <w:tcPr>
            <w:tcW w:w="390" w:type="pct"/>
          </w:tcPr>
          <w:p w14:paraId="3822976B" w14:textId="77777777" w:rsidR="00BA23B7" w:rsidRPr="001E2092" w:rsidRDefault="00F41129" w:rsidP="004D14B9">
            <w:pPr>
              <w:pStyle w:val="Tabellentext"/>
              <w:ind w:left="0"/>
              <w:jc w:val="right"/>
              <w:rPr>
                <w:del w:id="2367" w:author="IQTIG" w:date="2020-04-28T19:39:00Z"/>
                <w:szCs w:val="18"/>
              </w:rPr>
            </w:pPr>
            <w:del w:id="2368" w:author="IQTIG" w:date="2020-04-28T19:39:00Z">
              <w:r>
                <w:rPr>
                  <w:szCs w:val="18"/>
                </w:rPr>
                <w:delText>0,164</w:delText>
              </w:r>
            </w:del>
          </w:p>
        </w:tc>
        <w:tc>
          <w:tcPr>
            <w:tcW w:w="548" w:type="pct"/>
          </w:tcPr>
          <w:p w14:paraId="2217ACB4" w14:textId="4C2B04EC" w:rsidR="00BA23B7" w:rsidRPr="001E2092" w:rsidRDefault="00862684" w:rsidP="009E6F3B">
            <w:pPr>
              <w:pStyle w:val="Tabellentext"/>
              <w:jc w:val="right"/>
              <w:rPr>
                <w:del w:id="2369" w:author="IQTIG" w:date="2020-04-28T19:39:00Z"/>
                <w:szCs w:val="18"/>
              </w:rPr>
            </w:pPr>
          </w:p>
        </w:tc>
        <w:tc>
          <w:tcPr>
            <w:tcW w:w="468" w:type="pct"/>
          </w:tcPr>
          <w:p w14:paraId="01494C89" w14:textId="77777777" w:rsidR="00BA23B7" w:rsidRPr="001E2092" w:rsidRDefault="00F41129" w:rsidP="004D14B9">
            <w:pPr>
              <w:pStyle w:val="Tabellentext"/>
              <w:ind w:left="6"/>
              <w:jc w:val="right"/>
              <w:rPr>
                <w:del w:id="2370" w:author="IQTIG" w:date="2020-04-28T19:39:00Z"/>
                <w:szCs w:val="18"/>
              </w:rPr>
            </w:pPr>
            <w:del w:id="2371" w:author="IQTIG" w:date="2020-04-28T19:39:00Z">
              <w:r>
                <w:rPr>
                  <w:szCs w:val="18"/>
                </w:rPr>
                <w:delText>1,426</w:delText>
              </w:r>
            </w:del>
          </w:p>
        </w:tc>
        <w:tc>
          <w:tcPr>
            <w:tcW w:w="1172" w:type="pct"/>
          </w:tcPr>
          <w:p w14:paraId="7409E0C2" w14:textId="77777777" w:rsidR="00BA23B7" w:rsidRPr="001E2092" w:rsidRDefault="00F41129" w:rsidP="005521DD">
            <w:pPr>
              <w:pStyle w:val="Tabellentext"/>
              <w:ind w:left="-6"/>
              <w:jc w:val="right"/>
              <w:rPr>
                <w:del w:id="2372" w:author="IQTIG" w:date="2020-04-28T19:39:00Z"/>
                <w:szCs w:val="18"/>
              </w:rPr>
            </w:pPr>
            <w:del w:id="2373" w:author="IQTIG" w:date="2020-04-28T19:39:00Z">
              <w:r>
                <w:rPr>
                  <w:szCs w:val="18"/>
                </w:rPr>
                <w:delText>1,032 - 1,962</w:delText>
              </w:r>
            </w:del>
          </w:p>
        </w:tc>
      </w:tr>
      <w:tr w:rsidR="00BA23B7" w:rsidRPr="00743DF3" w14:paraId="4765A34F" w14:textId="77777777" w:rsidTr="00A4142A">
        <w:trPr>
          <w:cnfStyle w:val="000000010000" w:firstRow="0" w:lastRow="0" w:firstColumn="0" w:lastColumn="0" w:oddVBand="0" w:evenVBand="0" w:oddHBand="0" w:evenHBand="1" w:firstRowFirstColumn="0" w:firstRowLastColumn="0" w:lastRowFirstColumn="0" w:lastRowLastColumn="0"/>
          <w:trHeight w:val="409"/>
          <w:del w:id="2374" w:author="IQTIG" w:date="2020-04-28T19:39:00Z"/>
        </w:trPr>
        <w:tc>
          <w:tcPr>
            <w:tcW w:w="1409" w:type="pct"/>
          </w:tcPr>
          <w:p w14:paraId="3D67A411" w14:textId="77777777" w:rsidR="00BA23B7" w:rsidRPr="001E2092" w:rsidRDefault="00F41129" w:rsidP="00C25810">
            <w:pPr>
              <w:pStyle w:val="Tabellentext"/>
              <w:rPr>
                <w:del w:id="2375" w:author="IQTIG" w:date="2020-04-28T19:39:00Z"/>
                <w:szCs w:val="18"/>
              </w:rPr>
            </w:pPr>
            <w:del w:id="2376" w:author="IQTIG" w:date="2020-04-28T19:39:00Z">
              <w:r>
                <w:rPr>
                  <w:szCs w:val="18"/>
                </w:rPr>
                <w:delText>Frakturlokalisation - pertrochantär</w:delText>
              </w:r>
            </w:del>
          </w:p>
        </w:tc>
        <w:tc>
          <w:tcPr>
            <w:tcW w:w="1013" w:type="pct"/>
          </w:tcPr>
          <w:p w14:paraId="4C0DFD89" w14:textId="77777777" w:rsidR="00BA23B7" w:rsidRPr="001E2092" w:rsidRDefault="00F41129" w:rsidP="009E6F3B">
            <w:pPr>
              <w:pStyle w:val="Tabellentext"/>
              <w:jc w:val="right"/>
              <w:rPr>
                <w:del w:id="2377" w:author="IQTIG" w:date="2020-04-28T19:39:00Z"/>
                <w:szCs w:val="18"/>
              </w:rPr>
            </w:pPr>
            <w:del w:id="2378" w:author="IQTIG" w:date="2020-04-28T19:39:00Z">
              <w:r>
                <w:rPr>
                  <w:szCs w:val="18"/>
                </w:rPr>
                <w:delText>0,677088111605914</w:delText>
              </w:r>
            </w:del>
          </w:p>
        </w:tc>
        <w:tc>
          <w:tcPr>
            <w:tcW w:w="390" w:type="pct"/>
          </w:tcPr>
          <w:p w14:paraId="4FC4570C" w14:textId="77777777" w:rsidR="00BA23B7" w:rsidRPr="001E2092" w:rsidRDefault="00F41129" w:rsidP="004D14B9">
            <w:pPr>
              <w:pStyle w:val="Tabellentext"/>
              <w:ind w:left="0"/>
              <w:jc w:val="right"/>
              <w:rPr>
                <w:del w:id="2379" w:author="IQTIG" w:date="2020-04-28T19:39:00Z"/>
                <w:szCs w:val="18"/>
              </w:rPr>
            </w:pPr>
            <w:del w:id="2380" w:author="IQTIG" w:date="2020-04-28T19:39:00Z">
              <w:r>
                <w:rPr>
                  <w:szCs w:val="18"/>
                </w:rPr>
                <w:delText>0,106</w:delText>
              </w:r>
            </w:del>
          </w:p>
        </w:tc>
        <w:tc>
          <w:tcPr>
            <w:tcW w:w="548" w:type="pct"/>
          </w:tcPr>
          <w:p w14:paraId="3A4C3EE0" w14:textId="77777777" w:rsidR="00BA23B7" w:rsidRPr="001E2092" w:rsidRDefault="00F41129" w:rsidP="009E6F3B">
            <w:pPr>
              <w:pStyle w:val="Tabellentext"/>
              <w:jc w:val="right"/>
              <w:rPr>
                <w:del w:id="2381" w:author="IQTIG" w:date="2020-04-28T19:39:00Z"/>
                <w:szCs w:val="18"/>
              </w:rPr>
            </w:pPr>
            <w:del w:id="2382" w:author="IQTIG" w:date="2020-04-28T19:39:00Z">
              <w:r>
                <w:rPr>
                  <w:szCs w:val="18"/>
                </w:rPr>
                <w:delText>6,359</w:delText>
              </w:r>
            </w:del>
          </w:p>
        </w:tc>
        <w:tc>
          <w:tcPr>
            <w:tcW w:w="468" w:type="pct"/>
          </w:tcPr>
          <w:p w14:paraId="1A14F736" w14:textId="77777777" w:rsidR="00BA23B7" w:rsidRPr="001E2092" w:rsidRDefault="00F41129" w:rsidP="004D14B9">
            <w:pPr>
              <w:pStyle w:val="Tabellentext"/>
              <w:ind w:left="6"/>
              <w:jc w:val="right"/>
              <w:rPr>
                <w:del w:id="2383" w:author="IQTIG" w:date="2020-04-28T19:39:00Z"/>
                <w:szCs w:val="18"/>
              </w:rPr>
            </w:pPr>
            <w:del w:id="2384" w:author="IQTIG" w:date="2020-04-28T19:39:00Z">
              <w:r>
                <w:rPr>
                  <w:szCs w:val="18"/>
                </w:rPr>
                <w:delText>1,968</w:delText>
              </w:r>
            </w:del>
          </w:p>
        </w:tc>
        <w:tc>
          <w:tcPr>
            <w:tcW w:w="1172" w:type="pct"/>
          </w:tcPr>
          <w:p w14:paraId="315C924F" w14:textId="77777777" w:rsidR="00BA23B7" w:rsidRPr="001E2092" w:rsidRDefault="00F41129" w:rsidP="005521DD">
            <w:pPr>
              <w:pStyle w:val="Tabellentext"/>
              <w:ind w:left="-6"/>
              <w:jc w:val="right"/>
              <w:rPr>
                <w:del w:id="2385" w:author="IQTIG" w:date="2020-04-28T19:39:00Z"/>
                <w:szCs w:val="18"/>
              </w:rPr>
            </w:pPr>
            <w:del w:id="2386" w:author="IQTIG" w:date="2020-04-28T19:39:00Z">
              <w:r>
                <w:rPr>
                  <w:szCs w:val="18"/>
                </w:rPr>
                <w:delText>1,606 - 2,439</w:delText>
              </w:r>
            </w:del>
          </w:p>
        </w:tc>
      </w:tr>
      <w:tr w:rsidR="00BA23B7" w:rsidRPr="00743DF3" w14:paraId="02241475" w14:textId="77777777" w:rsidTr="00A4142A">
        <w:trPr>
          <w:cnfStyle w:val="000000100000" w:firstRow="0" w:lastRow="0" w:firstColumn="0" w:lastColumn="0" w:oddVBand="0" w:evenVBand="0" w:oddHBand="1" w:evenHBand="0" w:firstRowFirstColumn="0" w:firstRowLastColumn="0" w:lastRowFirstColumn="0" w:lastRowLastColumn="0"/>
          <w:trHeight w:val="409"/>
          <w:del w:id="2387" w:author="IQTIG" w:date="2020-04-28T19:39:00Z"/>
        </w:trPr>
        <w:tc>
          <w:tcPr>
            <w:tcW w:w="1409" w:type="pct"/>
          </w:tcPr>
          <w:p w14:paraId="2136F9E6" w14:textId="77777777" w:rsidR="00BA23B7" w:rsidRPr="001E2092" w:rsidRDefault="00F41129" w:rsidP="00C25810">
            <w:pPr>
              <w:pStyle w:val="Tabellentext"/>
              <w:rPr>
                <w:del w:id="2388" w:author="IQTIG" w:date="2020-04-28T19:39:00Z"/>
                <w:szCs w:val="18"/>
              </w:rPr>
            </w:pPr>
            <w:del w:id="2389" w:author="IQTIG" w:date="2020-04-28T19:39:00Z">
              <w:r>
                <w:rPr>
                  <w:szCs w:val="18"/>
                </w:rPr>
                <w:delText>Frakturlokalisation - sonstige</w:delText>
              </w:r>
            </w:del>
          </w:p>
        </w:tc>
        <w:tc>
          <w:tcPr>
            <w:tcW w:w="1013" w:type="pct"/>
          </w:tcPr>
          <w:p w14:paraId="551DAB1E" w14:textId="77777777" w:rsidR="00BA23B7" w:rsidRPr="001E2092" w:rsidRDefault="00F41129" w:rsidP="009E6F3B">
            <w:pPr>
              <w:pStyle w:val="Tabellentext"/>
              <w:jc w:val="right"/>
              <w:rPr>
                <w:del w:id="2390" w:author="IQTIG" w:date="2020-04-28T19:39:00Z"/>
                <w:szCs w:val="18"/>
              </w:rPr>
            </w:pPr>
            <w:del w:id="2391" w:author="IQTIG" w:date="2020-04-28T19:39:00Z">
              <w:r>
                <w:rPr>
                  <w:szCs w:val="18"/>
                </w:rPr>
                <w:delText>0,788135493655159</w:delText>
              </w:r>
            </w:del>
          </w:p>
        </w:tc>
        <w:tc>
          <w:tcPr>
            <w:tcW w:w="390" w:type="pct"/>
          </w:tcPr>
          <w:p w14:paraId="6E3A916F" w14:textId="77777777" w:rsidR="00BA23B7" w:rsidRPr="001E2092" w:rsidRDefault="00F41129" w:rsidP="004D14B9">
            <w:pPr>
              <w:pStyle w:val="Tabellentext"/>
              <w:ind w:left="0"/>
              <w:jc w:val="right"/>
              <w:rPr>
                <w:del w:id="2392" w:author="IQTIG" w:date="2020-04-28T19:39:00Z"/>
                <w:szCs w:val="18"/>
              </w:rPr>
            </w:pPr>
            <w:del w:id="2393" w:author="IQTIG" w:date="2020-04-28T19:39:00Z">
              <w:r>
                <w:rPr>
                  <w:szCs w:val="18"/>
                </w:rPr>
                <w:delText>0,151</w:delText>
              </w:r>
            </w:del>
          </w:p>
        </w:tc>
        <w:tc>
          <w:tcPr>
            <w:tcW w:w="548" w:type="pct"/>
          </w:tcPr>
          <w:p w14:paraId="57EA52F9" w14:textId="77777777" w:rsidR="00BA23B7" w:rsidRPr="001E2092" w:rsidRDefault="00F41129" w:rsidP="009E6F3B">
            <w:pPr>
              <w:pStyle w:val="Tabellentext"/>
              <w:jc w:val="right"/>
              <w:rPr>
                <w:del w:id="2394" w:author="IQTIG" w:date="2020-04-28T19:39:00Z"/>
                <w:szCs w:val="18"/>
              </w:rPr>
            </w:pPr>
            <w:del w:id="2395" w:author="IQTIG" w:date="2020-04-28T19:39:00Z">
              <w:r>
                <w:rPr>
                  <w:szCs w:val="18"/>
                </w:rPr>
                <w:delText>5,220</w:delText>
              </w:r>
            </w:del>
          </w:p>
        </w:tc>
        <w:tc>
          <w:tcPr>
            <w:tcW w:w="468" w:type="pct"/>
          </w:tcPr>
          <w:p w14:paraId="537DF9D7" w14:textId="77777777" w:rsidR="00BA23B7" w:rsidRPr="001E2092" w:rsidRDefault="00F41129" w:rsidP="004D14B9">
            <w:pPr>
              <w:pStyle w:val="Tabellentext"/>
              <w:ind w:left="6"/>
              <w:jc w:val="right"/>
              <w:rPr>
                <w:del w:id="2396" w:author="IQTIG" w:date="2020-04-28T19:39:00Z"/>
                <w:szCs w:val="18"/>
              </w:rPr>
            </w:pPr>
            <w:del w:id="2397" w:author="IQTIG" w:date="2020-04-28T19:39:00Z">
              <w:r>
                <w:rPr>
                  <w:szCs w:val="18"/>
                </w:rPr>
                <w:delText>2,199</w:delText>
              </w:r>
            </w:del>
          </w:p>
        </w:tc>
        <w:tc>
          <w:tcPr>
            <w:tcW w:w="1172" w:type="pct"/>
          </w:tcPr>
          <w:p w14:paraId="22E68FB7" w14:textId="77777777" w:rsidR="00BA23B7" w:rsidRPr="001E2092" w:rsidRDefault="00F41129" w:rsidP="005521DD">
            <w:pPr>
              <w:pStyle w:val="Tabellentext"/>
              <w:ind w:left="-6"/>
              <w:jc w:val="right"/>
              <w:rPr>
                <w:del w:id="2398" w:author="IQTIG" w:date="2020-04-28T19:39:00Z"/>
                <w:szCs w:val="18"/>
              </w:rPr>
            </w:pPr>
            <w:del w:id="2399" w:author="IQTIG" w:date="2020-04-28T19:39:00Z">
              <w:r>
                <w:rPr>
                  <w:szCs w:val="18"/>
                </w:rPr>
                <w:delText>1,635 - 2,957</w:delText>
              </w:r>
            </w:del>
          </w:p>
        </w:tc>
      </w:tr>
      <w:tr w:rsidR="00BA23B7" w:rsidRPr="00743DF3" w14:paraId="4E380C6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11C5D23" w14:textId="77777777" w:rsidR="00BA23B7" w:rsidRPr="001E2092" w:rsidRDefault="00784CD0"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682DFB1A" w14:textId="3D319017" w:rsidR="00BA23B7" w:rsidRPr="001E2092" w:rsidRDefault="00784CD0" w:rsidP="009E6F3B">
            <w:pPr>
              <w:pStyle w:val="Tabellentext"/>
              <w:jc w:val="right"/>
              <w:rPr>
                <w:szCs w:val="18"/>
              </w:rPr>
            </w:pPr>
            <w:r>
              <w:rPr>
                <w:szCs w:val="18"/>
              </w:rPr>
              <w:t>0,</w:t>
            </w:r>
            <w:del w:id="2400" w:author="IQTIG" w:date="2020-04-28T19:39:00Z">
              <w:r w:rsidR="00F41129">
                <w:rPr>
                  <w:szCs w:val="18"/>
                </w:rPr>
                <w:delText>321723267954722</w:delText>
              </w:r>
            </w:del>
            <w:ins w:id="2401" w:author="IQTIG" w:date="2020-04-28T19:39:00Z">
              <w:r>
                <w:rPr>
                  <w:szCs w:val="18"/>
                </w:rPr>
                <w:t>480679205596786</w:t>
              </w:r>
            </w:ins>
          </w:p>
        </w:tc>
        <w:tc>
          <w:tcPr>
            <w:tcW w:w="390" w:type="pct"/>
          </w:tcPr>
          <w:p w14:paraId="47070A28" w14:textId="3171960E" w:rsidR="00BA23B7" w:rsidRPr="001E2092" w:rsidRDefault="00784CD0" w:rsidP="004D14B9">
            <w:pPr>
              <w:pStyle w:val="Tabellentext"/>
              <w:ind w:left="0"/>
              <w:jc w:val="right"/>
              <w:rPr>
                <w:szCs w:val="18"/>
              </w:rPr>
            </w:pPr>
            <w:r>
              <w:rPr>
                <w:szCs w:val="18"/>
              </w:rPr>
              <w:t>0,</w:t>
            </w:r>
            <w:del w:id="2402" w:author="IQTIG" w:date="2020-04-28T19:39:00Z">
              <w:r w:rsidR="00F41129">
                <w:rPr>
                  <w:szCs w:val="18"/>
                </w:rPr>
                <w:delText>087</w:delText>
              </w:r>
            </w:del>
            <w:ins w:id="2403" w:author="IQTIG" w:date="2020-04-28T19:39:00Z">
              <w:r>
                <w:rPr>
                  <w:szCs w:val="18"/>
                </w:rPr>
                <w:t>057</w:t>
              </w:r>
            </w:ins>
          </w:p>
        </w:tc>
        <w:tc>
          <w:tcPr>
            <w:tcW w:w="548" w:type="pct"/>
          </w:tcPr>
          <w:p w14:paraId="741D8814" w14:textId="6D965D71" w:rsidR="00BA23B7" w:rsidRPr="001E2092" w:rsidRDefault="00F41129" w:rsidP="009E6F3B">
            <w:pPr>
              <w:pStyle w:val="Tabellentext"/>
              <w:jc w:val="right"/>
              <w:rPr>
                <w:szCs w:val="18"/>
              </w:rPr>
            </w:pPr>
            <w:del w:id="2404" w:author="IQTIG" w:date="2020-04-28T19:39:00Z">
              <w:r>
                <w:rPr>
                  <w:szCs w:val="18"/>
                </w:rPr>
                <w:delText>3,714</w:delText>
              </w:r>
            </w:del>
            <w:ins w:id="2405" w:author="IQTIG" w:date="2020-04-28T19:39:00Z">
              <w:r w:rsidR="00784CD0">
                <w:rPr>
                  <w:szCs w:val="18"/>
                </w:rPr>
                <w:t>8,425</w:t>
              </w:r>
            </w:ins>
          </w:p>
        </w:tc>
        <w:tc>
          <w:tcPr>
            <w:tcW w:w="468" w:type="pct"/>
          </w:tcPr>
          <w:p w14:paraId="2BFA6885" w14:textId="3C8BA765" w:rsidR="00BA23B7" w:rsidRPr="001E2092" w:rsidRDefault="00784CD0" w:rsidP="004D14B9">
            <w:pPr>
              <w:pStyle w:val="Tabellentext"/>
              <w:ind w:left="6"/>
              <w:jc w:val="right"/>
              <w:rPr>
                <w:szCs w:val="18"/>
              </w:rPr>
            </w:pPr>
            <w:r>
              <w:rPr>
                <w:szCs w:val="18"/>
              </w:rPr>
              <w:t>1,</w:t>
            </w:r>
            <w:del w:id="2406" w:author="IQTIG" w:date="2020-04-28T19:39:00Z">
              <w:r w:rsidR="00F41129">
                <w:rPr>
                  <w:szCs w:val="18"/>
                </w:rPr>
                <w:delText>380</w:delText>
              </w:r>
            </w:del>
            <w:ins w:id="2407" w:author="IQTIG" w:date="2020-04-28T19:39:00Z">
              <w:r>
                <w:rPr>
                  <w:szCs w:val="18"/>
                </w:rPr>
                <w:t>617</w:t>
              </w:r>
            </w:ins>
          </w:p>
        </w:tc>
        <w:tc>
          <w:tcPr>
            <w:tcW w:w="1172" w:type="pct"/>
          </w:tcPr>
          <w:p w14:paraId="40887688" w14:textId="5831E340" w:rsidR="00BA23B7" w:rsidRPr="001E2092" w:rsidRDefault="00784CD0" w:rsidP="005521DD">
            <w:pPr>
              <w:pStyle w:val="Tabellentext"/>
              <w:ind w:left="-6"/>
              <w:jc w:val="right"/>
              <w:rPr>
                <w:szCs w:val="18"/>
              </w:rPr>
            </w:pPr>
            <w:r>
              <w:rPr>
                <w:szCs w:val="18"/>
              </w:rPr>
              <w:t>1,</w:t>
            </w:r>
            <w:del w:id="2408" w:author="IQTIG" w:date="2020-04-28T19:39:00Z">
              <w:r w:rsidR="00F41129">
                <w:rPr>
                  <w:szCs w:val="18"/>
                </w:rPr>
                <w:delText>166</w:delText>
              </w:r>
            </w:del>
            <w:ins w:id="2409" w:author="IQTIG" w:date="2020-04-28T19:39:00Z">
              <w:r>
                <w:rPr>
                  <w:szCs w:val="18"/>
                </w:rPr>
                <w:t>447</w:t>
              </w:r>
            </w:ins>
            <w:r>
              <w:rPr>
                <w:szCs w:val="18"/>
              </w:rPr>
              <w:t xml:space="preserve"> - 1,</w:t>
            </w:r>
            <w:del w:id="2410" w:author="IQTIG" w:date="2020-04-28T19:39:00Z">
              <w:r w:rsidR="00F41129">
                <w:rPr>
                  <w:szCs w:val="18"/>
                </w:rPr>
                <w:delText>638</w:delText>
              </w:r>
            </w:del>
            <w:ins w:id="2411" w:author="IQTIG" w:date="2020-04-28T19:39:00Z">
              <w:r>
                <w:rPr>
                  <w:szCs w:val="18"/>
                </w:rPr>
                <w:t>810</w:t>
              </w:r>
            </w:ins>
          </w:p>
        </w:tc>
      </w:tr>
      <w:tr w:rsidR="00BA23B7" w:rsidRPr="00743DF3" w14:paraId="275C2EB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741CDAC" w14:textId="77777777" w:rsidR="00BA23B7" w:rsidRPr="001E2092" w:rsidRDefault="00784CD0" w:rsidP="00C25810">
            <w:pPr>
              <w:pStyle w:val="Tabellentext"/>
              <w:rPr>
                <w:szCs w:val="18"/>
              </w:rPr>
            </w:pPr>
            <w:r>
              <w:rPr>
                <w:szCs w:val="18"/>
              </w:rPr>
              <w:t xml:space="preserve">Gehstrecke (bei Aufnahme oder vor der Fraktur) - </w:t>
            </w:r>
            <w:r>
              <w:rPr>
                <w:szCs w:val="18"/>
              </w:rPr>
              <w:br/>
              <w:t xml:space="preserve"> auf der Stationsebene mobil (Gehstrecke: 50m)</w:t>
            </w:r>
          </w:p>
        </w:tc>
        <w:tc>
          <w:tcPr>
            <w:tcW w:w="1013" w:type="pct"/>
          </w:tcPr>
          <w:p w14:paraId="127C270A" w14:textId="0CE7F308" w:rsidR="00BA23B7" w:rsidRPr="001E2092" w:rsidRDefault="00784CD0" w:rsidP="009E6F3B">
            <w:pPr>
              <w:pStyle w:val="Tabellentext"/>
              <w:jc w:val="right"/>
              <w:rPr>
                <w:szCs w:val="18"/>
              </w:rPr>
            </w:pPr>
            <w:r>
              <w:rPr>
                <w:szCs w:val="18"/>
              </w:rPr>
              <w:t>0,</w:t>
            </w:r>
            <w:del w:id="2412" w:author="IQTIG" w:date="2020-04-28T19:39:00Z">
              <w:r w:rsidR="00F41129">
                <w:rPr>
                  <w:szCs w:val="18"/>
                </w:rPr>
                <w:delText>640941868301070</w:delText>
              </w:r>
            </w:del>
            <w:ins w:id="2413" w:author="IQTIG" w:date="2020-04-28T19:39:00Z">
              <w:r>
                <w:rPr>
                  <w:szCs w:val="18"/>
                </w:rPr>
                <w:t>800846413191006</w:t>
              </w:r>
            </w:ins>
          </w:p>
        </w:tc>
        <w:tc>
          <w:tcPr>
            <w:tcW w:w="390" w:type="pct"/>
          </w:tcPr>
          <w:p w14:paraId="3FF25F28" w14:textId="39633925" w:rsidR="00BA23B7" w:rsidRPr="001E2092" w:rsidRDefault="00784CD0" w:rsidP="004D14B9">
            <w:pPr>
              <w:pStyle w:val="Tabellentext"/>
              <w:ind w:left="0"/>
              <w:jc w:val="right"/>
              <w:rPr>
                <w:szCs w:val="18"/>
              </w:rPr>
            </w:pPr>
            <w:r>
              <w:rPr>
                <w:szCs w:val="18"/>
              </w:rPr>
              <w:t>0,</w:t>
            </w:r>
            <w:del w:id="2414" w:author="IQTIG" w:date="2020-04-28T19:39:00Z">
              <w:r w:rsidR="00F41129">
                <w:rPr>
                  <w:szCs w:val="18"/>
                </w:rPr>
                <w:delText>090</w:delText>
              </w:r>
            </w:del>
            <w:ins w:id="2415" w:author="IQTIG" w:date="2020-04-28T19:39:00Z">
              <w:r>
                <w:rPr>
                  <w:szCs w:val="18"/>
                </w:rPr>
                <w:t>056</w:t>
              </w:r>
            </w:ins>
          </w:p>
        </w:tc>
        <w:tc>
          <w:tcPr>
            <w:tcW w:w="548" w:type="pct"/>
          </w:tcPr>
          <w:p w14:paraId="50396808" w14:textId="2E9425F8" w:rsidR="00BA23B7" w:rsidRPr="001E2092" w:rsidRDefault="00F41129" w:rsidP="009E6F3B">
            <w:pPr>
              <w:pStyle w:val="Tabellentext"/>
              <w:jc w:val="right"/>
              <w:rPr>
                <w:szCs w:val="18"/>
              </w:rPr>
            </w:pPr>
            <w:del w:id="2416" w:author="IQTIG" w:date="2020-04-28T19:39:00Z">
              <w:r>
                <w:rPr>
                  <w:szCs w:val="18"/>
                </w:rPr>
                <w:delText>7,149</w:delText>
              </w:r>
            </w:del>
            <w:ins w:id="2417" w:author="IQTIG" w:date="2020-04-28T19:39:00Z">
              <w:r w:rsidR="00784CD0">
                <w:rPr>
                  <w:szCs w:val="18"/>
                </w:rPr>
                <w:t>14,405</w:t>
              </w:r>
            </w:ins>
          </w:p>
        </w:tc>
        <w:tc>
          <w:tcPr>
            <w:tcW w:w="468" w:type="pct"/>
          </w:tcPr>
          <w:p w14:paraId="4558E754" w14:textId="048179A8" w:rsidR="00BA23B7" w:rsidRPr="001E2092" w:rsidRDefault="00F41129" w:rsidP="004D14B9">
            <w:pPr>
              <w:pStyle w:val="Tabellentext"/>
              <w:ind w:left="6"/>
              <w:jc w:val="right"/>
              <w:rPr>
                <w:szCs w:val="18"/>
              </w:rPr>
            </w:pPr>
            <w:del w:id="2418" w:author="IQTIG" w:date="2020-04-28T19:39:00Z">
              <w:r>
                <w:rPr>
                  <w:szCs w:val="18"/>
                </w:rPr>
                <w:delText>1,898</w:delText>
              </w:r>
            </w:del>
            <w:ins w:id="2419" w:author="IQTIG" w:date="2020-04-28T19:39:00Z">
              <w:r w:rsidR="00784CD0">
                <w:rPr>
                  <w:szCs w:val="18"/>
                </w:rPr>
                <w:t>2,227</w:t>
              </w:r>
            </w:ins>
          </w:p>
        </w:tc>
        <w:tc>
          <w:tcPr>
            <w:tcW w:w="1172" w:type="pct"/>
          </w:tcPr>
          <w:p w14:paraId="7EAF54FB" w14:textId="7F72DEA2" w:rsidR="00BA23B7" w:rsidRPr="001E2092" w:rsidRDefault="00784CD0" w:rsidP="005521DD">
            <w:pPr>
              <w:pStyle w:val="Tabellentext"/>
              <w:ind w:left="-6"/>
              <w:jc w:val="right"/>
              <w:rPr>
                <w:szCs w:val="18"/>
              </w:rPr>
            </w:pPr>
            <w:r>
              <w:rPr>
                <w:szCs w:val="18"/>
              </w:rPr>
              <w:t>1,</w:t>
            </w:r>
            <w:del w:id="2420" w:author="IQTIG" w:date="2020-04-28T19:39:00Z">
              <w:r w:rsidR="00F41129">
                <w:rPr>
                  <w:szCs w:val="18"/>
                </w:rPr>
                <w:delText>595</w:delText>
              </w:r>
            </w:del>
            <w:ins w:id="2421" w:author="IQTIG" w:date="2020-04-28T19:39:00Z">
              <w:r>
                <w:rPr>
                  <w:szCs w:val="18"/>
                </w:rPr>
                <w:t>999</w:t>
              </w:r>
            </w:ins>
            <w:r>
              <w:rPr>
                <w:szCs w:val="18"/>
              </w:rPr>
              <w:t xml:space="preserve"> - 2,</w:t>
            </w:r>
            <w:del w:id="2422" w:author="IQTIG" w:date="2020-04-28T19:39:00Z">
              <w:r w:rsidR="00F41129">
                <w:rPr>
                  <w:szCs w:val="18"/>
                </w:rPr>
                <w:delText>267</w:delText>
              </w:r>
            </w:del>
            <w:ins w:id="2423" w:author="IQTIG" w:date="2020-04-28T19:39:00Z">
              <w:r>
                <w:rPr>
                  <w:szCs w:val="18"/>
                </w:rPr>
                <w:t>486</w:t>
              </w:r>
            </w:ins>
          </w:p>
        </w:tc>
      </w:tr>
      <w:tr w:rsidR="00BA23B7" w:rsidRPr="00743DF3" w14:paraId="17D447C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6794DB2" w14:textId="74D3F90A" w:rsidR="00BA23B7" w:rsidRPr="001E2092" w:rsidRDefault="00784CD0" w:rsidP="00C25810">
            <w:pPr>
              <w:pStyle w:val="Tabellentext"/>
              <w:rPr>
                <w:szCs w:val="18"/>
              </w:rPr>
            </w:pPr>
            <w:r>
              <w:rPr>
                <w:szCs w:val="18"/>
              </w:rPr>
              <w:t xml:space="preserve">Gehstrecke (bei Aufnahme oder vor der Fraktur) - </w:t>
            </w:r>
            <w:r>
              <w:rPr>
                <w:szCs w:val="18"/>
              </w:rPr>
              <w:br/>
              <w:t xml:space="preserve"> im Zimmer mobil</w:t>
            </w:r>
            <w:del w:id="2424" w:author="IQTIG" w:date="2020-04-28T19:39:00Z">
              <w:r w:rsidR="00F41129">
                <w:rPr>
                  <w:szCs w:val="18"/>
                </w:rPr>
                <w:delText xml:space="preserve"> oder immobil</w:delText>
              </w:r>
            </w:del>
          </w:p>
        </w:tc>
        <w:tc>
          <w:tcPr>
            <w:tcW w:w="1013" w:type="pct"/>
          </w:tcPr>
          <w:p w14:paraId="46A65B03" w14:textId="0305EF25" w:rsidR="00BA23B7" w:rsidRPr="001E2092" w:rsidRDefault="00F41129" w:rsidP="009E6F3B">
            <w:pPr>
              <w:pStyle w:val="Tabellentext"/>
              <w:jc w:val="right"/>
              <w:rPr>
                <w:szCs w:val="18"/>
              </w:rPr>
            </w:pPr>
            <w:del w:id="2425" w:author="IQTIG" w:date="2020-04-28T19:39:00Z">
              <w:r>
                <w:rPr>
                  <w:szCs w:val="18"/>
                </w:rPr>
                <w:delText>0,969644730085245</w:delText>
              </w:r>
            </w:del>
            <w:ins w:id="2426" w:author="IQTIG" w:date="2020-04-28T19:39:00Z">
              <w:r w:rsidR="00784CD0">
                <w:rPr>
                  <w:szCs w:val="18"/>
                </w:rPr>
                <w:t>1,161930125458834</w:t>
              </w:r>
            </w:ins>
          </w:p>
        </w:tc>
        <w:tc>
          <w:tcPr>
            <w:tcW w:w="390" w:type="pct"/>
          </w:tcPr>
          <w:p w14:paraId="76FE6884" w14:textId="15B41152" w:rsidR="00BA23B7" w:rsidRPr="001E2092" w:rsidRDefault="00784CD0" w:rsidP="004D14B9">
            <w:pPr>
              <w:pStyle w:val="Tabellentext"/>
              <w:ind w:left="0"/>
              <w:jc w:val="right"/>
              <w:rPr>
                <w:szCs w:val="18"/>
              </w:rPr>
            </w:pPr>
            <w:r>
              <w:rPr>
                <w:szCs w:val="18"/>
              </w:rPr>
              <w:t>0,</w:t>
            </w:r>
            <w:del w:id="2427" w:author="IQTIG" w:date="2020-04-28T19:39:00Z">
              <w:r w:rsidR="00F41129">
                <w:rPr>
                  <w:szCs w:val="18"/>
                </w:rPr>
                <w:delText>093</w:delText>
              </w:r>
            </w:del>
            <w:ins w:id="2428" w:author="IQTIG" w:date="2020-04-28T19:39:00Z">
              <w:r>
                <w:rPr>
                  <w:szCs w:val="18"/>
                </w:rPr>
                <w:t>057</w:t>
              </w:r>
            </w:ins>
          </w:p>
        </w:tc>
        <w:tc>
          <w:tcPr>
            <w:tcW w:w="548" w:type="pct"/>
          </w:tcPr>
          <w:p w14:paraId="18FC7569" w14:textId="38093715" w:rsidR="00BA23B7" w:rsidRPr="001E2092" w:rsidRDefault="00F41129" w:rsidP="009E6F3B">
            <w:pPr>
              <w:pStyle w:val="Tabellentext"/>
              <w:jc w:val="right"/>
              <w:rPr>
                <w:szCs w:val="18"/>
              </w:rPr>
            </w:pPr>
            <w:del w:id="2429" w:author="IQTIG" w:date="2020-04-28T19:39:00Z">
              <w:r>
                <w:rPr>
                  <w:szCs w:val="18"/>
                </w:rPr>
                <w:delText>10,430</w:delText>
              </w:r>
            </w:del>
            <w:ins w:id="2430" w:author="IQTIG" w:date="2020-04-28T19:39:00Z">
              <w:r w:rsidR="00784CD0">
                <w:rPr>
                  <w:szCs w:val="18"/>
                </w:rPr>
                <w:t>20,357</w:t>
              </w:r>
            </w:ins>
          </w:p>
        </w:tc>
        <w:tc>
          <w:tcPr>
            <w:tcW w:w="468" w:type="pct"/>
          </w:tcPr>
          <w:p w14:paraId="2830EE86" w14:textId="5492E543" w:rsidR="00BA23B7" w:rsidRPr="001E2092" w:rsidRDefault="00F41129" w:rsidP="004D14B9">
            <w:pPr>
              <w:pStyle w:val="Tabellentext"/>
              <w:ind w:left="6"/>
              <w:jc w:val="right"/>
              <w:rPr>
                <w:szCs w:val="18"/>
              </w:rPr>
            </w:pPr>
            <w:del w:id="2431" w:author="IQTIG" w:date="2020-04-28T19:39:00Z">
              <w:r>
                <w:rPr>
                  <w:szCs w:val="18"/>
                </w:rPr>
                <w:delText>2,637</w:delText>
              </w:r>
            </w:del>
            <w:ins w:id="2432" w:author="IQTIG" w:date="2020-04-28T19:39:00Z">
              <w:r w:rsidR="00784CD0">
                <w:rPr>
                  <w:szCs w:val="18"/>
                </w:rPr>
                <w:t>3,196</w:t>
              </w:r>
            </w:ins>
          </w:p>
        </w:tc>
        <w:tc>
          <w:tcPr>
            <w:tcW w:w="1172" w:type="pct"/>
          </w:tcPr>
          <w:p w14:paraId="783B590D" w14:textId="0FD6BE0A" w:rsidR="00BA23B7" w:rsidRPr="001E2092" w:rsidRDefault="00784CD0" w:rsidP="005521DD">
            <w:pPr>
              <w:pStyle w:val="Tabellentext"/>
              <w:ind w:left="-6"/>
              <w:jc w:val="right"/>
              <w:rPr>
                <w:szCs w:val="18"/>
              </w:rPr>
            </w:pPr>
            <w:r>
              <w:rPr>
                <w:szCs w:val="18"/>
              </w:rPr>
              <w:t>2,</w:t>
            </w:r>
            <w:del w:id="2433" w:author="IQTIG" w:date="2020-04-28T19:39:00Z">
              <w:r w:rsidR="00F41129">
                <w:rPr>
                  <w:szCs w:val="18"/>
                </w:rPr>
                <w:delText>201</w:delText>
              </w:r>
            </w:del>
            <w:ins w:id="2434" w:author="IQTIG" w:date="2020-04-28T19:39:00Z">
              <w:r>
                <w:rPr>
                  <w:szCs w:val="18"/>
                </w:rPr>
                <w:t>860</w:t>
              </w:r>
            </w:ins>
            <w:r>
              <w:rPr>
                <w:szCs w:val="18"/>
              </w:rPr>
              <w:t xml:space="preserve"> - 3,</w:t>
            </w:r>
            <w:del w:id="2435" w:author="IQTIG" w:date="2020-04-28T19:39:00Z">
              <w:r w:rsidR="00F41129">
                <w:rPr>
                  <w:szCs w:val="18"/>
                </w:rPr>
                <w:delText>170</w:delText>
              </w:r>
            </w:del>
            <w:ins w:id="2436" w:author="IQTIG" w:date="2020-04-28T19:39:00Z">
              <w:r>
                <w:rPr>
                  <w:szCs w:val="18"/>
                </w:rPr>
                <w:t>578</w:t>
              </w:r>
            </w:ins>
          </w:p>
        </w:tc>
      </w:tr>
      <w:tr w:rsidR="00BA23B7" w:rsidRPr="00743DF3" w14:paraId="7D8E70E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5D2611A" w14:textId="464AFD3E" w:rsidR="00BA23B7" w:rsidRPr="001E2092" w:rsidRDefault="00F41129" w:rsidP="00C25810">
            <w:pPr>
              <w:pStyle w:val="Tabellentext"/>
              <w:rPr>
                <w:szCs w:val="18"/>
              </w:rPr>
            </w:pPr>
            <w:del w:id="2437" w:author="IQTIG" w:date="2020-04-28T19:39:00Z">
              <w:r>
                <w:rPr>
                  <w:szCs w:val="18"/>
                </w:rPr>
                <w:delText>Gehhilfen</w:delText>
              </w:r>
            </w:del>
            <w:ins w:id="2438" w:author="IQTIG" w:date="2020-04-28T19:39:00Z">
              <w:r w:rsidR="00784CD0">
                <w:rPr>
                  <w:szCs w:val="18"/>
                </w:rPr>
                <w:t>Gehstrecke</w:t>
              </w:r>
            </w:ins>
            <w:r w:rsidR="00784CD0">
              <w:rPr>
                <w:szCs w:val="18"/>
              </w:rPr>
              <w:t xml:space="preserve"> (bei Aufnahme oder vor der Fraktur) - </w:t>
            </w:r>
            <w:r w:rsidR="00784CD0">
              <w:rPr>
                <w:szCs w:val="18"/>
              </w:rPr>
              <w:br/>
              <w:t xml:space="preserve"> </w:t>
            </w:r>
            <w:del w:id="2439" w:author="IQTIG" w:date="2020-04-28T19:39:00Z">
              <w:r>
                <w:rPr>
                  <w:szCs w:val="18"/>
                </w:rPr>
                <w:delText>Rollator/Gehbock oder Rollstuhl</w:delText>
              </w:r>
            </w:del>
            <w:ins w:id="2440" w:author="IQTIG" w:date="2020-04-28T19:39:00Z">
              <w:r w:rsidR="00784CD0">
                <w:rPr>
                  <w:szCs w:val="18"/>
                </w:rPr>
                <w:t>immobil</w:t>
              </w:r>
            </w:ins>
          </w:p>
        </w:tc>
        <w:tc>
          <w:tcPr>
            <w:tcW w:w="1013" w:type="pct"/>
          </w:tcPr>
          <w:p w14:paraId="32E40B0C" w14:textId="45E1FF93" w:rsidR="00BA23B7" w:rsidRPr="001E2092" w:rsidRDefault="00784CD0" w:rsidP="009E6F3B">
            <w:pPr>
              <w:pStyle w:val="Tabellentext"/>
              <w:jc w:val="right"/>
              <w:rPr>
                <w:szCs w:val="18"/>
              </w:rPr>
            </w:pPr>
            <w:r>
              <w:rPr>
                <w:szCs w:val="18"/>
              </w:rPr>
              <w:t>0,</w:t>
            </w:r>
            <w:del w:id="2441" w:author="IQTIG" w:date="2020-04-28T19:39:00Z">
              <w:r w:rsidR="00F41129">
                <w:rPr>
                  <w:szCs w:val="18"/>
                </w:rPr>
                <w:delText>129940877945749</w:delText>
              </w:r>
            </w:del>
            <w:ins w:id="2442" w:author="IQTIG" w:date="2020-04-28T19:39:00Z">
              <w:r>
                <w:rPr>
                  <w:szCs w:val="18"/>
                </w:rPr>
                <w:t>930897057930320</w:t>
              </w:r>
            </w:ins>
          </w:p>
        </w:tc>
        <w:tc>
          <w:tcPr>
            <w:tcW w:w="390" w:type="pct"/>
          </w:tcPr>
          <w:p w14:paraId="718894B6" w14:textId="0A169242" w:rsidR="00BA23B7" w:rsidRPr="001E2092" w:rsidRDefault="00784CD0" w:rsidP="004D14B9">
            <w:pPr>
              <w:pStyle w:val="Tabellentext"/>
              <w:ind w:left="0"/>
              <w:jc w:val="right"/>
              <w:rPr>
                <w:szCs w:val="18"/>
              </w:rPr>
            </w:pPr>
            <w:r>
              <w:rPr>
                <w:szCs w:val="18"/>
              </w:rPr>
              <w:t>0,</w:t>
            </w:r>
            <w:del w:id="2443" w:author="IQTIG" w:date="2020-04-28T19:39:00Z">
              <w:r w:rsidR="00F41129">
                <w:rPr>
                  <w:szCs w:val="18"/>
                </w:rPr>
                <w:delText>051</w:delText>
              </w:r>
            </w:del>
            <w:ins w:id="2444" w:author="IQTIG" w:date="2020-04-28T19:39:00Z">
              <w:r>
                <w:rPr>
                  <w:szCs w:val="18"/>
                </w:rPr>
                <w:t>077</w:t>
              </w:r>
            </w:ins>
          </w:p>
        </w:tc>
        <w:tc>
          <w:tcPr>
            <w:tcW w:w="548" w:type="pct"/>
          </w:tcPr>
          <w:p w14:paraId="1FBE03A7" w14:textId="1EF59804" w:rsidR="00BA23B7" w:rsidRPr="001E2092" w:rsidRDefault="00F41129" w:rsidP="009E6F3B">
            <w:pPr>
              <w:pStyle w:val="Tabellentext"/>
              <w:jc w:val="right"/>
              <w:rPr>
                <w:szCs w:val="18"/>
              </w:rPr>
            </w:pPr>
            <w:del w:id="2445" w:author="IQTIG" w:date="2020-04-28T19:39:00Z">
              <w:r>
                <w:rPr>
                  <w:szCs w:val="18"/>
                </w:rPr>
                <w:delText>2,554</w:delText>
              </w:r>
            </w:del>
            <w:ins w:id="2446" w:author="IQTIG" w:date="2020-04-28T19:39:00Z">
              <w:r w:rsidR="00784CD0">
                <w:rPr>
                  <w:szCs w:val="18"/>
                </w:rPr>
                <w:t>12,053</w:t>
              </w:r>
            </w:ins>
          </w:p>
        </w:tc>
        <w:tc>
          <w:tcPr>
            <w:tcW w:w="468" w:type="pct"/>
          </w:tcPr>
          <w:p w14:paraId="579EE91F" w14:textId="4ED5811B" w:rsidR="00BA23B7" w:rsidRPr="001E2092" w:rsidRDefault="00F41129" w:rsidP="004D14B9">
            <w:pPr>
              <w:pStyle w:val="Tabellentext"/>
              <w:ind w:left="6"/>
              <w:jc w:val="right"/>
              <w:rPr>
                <w:szCs w:val="18"/>
              </w:rPr>
            </w:pPr>
            <w:del w:id="2447" w:author="IQTIG" w:date="2020-04-28T19:39:00Z">
              <w:r>
                <w:rPr>
                  <w:szCs w:val="18"/>
                </w:rPr>
                <w:delText>1,139</w:delText>
              </w:r>
            </w:del>
            <w:ins w:id="2448" w:author="IQTIG" w:date="2020-04-28T19:39:00Z">
              <w:r w:rsidR="00784CD0">
                <w:rPr>
                  <w:szCs w:val="18"/>
                </w:rPr>
                <w:t>2,537</w:t>
              </w:r>
            </w:ins>
          </w:p>
        </w:tc>
        <w:tc>
          <w:tcPr>
            <w:tcW w:w="1172" w:type="pct"/>
          </w:tcPr>
          <w:p w14:paraId="066220BC" w14:textId="6FC6D6BA" w:rsidR="00BA23B7" w:rsidRPr="001E2092" w:rsidRDefault="00F41129" w:rsidP="005521DD">
            <w:pPr>
              <w:pStyle w:val="Tabellentext"/>
              <w:ind w:left="-6"/>
              <w:jc w:val="right"/>
              <w:rPr>
                <w:szCs w:val="18"/>
              </w:rPr>
            </w:pPr>
            <w:del w:id="2449" w:author="IQTIG" w:date="2020-04-28T19:39:00Z">
              <w:r>
                <w:rPr>
                  <w:szCs w:val="18"/>
                </w:rPr>
                <w:delText>1,031 - 1,259</w:delText>
              </w:r>
            </w:del>
            <w:ins w:id="2450" w:author="IQTIG" w:date="2020-04-28T19:39:00Z">
              <w:r w:rsidR="00784CD0">
                <w:rPr>
                  <w:szCs w:val="18"/>
                </w:rPr>
                <w:t>2,180 - 2,951</w:t>
              </w:r>
            </w:ins>
          </w:p>
        </w:tc>
      </w:tr>
      <w:tr w:rsidR="00BA23B7" w:rsidRPr="00743DF3" w14:paraId="2AEF03E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C8F7A35" w14:textId="3A288951" w:rsidR="00BA23B7" w:rsidRPr="001E2092" w:rsidRDefault="00784CD0" w:rsidP="00C25810">
            <w:pPr>
              <w:pStyle w:val="Tabellentext"/>
              <w:rPr>
                <w:szCs w:val="18"/>
              </w:rPr>
            </w:pPr>
            <w:r>
              <w:rPr>
                <w:szCs w:val="18"/>
              </w:rPr>
              <w:t xml:space="preserve">Gehhilfen (bei Aufnahme oder vor der Fraktur) - </w:t>
            </w:r>
            <w:r>
              <w:rPr>
                <w:szCs w:val="18"/>
              </w:rPr>
              <w:br/>
              <w:t xml:space="preserve"> </w:t>
            </w:r>
            <w:del w:id="2451" w:author="IQTIG" w:date="2020-04-28T19:39:00Z">
              <w:r w:rsidR="00F41129">
                <w:rPr>
                  <w:szCs w:val="18"/>
                </w:rPr>
                <w:delText xml:space="preserve"> </w:delText>
              </w:r>
            </w:del>
            <w:r>
              <w:rPr>
                <w:szCs w:val="18"/>
              </w:rPr>
              <w:t>bettlägerig</w:t>
            </w:r>
          </w:p>
        </w:tc>
        <w:tc>
          <w:tcPr>
            <w:tcW w:w="1013" w:type="pct"/>
          </w:tcPr>
          <w:p w14:paraId="075026FD" w14:textId="4028CA0F" w:rsidR="00BA23B7" w:rsidRPr="001E2092" w:rsidRDefault="00784CD0" w:rsidP="009E6F3B">
            <w:pPr>
              <w:pStyle w:val="Tabellentext"/>
              <w:jc w:val="right"/>
              <w:rPr>
                <w:szCs w:val="18"/>
              </w:rPr>
            </w:pPr>
            <w:r>
              <w:rPr>
                <w:szCs w:val="18"/>
              </w:rPr>
              <w:t>0,</w:t>
            </w:r>
            <w:del w:id="2452" w:author="IQTIG" w:date="2020-04-28T19:39:00Z">
              <w:r w:rsidR="00F41129">
                <w:rPr>
                  <w:szCs w:val="18"/>
                </w:rPr>
                <w:delText>278710019333700</w:delText>
              </w:r>
            </w:del>
            <w:ins w:id="2453" w:author="IQTIG" w:date="2020-04-28T19:39:00Z">
              <w:r>
                <w:rPr>
                  <w:szCs w:val="18"/>
                </w:rPr>
                <w:t>254953826426106</w:t>
              </w:r>
            </w:ins>
          </w:p>
        </w:tc>
        <w:tc>
          <w:tcPr>
            <w:tcW w:w="390" w:type="pct"/>
          </w:tcPr>
          <w:p w14:paraId="28F46252" w14:textId="77DC6EEC" w:rsidR="00BA23B7" w:rsidRPr="001E2092" w:rsidRDefault="00784CD0" w:rsidP="004D14B9">
            <w:pPr>
              <w:pStyle w:val="Tabellentext"/>
              <w:ind w:left="0"/>
              <w:jc w:val="right"/>
              <w:rPr>
                <w:szCs w:val="18"/>
              </w:rPr>
            </w:pPr>
            <w:r>
              <w:rPr>
                <w:szCs w:val="18"/>
              </w:rPr>
              <w:t>0,</w:t>
            </w:r>
            <w:del w:id="2454" w:author="IQTIG" w:date="2020-04-28T19:39:00Z">
              <w:r w:rsidR="00F41129">
                <w:rPr>
                  <w:szCs w:val="18"/>
                </w:rPr>
                <w:delText>105</w:delText>
              </w:r>
            </w:del>
            <w:ins w:id="2455" w:author="IQTIG" w:date="2020-04-28T19:39:00Z">
              <w:r>
                <w:rPr>
                  <w:szCs w:val="18"/>
                </w:rPr>
                <w:t>082</w:t>
              </w:r>
            </w:ins>
          </w:p>
        </w:tc>
        <w:tc>
          <w:tcPr>
            <w:tcW w:w="548" w:type="pct"/>
          </w:tcPr>
          <w:p w14:paraId="426CB649" w14:textId="5E984CE4" w:rsidR="00BA23B7" w:rsidRPr="001E2092" w:rsidRDefault="00F41129" w:rsidP="009E6F3B">
            <w:pPr>
              <w:pStyle w:val="Tabellentext"/>
              <w:jc w:val="right"/>
              <w:rPr>
                <w:szCs w:val="18"/>
              </w:rPr>
            </w:pPr>
            <w:del w:id="2456" w:author="IQTIG" w:date="2020-04-28T19:39:00Z">
              <w:r>
                <w:rPr>
                  <w:szCs w:val="18"/>
                </w:rPr>
                <w:delText>2,660</w:delText>
              </w:r>
            </w:del>
            <w:ins w:id="2457" w:author="IQTIG" w:date="2020-04-28T19:39:00Z">
              <w:r w:rsidR="00784CD0">
                <w:rPr>
                  <w:szCs w:val="18"/>
                </w:rPr>
                <w:t>3,119</w:t>
              </w:r>
            </w:ins>
          </w:p>
        </w:tc>
        <w:tc>
          <w:tcPr>
            <w:tcW w:w="468" w:type="pct"/>
          </w:tcPr>
          <w:p w14:paraId="5F99E7D5" w14:textId="13CABC18" w:rsidR="00BA23B7" w:rsidRPr="001E2092" w:rsidRDefault="00784CD0" w:rsidP="004D14B9">
            <w:pPr>
              <w:pStyle w:val="Tabellentext"/>
              <w:ind w:left="6"/>
              <w:jc w:val="right"/>
              <w:rPr>
                <w:szCs w:val="18"/>
              </w:rPr>
            </w:pPr>
            <w:r>
              <w:rPr>
                <w:szCs w:val="18"/>
              </w:rPr>
              <w:t>1,</w:t>
            </w:r>
            <w:del w:id="2458" w:author="IQTIG" w:date="2020-04-28T19:39:00Z">
              <w:r w:rsidR="00F41129">
                <w:rPr>
                  <w:szCs w:val="18"/>
                </w:rPr>
                <w:delText>321</w:delText>
              </w:r>
            </w:del>
            <w:ins w:id="2459" w:author="IQTIG" w:date="2020-04-28T19:39:00Z">
              <w:r>
                <w:rPr>
                  <w:szCs w:val="18"/>
                </w:rPr>
                <w:t>290</w:t>
              </w:r>
            </w:ins>
          </w:p>
        </w:tc>
        <w:tc>
          <w:tcPr>
            <w:tcW w:w="1172" w:type="pct"/>
          </w:tcPr>
          <w:p w14:paraId="2E5FC400" w14:textId="57CB561E" w:rsidR="00BA23B7" w:rsidRPr="001E2092" w:rsidRDefault="00784CD0" w:rsidP="005521DD">
            <w:pPr>
              <w:pStyle w:val="Tabellentext"/>
              <w:ind w:left="-6"/>
              <w:jc w:val="right"/>
              <w:rPr>
                <w:szCs w:val="18"/>
              </w:rPr>
            </w:pPr>
            <w:r>
              <w:rPr>
                <w:szCs w:val="18"/>
              </w:rPr>
              <w:t>1,</w:t>
            </w:r>
            <w:del w:id="2460" w:author="IQTIG" w:date="2020-04-28T19:39:00Z">
              <w:r w:rsidR="00F41129">
                <w:rPr>
                  <w:szCs w:val="18"/>
                </w:rPr>
                <w:delText>074</w:delText>
              </w:r>
            </w:del>
            <w:ins w:id="2461" w:author="IQTIG" w:date="2020-04-28T19:39:00Z">
              <w:r>
                <w:rPr>
                  <w:szCs w:val="18"/>
                </w:rPr>
                <w:t>099</w:t>
              </w:r>
            </w:ins>
            <w:r>
              <w:rPr>
                <w:szCs w:val="18"/>
              </w:rPr>
              <w:t xml:space="preserve"> - 1,</w:t>
            </w:r>
            <w:del w:id="2462" w:author="IQTIG" w:date="2020-04-28T19:39:00Z">
              <w:r w:rsidR="00F41129">
                <w:rPr>
                  <w:szCs w:val="18"/>
                </w:rPr>
                <w:delText>619</w:delText>
              </w:r>
            </w:del>
            <w:ins w:id="2463" w:author="IQTIG" w:date="2020-04-28T19:39:00Z">
              <w:r>
                <w:rPr>
                  <w:szCs w:val="18"/>
                </w:rPr>
                <w:t>514</w:t>
              </w:r>
            </w:ins>
          </w:p>
        </w:tc>
      </w:tr>
      <w:tr w:rsidR="00BA23B7" w:rsidRPr="00743DF3" w14:paraId="002CD246" w14:textId="77777777" w:rsidTr="00A4142A">
        <w:trPr>
          <w:cnfStyle w:val="000000100000" w:firstRow="0" w:lastRow="0" w:firstColumn="0" w:lastColumn="0" w:oddVBand="0" w:evenVBand="0" w:oddHBand="1" w:evenHBand="0" w:firstRowFirstColumn="0" w:firstRowLastColumn="0" w:lastRowFirstColumn="0" w:lastRowLastColumn="0"/>
          <w:trHeight w:val="409"/>
          <w:ins w:id="2464" w:author="IQTIG" w:date="2020-04-28T19:39:00Z"/>
        </w:trPr>
        <w:tc>
          <w:tcPr>
            <w:tcW w:w="1409" w:type="pct"/>
          </w:tcPr>
          <w:p w14:paraId="2E7473FB" w14:textId="77777777" w:rsidR="00BA23B7" w:rsidRPr="001E2092" w:rsidRDefault="00784CD0" w:rsidP="00C25810">
            <w:pPr>
              <w:pStyle w:val="Tabellentext"/>
              <w:rPr>
                <w:ins w:id="2465" w:author="IQTIG" w:date="2020-04-28T19:39:00Z"/>
                <w:szCs w:val="18"/>
              </w:rPr>
            </w:pPr>
            <w:ins w:id="2466" w:author="IQTIG" w:date="2020-04-28T19:39:00Z">
              <w:r>
                <w:rPr>
                  <w:szCs w:val="18"/>
                </w:rPr>
                <w:t>ASA-Klassifikation 2</w:t>
              </w:r>
            </w:ins>
          </w:p>
        </w:tc>
        <w:tc>
          <w:tcPr>
            <w:tcW w:w="1013" w:type="pct"/>
          </w:tcPr>
          <w:p w14:paraId="44922239" w14:textId="77777777" w:rsidR="00BA23B7" w:rsidRPr="001E2092" w:rsidRDefault="00784CD0" w:rsidP="009E6F3B">
            <w:pPr>
              <w:pStyle w:val="Tabellentext"/>
              <w:jc w:val="right"/>
              <w:rPr>
                <w:ins w:id="2467" w:author="IQTIG" w:date="2020-04-28T19:39:00Z"/>
                <w:szCs w:val="18"/>
              </w:rPr>
            </w:pPr>
            <w:ins w:id="2468" w:author="IQTIG" w:date="2020-04-28T19:39:00Z">
              <w:r>
                <w:rPr>
                  <w:szCs w:val="18"/>
                </w:rPr>
                <w:t>0,071928710827187</w:t>
              </w:r>
            </w:ins>
          </w:p>
        </w:tc>
        <w:tc>
          <w:tcPr>
            <w:tcW w:w="390" w:type="pct"/>
          </w:tcPr>
          <w:p w14:paraId="3537CDD5" w14:textId="77777777" w:rsidR="00BA23B7" w:rsidRPr="001E2092" w:rsidRDefault="00784CD0" w:rsidP="004D14B9">
            <w:pPr>
              <w:pStyle w:val="Tabellentext"/>
              <w:ind w:left="0"/>
              <w:jc w:val="right"/>
              <w:rPr>
                <w:ins w:id="2469" w:author="IQTIG" w:date="2020-04-28T19:39:00Z"/>
                <w:szCs w:val="18"/>
              </w:rPr>
            </w:pPr>
            <w:ins w:id="2470" w:author="IQTIG" w:date="2020-04-28T19:39:00Z">
              <w:r>
                <w:rPr>
                  <w:szCs w:val="18"/>
                </w:rPr>
                <w:t>0,277</w:t>
              </w:r>
            </w:ins>
          </w:p>
        </w:tc>
        <w:tc>
          <w:tcPr>
            <w:tcW w:w="548" w:type="pct"/>
          </w:tcPr>
          <w:p w14:paraId="38E03826" w14:textId="77777777" w:rsidR="00BA23B7" w:rsidRPr="001E2092" w:rsidRDefault="00784CD0" w:rsidP="009E6F3B">
            <w:pPr>
              <w:pStyle w:val="Tabellentext"/>
              <w:jc w:val="right"/>
              <w:rPr>
                <w:ins w:id="2471" w:author="IQTIG" w:date="2020-04-28T19:39:00Z"/>
                <w:szCs w:val="18"/>
              </w:rPr>
            </w:pPr>
            <w:ins w:id="2472" w:author="IQTIG" w:date="2020-04-28T19:39:00Z">
              <w:r>
                <w:rPr>
                  <w:szCs w:val="18"/>
                </w:rPr>
                <w:t>0,259</w:t>
              </w:r>
            </w:ins>
          </w:p>
        </w:tc>
        <w:tc>
          <w:tcPr>
            <w:tcW w:w="468" w:type="pct"/>
          </w:tcPr>
          <w:p w14:paraId="0CD6E67F" w14:textId="77777777" w:rsidR="00BA23B7" w:rsidRPr="001E2092" w:rsidRDefault="00784CD0" w:rsidP="004D14B9">
            <w:pPr>
              <w:pStyle w:val="Tabellentext"/>
              <w:ind w:left="6"/>
              <w:jc w:val="right"/>
              <w:rPr>
                <w:ins w:id="2473" w:author="IQTIG" w:date="2020-04-28T19:39:00Z"/>
                <w:szCs w:val="18"/>
              </w:rPr>
            </w:pPr>
            <w:ins w:id="2474" w:author="IQTIG" w:date="2020-04-28T19:39:00Z">
              <w:r>
                <w:rPr>
                  <w:szCs w:val="18"/>
                </w:rPr>
                <w:t>1,075</w:t>
              </w:r>
            </w:ins>
          </w:p>
        </w:tc>
        <w:tc>
          <w:tcPr>
            <w:tcW w:w="1172" w:type="pct"/>
          </w:tcPr>
          <w:p w14:paraId="2B553DB3" w14:textId="77777777" w:rsidR="00BA23B7" w:rsidRPr="001E2092" w:rsidRDefault="00784CD0" w:rsidP="005521DD">
            <w:pPr>
              <w:pStyle w:val="Tabellentext"/>
              <w:ind w:left="-6"/>
              <w:jc w:val="right"/>
              <w:rPr>
                <w:ins w:id="2475" w:author="IQTIG" w:date="2020-04-28T19:39:00Z"/>
                <w:szCs w:val="18"/>
              </w:rPr>
            </w:pPr>
            <w:ins w:id="2476" w:author="IQTIG" w:date="2020-04-28T19:39:00Z">
              <w:r>
                <w:rPr>
                  <w:szCs w:val="18"/>
                </w:rPr>
                <w:t>0,648 - 1,940</w:t>
              </w:r>
            </w:ins>
          </w:p>
        </w:tc>
      </w:tr>
      <w:tr w:rsidR="00BA23B7" w:rsidRPr="00743DF3" w14:paraId="0494BF0D" w14:textId="77777777" w:rsidTr="00A4142A">
        <w:trPr>
          <w:cnfStyle w:val="000000010000" w:firstRow="0" w:lastRow="0" w:firstColumn="0" w:lastColumn="0" w:oddVBand="0" w:evenVBand="0" w:oddHBand="0" w:evenHBand="1" w:firstRowFirstColumn="0" w:firstRowLastColumn="0" w:lastRowFirstColumn="0" w:lastRowLastColumn="0"/>
          <w:trHeight w:val="409"/>
          <w:ins w:id="2477" w:author="IQTIG" w:date="2020-04-28T19:39:00Z"/>
        </w:trPr>
        <w:tc>
          <w:tcPr>
            <w:tcW w:w="1409" w:type="pct"/>
          </w:tcPr>
          <w:p w14:paraId="528B7D87" w14:textId="77777777" w:rsidR="00BA23B7" w:rsidRPr="001E2092" w:rsidRDefault="00784CD0" w:rsidP="00C25810">
            <w:pPr>
              <w:pStyle w:val="Tabellentext"/>
              <w:rPr>
                <w:ins w:id="2478" w:author="IQTIG" w:date="2020-04-28T19:39:00Z"/>
                <w:szCs w:val="18"/>
              </w:rPr>
            </w:pPr>
            <w:ins w:id="2479" w:author="IQTIG" w:date="2020-04-28T19:39:00Z">
              <w:r>
                <w:rPr>
                  <w:szCs w:val="18"/>
                </w:rPr>
                <w:t>ASA-Klassifikation 3</w:t>
              </w:r>
            </w:ins>
          </w:p>
        </w:tc>
        <w:tc>
          <w:tcPr>
            <w:tcW w:w="1013" w:type="pct"/>
          </w:tcPr>
          <w:p w14:paraId="4C5B836D" w14:textId="77777777" w:rsidR="00BA23B7" w:rsidRPr="001E2092" w:rsidRDefault="00784CD0" w:rsidP="009E6F3B">
            <w:pPr>
              <w:pStyle w:val="Tabellentext"/>
              <w:jc w:val="right"/>
              <w:rPr>
                <w:ins w:id="2480" w:author="IQTIG" w:date="2020-04-28T19:39:00Z"/>
                <w:szCs w:val="18"/>
              </w:rPr>
            </w:pPr>
            <w:ins w:id="2481" w:author="IQTIG" w:date="2020-04-28T19:39:00Z">
              <w:r>
                <w:rPr>
                  <w:szCs w:val="18"/>
                </w:rPr>
                <w:t>1,287244046164542</w:t>
              </w:r>
            </w:ins>
          </w:p>
        </w:tc>
        <w:tc>
          <w:tcPr>
            <w:tcW w:w="390" w:type="pct"/>
          </w:tcPr>
          <w:p w14:paraId="6DCDDD96" w14:textId="77777777" w:rsidR="00BA23B7" w:rsidRPr="001E2092" w:rsidRDefault="00784CD0" w:rsidP="004D14B9">
            <w:pPr>
              <w:pStyle w:val="Tabellentext"/>
              <w:ind w:left="0"/>
              <w:jc w:val="right"/>
              <w:rPr>
                <w:ins w:id="2482" w:author="IQTIG" w:date="2020-04-28T19:39:00Z"/>
                <w:szCs w:val="18"/>
              </w:rPr>
            </w:pPr>
            <w:ins w:id="2483" w:author="IQTIG" w:date="2020-04-28T19:39:00Z">
              <w:r>
                <w:rPr>
                  <w:szCs w:val="18"/>
                </w:rPr>
                <w:t>0,273</w:t>
              </w:r>
            </w:ins>
          </w:p>
        </w:tc>
        <w:tc>
          <w:tcPr>
            <w:tcW w:w="548" w:type="pct"/>
          </w:tcPr>
          <w:p w14:paraId="0DBAC067" w14:textId="77777777" w:rsidR="00BA23B7" w:rsidRPr="001E2092" w:rsidRDefault="00784CD0" w:rsidP="009E6F3B">
            <w:pPr>
              <w:pStyle w:val="Tabellentext"/>
              <w:jc w:val="right"/>
              <w:rPr>
                <w:ins w:id="2484" w:author="IQTIG" w:date="2020-04-28T19:39:00Z"/>
                <w:szCs w:val="18"/>
              </w:rPr>
            </w:pPr>
            <w:ins w:id="2485" w:author="IQTIG" w:date="2020-04-28T19:39:00Z">
              <w:r>
                <w:rPr>
                  <w:szCs w:val="18"/>
                </w:rPr>
                <w:t>4,715</w:t>
              </w:r>
            </w:ins>
          </w:p>
        </w:tc>
        <w:tc>
          <w:tcPr>
            <w:tcW w:w="468" w:type="pct"/>
          </w:tcPr>
          <w:p w14:paraId="5073DB1A" w14:textId="77777777" w:rsidR="00BA23B7" w:rsidRPr="001E2092" w:rsidRDefault="00784CD0" w:rsidP="004D14B9">
            <w:pPr>
              <w:pStyle w:val="Tabellentext"/>
              <w:ind w:left="6"/>
              <w:jc w:val="right"/>
              <w:rPr>
                <w:ins w:id="2486" w:author="IQTIG" w:date="2020-04-28T19:39:00Z"/>
                <w:szCs w:val="18"/>
              </w:rPr>
            </w:pPr>
            <w:ins w:id="2487" w:author="IQTIG" w:date="2020-04-28T19:39:00Z">
              <w:r>
                <w:rPr>
                  <w:szCs w:val="18"/>
                </w:rPr>
                <w:t>3,623</w:t>
              </w:r>
            </w:ins>
          </w:p>
        </w:tc>
        <w:tc>
          <w:tcPr>
            <w:tcW w:w="1172" w:type="pct"/>
          </w:tcPr>
          <w:p w14:paraId="07A94A51" w14:textId="77777777" w:rsidR="00BA23B7" w:rsidRPr="001E2092" w:rsidRDefault="00784CD0" w:rsidP="005521DD">
            <w:pPr>
              <w:pStyle w:val="Tabellentext"/>
              <w:ind w:left="-6"/>
              <w:jc w:val="right"/>
              <w:rPr>
                <w:ins w:id="2488" w:author="IQTIG" w:date="2020-04-28T19:39:00Z"/>
                <w:szCs w:val="18"/>
              </w:rPr>
            </w:pPr>
            <w:ins w:id="2489" w:author="IQTIG" w:date="2020-04-28T19:39:00Z">
              <w:r>
                <w:rPr>
                  <w:szCs w:val="18"/>
                </w:rPr>
                <w:t>2,209 - 6,492</w:t>
              </w:r>
            </w:ins>
          </w:p>
        </w:tc>
      </w:tr>
      <w:tr w:rsidR="00BA23B7" w:rsidRPr="00743DF3" w14:paraId="1CB8050D" w14:textId="77777777" w:rsidTr="00A4142A">
        <w:trPr>
          <w:cnfStyle w:val="000000100000" w:firstRow="0" w:lastRow="0" w:firstColumn="0" w:lastColumn="0" w:oddVBand="0" w:evenVBand="0" w:oddHBand="1" w:evenHBand="0" w:firstRowFirstColumn="0" w:firstRowLastColumn="0" w:lastRowFirstColumn="0" w:lastRowLastColumn="0"/>
          <w:trHeight w:val="409"/>
          <w:ins w:id="2490" w:author="IQTIG" w:date="2020-04-28T19:39:00Z"/>
        </w:trPr>
        <w:tc>
          <w:tcPr>
            <w:tcW w:w="1409" w:type="pct"/>
          </w:tcPr>
          <w:p w14:paraId="5971FCFC" w14:textId="77777777" w:rsidR="00BA23B7" w:rsidRPr="001E2092" w:rsidRDefault="00784CD0" w:rsidP="00C25810">
            <w:pPr>
              <w:pStyle w:val="Tabellentext"/>
              <w:rPr>
                <w:ins w:id="2491" w:author="IQTIG" w:date="2020-04-28T19:39:00Z"/>
                <w:szCs w:val="18"/>
              </w:rPr>
            </w:pPr>
            <w:ins w:id="2492" w:author="IQTIG" w:date="2020-04-28T19:39:00Z">
              <w:r>
                <w:rPr>
                  <w:szCs w:val="18"/>
                </w:rPr>
                <w:t>ASA-Klassifikation 4</w:t>
              </w:r>
            </w:ins>
          </w:p>
        </w:tc>
        <w:tc>
          <w:tcPr>
            <w:tcW w:w="1013" w:type="pct"/>
          </w:tcPr>
          <w:p w14:paraId="05033049" w14:textId="77777777" w:rsidR="00BA23B7" w:rsidRPr="001E2092" w:rsidRDefault="00784CD0" w:rsidP="009E6F3B">
            <w:pPr>
              <w:pStyle w:val="Tabellentext"/>
              <w:jc w:val="right"/>
              <w:rPr>
                <w:ins w:id="2493" w:author="IQTIG" w:date="2020-04-28T19:39:00Z"/>
                <w:szCs w:val="18"/>
              </w:rPr>
            </w:pPr>
            <w:ins w:id="2494" w:author="IQTIG" w:date="2020-04-28T19:39:00Z">
              <w:r>
                <w:rPr>
                  <w:szCs w:val="18"/>
                </w:rPr>
                <w:t>2,617091339753943</w:t>
              </w:r>
            </w:ins>
          </w:p>
        </w:tc>
        <w:tc>
          <w:tcPr>
            <w:tcW w:w="390" w:type="pct"/>
          </w:tcPr>
          <w:p w14:paraId="666000BD" w14:textId="77777777" w:rsidR="00BA23B7" w:rsidRPr="001E2092" w:rsidRDefault="00784CD0" w:rsidP="004D14B9">
            <w:pPr>
              <w:pStyle w:val="Tabellentext"/>
              <w:ind w:left="0"/>
              <w:jc w:val="right"/>
              <w:rPr>
                <w:ins w:id="2495" w:author="IQTIG" w:date="2020-04-28T19:39:00Z"/>
                <w:szCs w:val="18"/>
              </w:rPr>
            </w:pPr>
            <w:ins w:id="2496" w:author="IQTIG" w:date="2020-04-28T19:39:00Z">
              <w:r>
                <w:rPr>
                  <w:szCs w:val="18"/>
                </w:rPr>
                <w:t>0,274</w:t>
              </w:r>
            </w:ins>
          </w:p>
        </w:tc>
        <w:tc>
          <w:tcPr>
            <w:tcW w:w="548" w:type="pct"/>
          </w:tcPr>
          <w:p w14:paraId="0C09308C" w14:textId="77777777" w:rsidR="00BA23B7" w:rsidRPr="001E2092" w:rsidRDefault="00784CD0" w:rsidP="009E6F3B">
            <w:pPr>
              <w:pStyle w:val="Tabellentext"/>
              <w:jc w:val="right"/>
              <w:rPr>
                <w:ins w:id="2497" w:author="IQTIG" w:date="2020-04-28T19:39:00Z"/>
                <w:szCs w:val="18"/>
              </w:rPr>
            </w:pPr>
            <w:ins w:id="2498" w:author="IQTIG" w:date="2020-04-28T19:39:00Z">
              <w:r>
                <w:rPr>
                  <w:szCs w:val="18"/>
                </w:rPr>
                <w:t>9,548</w:t>
              </w:r>
            </w:ins>
          </w:p>
        </w:tc>
        <w:tc>
          <w:tcPr>
            <w:tcW w:w="468" w:type="pct"/>
          </w:tcPr>
          <w:p w14:paraId="57983530" w14:textId="77777777" w:rsidR="00BA23B7" w:rsidRPr="001E2092" w:rsidRDefault="00784CD0" w:rsidP="004D14B9">
            <w:pPr>
              <w:pStyle w:val="Tabellentext"/>
              <w:ind w:left="6"/>
              <w:jc w:val="right"/>
              <w:rPr>
                <w:ins w:id="2499" w:author="IQTIG" w:date="2020-04-28T19:39:00Z"/>
                <w:szCs w:val="18"/>
              </w:rPr>
            </w:pPr>
            <w:ins w:id="2500" w:author="IQTIG" w:date="2020-04-28T19:39:00Z">
              <w:r>
                <w:rPr>
                  <w:szCs w:val="18"/>
                </w:rPr>
                <w:t>13,696</w:t>
              </w:r>
            </w:ins>
          </w:p>
        </w:tc>
        <w:tc>
          <w:tcPr>
            <w:tcW w:w="1172" w:type="pct"/>
          </w:tcPr>
          <w:p w14:paraId="053D5379" w14:textId="77777777" w:rsidR="00BA23B7" w:rsidRPr="001E2092" w:rsidRDefault="00784CD0" w:rsidP="005521DD">
            <w:pPr>
              <w:pStyle w:val="Tabellentext"/>
              <w:ind w:left="-6"/>
              <w:jc w:val="right"/>
              <w:rPr>
                <w:ins w:id="2501" w:author="IQTIG" w:date="2020-04-28T19:39:00Z"/>
                <w:szCs w:val="18"/>
              </w:rPr>
            </w:pPr>
            <w:ins w:id="2502" w:author="IQTIG" w:date="2020-04-28T19:39:00Z">
              <w:r>
                <w:rPr>
                  <w:szCs w:val="18"/>
                </w:rPr>
                <w:t>8,329 - 24,589</w:t>
              </w:r>
            </w:ins>
          </w:p>
        </w:tc>
      </w:tr>
      <w:tr w:rsidR="00BA23B7" w:rsidRPr="00743DF3" w14:paraId="3278D1AB" w14:textId="77777777" w:rsidTr="00A4142A">
        <w:trPr>
          <w:cnfStyle w:val="000000010000" w:firstRow="0" w:lastRow="0" w:firstColumn="0" w:lastColumn="0" w:oddVBand="0" w:evenVBand="0" w:oddHBand="0" w:evenHBand="1" w:firstRowFirstColumn="0" w:firstRowLastColumn="0" w:lastRowFirstColumn="0" w:lastRowLastColumn="0"/>
          <w:trHeight w:val="409"/>
          <w:ins w:id="2503" w:author="IQTIG" w:date="2020-04-28T19:39:00Z"/>
        </w:trPr>
        <w:tc>
          <w:tcPr>
            <w:tcW w:w="1409" w:type="pct"/>
          </w:tcPr>
          <w:p w14:paraId="5AA6911F" w14:textId="77777777" w:rsidR="00BA23B7" w:rsidRPr="001E2092" w:rsidRDefault="00784CD0" w:rsidP="00C25810">
            <w:pPr>
              <w:pStyle w:val="Tabellentext"/>
              <w:rPr>
                <w:ins w:id="2504" w:author="IQTIG" w:date="2020-04-28T19:39:00Z"/>
                <w:szCs w:val="18"/>
              </w:rPr>
            </w:pPr>
            <w:ins w:id="2505" w:author="IQTIG" w:date="2020-04-28T19:39:00Z">
              <w:r>
                <w:rPr>
                  <w:szCs w:val="18"/>
                </w:rPr>
                <w:t>ASA-Klassifikation 5</w:t>
              </w:r>
            </w:ins>
          </w:p>
        </w:tc>
        <w:tc>
          <w:tcPr>
            <w:tcW w:w="1013" w:type="pct"/>
          </w:tcPr>
          <w:p w14:paraId="431A4474" w14:textId="77777777" w:rsidR="00BA23B7" w:rsidRPr="001E2092" w:rsidRDefault="00784CD0" w:rsidP="009E6F3B">
            <w:pPr>
              <w:pStyle w:val="Tabellentext"/>
              <w:jc w:val="right"/>
              <w:rPr>
                <w:ins w:id="2506" w:author="IQTIG" w:date="2020-04-28T19:39:00Z"/>
                <w:szCs w:val="18"/>
              </w:rPr>
            </w:pPr>
            <w:ins w:id="2507" w:author="IQTIG" w:date="2020-04-28T19:39:00Z">
              <w:r>
                <w:rPr>
                  <w:szCs w:val="18"/>
                </w:rPr>
                <w:t>3,678082413568297</w:t>
              </w:r>
            </w:ins>
          </w:p>
        </w:tc>
        <w:tc>
          <w:tcPr>
            <w:tcW w:w="390" w:type="pct"/>
          </w:tcPr>
          <w:p w14:paraId="61C0E916" w14:textId="77777777" w:rsidR="00BA23B7" w:rsidRPr="001E2092" w:rsidRDefault="00784CD0" w:rsidP="004D14B9">
            <w:pPr>
              <w:pStyle w:val="Tabellentext"/>
              <w:ind w:left="0"/>
              <w:jc w:val="right"/>
              <w:rPr>
                <w:ins w:id="2508" w:author="IQTIG" w:date="2020-04-28T19:39:00Z"/>
                <w:szCs w:val="18"/>
              </w:rPr>
            </w:pPr>
            <w:ins w:id="2509" w:author="IQTIG" w:date="2020-04-28T19:39:00Z">
              <w:r>
                <w:rPr>
                  <w:szCs w:val="18"/>
                </w:rPr>
                <w:t>0,330</w:t>
              </w:r>
            </w:ins>
          </w:p>
        </w:tc>
        <w:tc>
          <w:tcPr>
            <w:tcW w:w="548" w:type="pct"/>
          </w:tcPr>
          <w:p w14:paraId="40BACDC1" w14:textId="77777777" w:rsidR="00BA23B7" w:rsidRPr="001E2092" w:rsidRDefault="00784CD0" w:rsidP="009E6F3B">
            <w:pPr>
              <w:pStyle w:val="Tabellentext"/>
              <w:jc w:val="right"/>
              <w:rPr>
                <w:ins w:id="2510" w:author="IQTIG" w:date="2020-04-28T19:39:00Z"/>
                <w:szCs w:val="18"/>
              </w:rPr>
            </w:pPr>
            <w:ins w:id="2511" w:author="IQTIG" w:date="2020-04-28T19:39:00Z">
              <w:r>
                <w:rPr>
                  <w:szCs w:val="18"/>
                </w:rPr>
                <w:t>11,155</w:t>
              </w:r>
            </w:ins>
          </w:p>
        </w:tc>
        <w:tc>
          <w:tcPr>
            <w:tcW w:w="468" w:type="pct"/>
          </w:tcPr>
          <w:p w14:paraId="59743A01" w14:textId="77777777" w:rsidR="00BA23B7" w:rsidRPr="001E2092" w:rsidRDefault="00784CD0" w:rsidP="004D14B9">
            <w:pPr>
              <w:pStyle w:val="Tabellentext"/>
              <w:ind w:left="6"/>
              <w:jc w:val="right"/>
              <w:rPr>
                <w:ins w:id="2512" w:author="IQTIG" w:date="2020-04-28T19:39:00Z"/>
                <w:szCs w:val="18"/>
              </w:rPr>
            </w:pPr>
            <w:ins w:id="2513" w:author="IQTIG" w:date="2020-04-28T19:39:00Z">
              <w:r>
                <w:rPr>
                  <w:szCs w:val="18"/>
                </w:rPr>
                <w:t>39,570</w:t>
              </w:r>
            </w:ins>
          </w:p>
        </w:tc>
        <w:tc>
          <w:tcPr>
            <w:tcW w:w="1172" w:type="pct"/>
          </w:tcPr>
          <w:p w14:paraId="5AE230D9" w14:textId="77777777" w:rsidR="00BA23B7" w:rsidRPr="001E2092" w:rsidRDefault="00784CD0" w:rsidP="005521DD">
            <w:pPr>
              <w:pStyle w:val="Tabellentext"/>
              <w:ind w:left="-6"/>
              <w:jc w:val="right"/>
              <w:rPr>
                <w:ins w:id="2514" w:author="IQTIG" w:date="2020-04-28T19:39:00Z"/>
                <w:szCs w:val="18"/>
              </w:rPr>
            </w:pPr>
            <w:ins w:id="2515" w:author="IQTIG" w:date="2020-04-28T19:39:00Z">
              <w:r>
                <w:rPr>
                  <w:szCs w:val="18"/>
                </w:rPr>
                <w:t>21,292 - 78,129</w:t>
              </w:r>
            </w:ins>
          </w:p>
        </w:tc>
      </w:tr>
      <w:tr w:rsidR="00BA23B7" w:rsidRPr="00743DF3" w14:paraId="62133A70" w14:textId="77777777" w:rsidTr="00A4142A">
        <w:trPr>
          <w:cnfStyle w:val="000000100000" w:firstRow="0" w:lastRow="0" w:firstColumn="0" w:lastColumn="0" w:oddVBand="0" w:evenVBand="0" w:oddHBand="1" w:evenHBand="0" w:firstRowFirstColumn="0" w:firstRowLastColumn="0" w:lastRowFirstColumn="0" w:lastRowLastColumn="0"/>
          <w:trHeight w:val="409"/>
          <w:ins w:id="2516" w:author="IQTIG" w:date="2020-04-28T19:39:00Z"/>
        </w:trPr>
        <w:tc>
          <w:tcPr>
            <w:tcW w:w="1409" w:type="pct"/>
          </w:tcPr>
          <w:p w14:paraId="601068FB" w14:textId="77777777" w:rsidR="00BA23B7" w:rsidRPr="001E2092" w:rsidRDefault="00784CD0" w:rsidP="00C25810">
            <w:pPr>
              <w:pStyle w:val="Tabellentext"/>
              <w:rPr>
                <w:ins w:id="2517" w:author="IQTIG" w:date="2020-04-28T19:39:00Z"/>
                <w:szCs w:val="18"/>
              </w:rPr>
            </w:pPr>
            <w:ins w:id="2518" w:author="IQTIG" w:date="2020-04-28T19:39:00Z">
              <w:r>
                <w:rPr>
                  <w:szCs w:val="18"/>
                </w:rPr>
                <w:t xml:space="preserve">Wundkontaminationsklassifikation - </w:t>
              </w:r>
              <w:r>
                <w:rPr>
                  <w:szCs w:val="18"/>
                </w:rPr>
                <w:br/>
                <w:t xml:space="preserve"> CDC 2</w:t>
              </w:r>
            </w:ins>
          </w:p>
        </w:tc>
        <w:tc>
          <w:tcPr>
            <w:tcW w:w="1013" w:type="pct"/>
          </w:tcPr>
          <w:p w14:paraId="7098598B" w14:textId="77777777" w:rsidR="00BA23B7" w:rsidRPr="001E2092" w:rsidRDefault="00784CD0" w:rsidP="009E6F3B">
            <w:pPr>
              <w:pStyle w:val="Tabellentext"/>
              <w:jc w:val="right"/>
              <w:rPr>
                <w:ins w:id="2519" w:author="IQTIG" w:date="2020-04-28T19:39:00Z"/>
                <w:szCs w:val="18"/>
              </w:rPr>
            </w:pPr>
            <w:ins w:id="2520" w:author="IQTIG" w:date="2020-04-28T19:39:00Z">
              <w:r>
                <w:rPr>
                  <w:szCs w:val="18"/>
                </w:rPr>
                <w:t>0,263904093500487</w:t>
              </w:r>
            </w:ins>
          </w:p>
        </w:tc>
        <w:tc>
          <w:tcPr>
            <w:tcW w:w="390" w:type="pct"/>
          </w:tcPr>
          <w:p w14:paraId="1FB02D13" w14:textId="77777777" w:rsidR="00BA23B7" w:rsidRPr="001E2092" w:rsidRDefault="00784CD0" w:rsidP="004D14B9">
            <w:pPr>
              <w:pStyle w:val="Tabellentext"/>
              <w:ind w:left="0"/>
              <w:jc w:val="right"/>
              <w:rPr>
                <w:ins w:id="2521" w:author="IQTIG" w:date="2020-04-28T19:39:00Z"/>
                <w:szCs w:val="18"/>
              </w:rPr>
            </w:pPr>
            <w:ins w:id="2522" w:author="IQTIG" w:date="2020-04-28T19:39:00Z">
              <w:r>
                <w:rPr>
                  <w:szCs w:val="18"/>
                </w:rPr>
                <w:t>0,133</w:t>
              </w:r>
            </w:ins>
          </w:p>
        </w:tc>
        <w:tc>
          <w:tcPr>
            <w:tcW w:w="548" w:type="pct"/>
          </w:tcPr>
          <w:p w14:paraId="44BDE3E1" w14:textId="77777777" w:rsidR="00BA23B7" w:rsidRPr="001E2092" w:rsidRDefault="00784CD0" w:rsidP="009E6F3B">
            <w:pPr>
              <w:pStyle w:val="Tabellentext"/>
              <w:jc w:val="right"/>
              <w:rPr>
                <w:ins w:id="2523" w:author="IQTIG" w:date="2020-04-28T19:39:00Z"/>
                <w:szCs w:val="18"/>
              </w:rPr>
            </w:pPr>
            <w:ins w:id="2524" w:author="IQTIG" w:date="2020-04-28T19:39:00Z">
              <w:r>
                <w:rPr>
                  <w:szCs w:val="18"/>
                </w:rPr>
                <w:t>1,982</w:t>
              </w:r>
            </w:ins>
          </w:p>
        </w:tc>
        <w:tc>
          <w:tcPr>
            <w:tcW w:w="468" w:type="pct"/>
          </w:tcPr>
          <w:p w14:paraId="43DC0E7F" w14:textId="77777777" w:rsidR="00BA23B7" w:rsidRPr="001E2092" w:rsidRDefault="00784CD0" w:rsidP="004D14B9">
            <w:pPr>
              <w:pStyle w:val="Tabellentext"/>
              <w:ind w:left="6"/>
              <w:jc w:val="right"/>
              <w:rPr>
                <w:ins w:id="2525" w:author="IQTIG" w:date="2020-04-28T19:39:00Z"/>
                <w:szCs w:val="18"/>
              </w:rPr>
            </w:pPr>
            <w:ins w:id="2526" w:author="IQTIG" w:date="2020-04-28T19:39:00Z">
              <w:r>
                <w:rPr>
                  <w:szCs w:val="18"/>
                </w:rPr>
                <w:t>1,302</w:t>
              </w:r>
            </w:ins>
          </w:p>
        </w:tc>
        <w:tc>
          <w:tcPr>
            <w:tcW w:w="1172" w:type="pct"/>
          </w:tcPr>
          <w:p w14:paraId="6C24FD38" w14:textId="77777777" w:rsidR="00BA23B7" w:rsidRPr="001E2092" w:rsidRDefault="00784CD0" w:rsidP="005521DD">
            <w:pPr>
              <w:pStyle w:val="Tabellentext"/>
              <w:ind w:left="-6"/>
              <w:jc w:val="right"/>
              <w:rPr>
                <w:ins w:id="2527" w:author="IQTIG" w:date="2020-04-28T19:39:00Z"/>
                <w:szCs w:val="18"/>
              </w:rPr>
            </w:pPr>
            <w:ins w:id="2528" w:author="IQTIG" w:date="2020-04-28T19:39:00Z">
              <w:r>
                <w:rPr>
                  <w:szCs w:val="18"/>
                </w:rPr>
                <w:t>0,995 - 1,678</w:t>
              </w:r>
            </w:ins>
          </w:p>
        </w:tc>
      </w:tr>
      <w:tr w:rsidR="00BA23B7" w:rsidRPr="00743DF3" w14:paraId="47D95E72" w14:textId="77777777" w:rsidTr="00A4142A">
        <w:trPr>
          <w:cnfStyle w:val="000000010000" w:firstRow="0" w:lastRow="0" w:firstColumn="0" w:lastColumn="0" w:oddVBand="0" w:evenVBand="0" w:oddHBand="0" w:evenHBand="1" w:firstRowFirstColumn="0" w:firstRowLastColumn="0" w:lastRowFirstColumn="0" w:lastRowLastColumn="0"/>
          <w:trHeight w:val="409"/>
          <w:ins w:id="2529" w:author="IQTIG" w:date="2020-04-28T19:39:00Z"/>
        </w:trPr>
        <w:tc>
          <w:tcPr>
            <w:tcW w:w="1409" w:type="pct"/>
          </w:tcPr>
          <w:p w14:paraId="16B5C683" w14:textId="77777777" w:rsidR="00BA23B7" w:rsidRPr="001E2092" w:rsidRDefault="00784CD0" w:rsidP="00C25810">
            <w:pPr>
              <w:pStyle w:val="Tabellentext"/>
              <w:rPr>
                <w:ins w:id="2530" w:author="IQTIG" w:date="2020-04-28T19:39:00Z"/>
                <w:szCs w:val="18"/>
              </w:rPr>
            </w:pPr>
            <w:ins w:id="2531" w:author="IQTIG" w:date="2020-04-28T19:39:00Z">
              <w:r>
                <w:rPr>
                  <w:szCs w:val="18"/>
                </w:rPr>
                <w:t xml:space="preserve">Wundkontaminationsklassifikation - </w:t>
              </w:r>
              <w:r>
                <w:rPr>
                  <w:szCs w:val="18"/>
                </w:rPr>
                <w:br/>
                <w:t xml:space="preserve"> CDC 3 oder 4</w:t>
              </w:r>
            </w:ins>
          </w:p>
        </w:tc>
        <w:tc>
          <w:tcPr>
            <w:tcW w:w="1013" w:type="pct"/>
          </w:tcPr>
          <w:p w14:paraId="568D51AD" w14:textId="77777777" w:rsidR="00BA23B7" w:rsidRPr="001E2092" w:rsidRDefault="00784CD0" w:rsidP="009E6F3B">
            <w:pPr>
              <w:pStyle w:val="Tabellentext"/>
              <w:jc w:val="right"/>
              <w:rPr>
                <w:ins w:id="2532" w:author="IQTIG" w:date="2020-04-28T19:39:00Z"/>
                <w:szCs w:val="18"/>
              </w:rPr>
            </w:pPr>
            <w:ins w:id="2533" w:author="IQTIG" w:date="2020-04-28T19:39:00Z">
              <w:r>
                <w:rPr>
                  <w:szCs w:val="18"/>
                </w:rPr>
                <w:t>0,335656451596643</w:t>
              </w:r>
            </w:ins>
          </w:p>
        </w:tc>
        <w:tc>
          <w:tcPr>
            <w:tcW w:w="390" w:type="pct"/>
          </w:tcPr>
          <w:p w14:paraId="06833BA2" w14:textId="77777777" w:rsidR="00BA23B7" w:rsidRPr="001E2092" w:rsidRDefault="00784CD0" w:rsidP="004D14B9">
            <w:pPr>
              <w:pStyle w:val="Tabellentext"/>
              <w:ind w:left="0"/>
              <w:jc w:val="right"/>
              <w:rPr>
                <w:ins w:id="2534" w:author="IQTIG" w:date="2020-04-28T19:39:00Z"/>
                <w:szCs w:val="18"/>
              </w:rPr>
            </w:pPr>
            <w:ins w:id="2535" w:author="IQTIG" w:date="2020-04-28T19:39:00Z">
              <w:r>
                <w:rPr>
                  <w:szCs w:val="18"/>
                </w:rPr>
                <w:t>0,247</w:t>
              </w:r>
            </w:ins>
          </w:p>
        </w:tc>
        <w:tc>
          <w:tcPr>
            <w:tcW w:w="548" w:type="pct"/>
          </w:tcPr>
          <w:p w14:paraId="73936AE6" w14:textId="77777777" w:rsidR="00BA23B7" w:rsidRPr="001E2092" w:rsidRDefault="00784CD0" w:rsidP="009E6F3B">
            <w:pPr>
              <w:pStyle w:val="Tabellentext"/>
              <w:jc w:val="right"/>
              <w:rPr>
                <w:ins w:id="2536" w:author="IQTIG" w:date="2020-04-28T19:39:00Z"/>
                <w:szCs w:val="18"/>
              </w:rPr>
            </w:pPr>
            <w:ins w:id="2537" w:author="IQTIG" w:date="2020-04-28T19:39:00Z">
              <w:r>
                <w:rPr>
                  <w:szCs w:val="18"/>
                </w:rPr>
                <w:t>1,359</w:t>
              </w:r>
            </w:ins>
          </w:p>
        </w:tc>
        <w:tc>
          <w:tcPr>
            <w:tcW w:w="468" w:type="pct"/>
          </w:tcPr>
          <w:p w14:paraId="7978EA78" w14:textId="77777777" w:rsidR="00BA23B7" w:rsidRPr="001E2092" w:rsidRDefault="00784CD0" w:rsidP="004D14B9">
            <w:pPr>
              <w:pStyle w:val="Tabellentext"/>
              <w:ind w:left="6"/>
              <w:jc w:val="right"/>
              <w:rPr>
                <w:ins w:id="2538" w:author="IQTIG" w:date="2020-04-28T19:39:00Z"/>
                <w:szCs w:val="18"/>
              </w:rPr>
            </w:pPr>
            <w:ins w:id="2539" w:author="IQTIG" w:date="2020-04-28T19:39:00Z">
              <w:r>
                <w:rPr>
                  <w:szCs w:val="18"/>
                </w:rPr>
                <w:t>1,399</w:t>
              </w:r>
            </w:ins>
          </w:p>
        </w:tc>
        <w:tc>
          <w:tcPr>
            <w:tcW w:w="1172" w:type="pct"/>
          </w:tcPr>
          <w:p w14:paraId="2EC7F39B" w14:textId="77777777" w:rsidR="00BA23B7" w:rsidRPr="001E2092" w:rsidRDefault="00784CD0" w:rsidP="005521DD">
            <w:pPr>
              <w:pStyle w:val="Tabellentext"/>
              <w:ind w:left="-6"/>
              <w:jc w:val="right"/>
              <w:rPr>
                <w:ins w:id="2540" w:author="IQTIG" w:date="2020-04-28T19:39:00Z"/>
                <w:szCs w:val="18"/>
              </w:rPr>
            </w:pPr>
            <w:ins w:id="2541" w:author="IQTIG" w:date="2020-04-28T19:39:00Z">
              <w:r>
                <w:rPr>
                  <w:szCs w:val="18"/>
                </w:rPr>
                <w:t>0,839 - 2,218</w:t>
              </w:r>
            </w:ins>
          </w:p>
        </w:tc>
      </w:tr>
      <w:tr w:rsidR="00BA23B7" w:rsidRPr="00743DF3" w14:paraId="6B8441C9" w14:textId="77777777" w:rsidTr="00A4142A">
        <w:trPr>
          <w:cnfStyle w:val="000000100000" w:firstRow="0" w:lastRow="0" w:firstColumn="0" w:lastColumn="0" w:oddVBand="0" w:evenVBand="0" w:oddHBand="1" w:evenHBand="0" w:firstRowFirstColumn="0" w:firstRowLastColumn="0" w:lastRowFirstColumn="0" w:lastRowLastColumn="0"/>
          <w:trHeight w:val="409"/>
          <w:ins w:id="2542" w:author="IQTIG" w:date="2020-04-28T19:39:00Z"/>
        </w:trPr>
        <w:tc>
          <w:tcPr>
            <w:tcW w:w="1409" w:type="pct"/>
          </w:tcPr>
          <w:p w14:paraId="79090CC8" w14:textId="77777777" w:rsidR="00BA23B7" w:rsidRPr="001E2092" w:rsidRDefault="00784CD0" w:rsidP="00C25810">
            <w:pPr>
              <w:pStyle w:val="Tabellentext"/>
              <w:rPr>
                <w:ins w:id="2543" w:author="IQTIG" w:date="2020-04-28T19:39:00Z"/>
                <w:szCs w:val="18"/>
              </w:rPr>
            </w:pPr>
            <w:ins w:id="2544" w:author="IQTIG" w:date="2020-04-28T19:39:00Z">
              <w:r>
                <w:rPr>
                  <w:szCs w:val="18"/>
                </w:rPr>
                <w:t xml:space="preserve">Antithrombotische Dauertherapie - </w:t>
              </w:r>
              <w:r>
                <w:rPr>
                  <w:szCs w:val="18"/>
                </w:rPr>
                <w:br/>
                <w:t xml:space="preserve"> Vitamin-K-Antagonisten</w:t>
              </w:r>
            </w:ins>
          </w:p>
        </w:tc>
        <w:tc>
          <w:tcPr>
            <w:tcW w:w="1013" w:type="pct"/>
          </w:tcPr>
          <w:p w14:paraId="6B3C5EE6" w14:textId="77777777" w:rsidR="00BA23B7" w:rsidRPr="001E2092" w:rsidRDefault="00784CD0" w:rsidP="009E6F3B">
            <w:pPr>
              <w:pStyle w:val="Tabellentext"/>
              <w:jc w:val="right"/>
              <w:rPr>
                <w:ins w:id="2545" w:author="IQTIG" w:date="2020-04-28T19:39:00Z"/>
                <w:szCs w:val="18"/>
              </w:rPr>
            </w:pPr>
            <w:ins w:id="2546" w:author="IQTIG" w:date="2020-04-28T19:39:00Z">
              <w:r>
                <w:rPr>
                  <w:szCs w:val="18"/>
                </w:rPr>
                <w:t>0,268299591291074</w:t>
              </w:r>
            </w:ins>
          </w:p>
        </w:tc>
        <w:tc>
          <w:tcPr>
            <w:tcW w:w="390" w:type="pct"/>
          </w:tcPr>
          <w:p w14:paraId="06117C58" w14:textId="77777777" w:rsidR="00BA23B7" w:rsidRPr="001E2092" w:rsidRDefault="00784CD0" w:rsidP="004D14B9">
            <w:pPr>
              <w:pStyle w:val="Tabellentext"/>
              <w:ind w:left="0"/>
              <w:jc w:val="right"/>
              <w:rPr>
                <w:ins w:id="2547" w:author="IQTIG" w:date="2020-04-28T19:39:00Z"/>
                <w:szCs w:val="18"/>
              </w:rPr>
            </w:pPr>
            <w:ins w:id="2548" w:author="IQTIG" w:date="2020-04-28T19:39:00Z">
              <w:r>
                <w:rPr>
                  <w:szCs w:val="18"/>
                </w:rPr>
                <w:t>0,046</w:t>
              </w:r>
            </w:ins>
          </w:p>
        </w:tc>
        <w:tc>
          <w:tcPr>
            <w:tcW w:w="548" w:type="pct"/>
          </w:tcPr>
          <w:p w14:paraId="67DBE6E7" w14:textId="77777777" w:rsidR="00BA23B7" w:rsidRPr="001E2092" w:rsidRDefault="00784CD0" w:rsidP="009E6F3B">
            <w:pPr>
              <w:pStyle w:val="Tabellentext"/>
              <w:jc w:val="right"/>
              <w:rPr>
                <w:ins w:id="2549" w:author="IQTIG" w:date="2020-04-28T19:39:00Z"/>
                <w:szCs w:val="18"/>
              </w:rPr>
            </w:pPr>
            <w:ins w:id="2550" w:author="IQTIG" w:date="2020-04-28T19:39:00Z">
              <w:r>
                <w:rPr>
                  <w:szCs w:val="18"/>
                </w:rPr>
                <w:t>5,786</w:t>
              </w:r>
            </w:ins>
          </w:p>
        </w:tc>
        <w:tc>
          <w:tcPr>
            <w:tcW w:w="468" w:type="pct"/>
          </w:tcPr>
          <w:p w14:paraId="7A3608D3" w14:textId="77777777" w:rsidR="00BA23B7" w:rsidRPr="001E2092" w:rsidRDefault="00784CD0" w:rsidP="004D14B9">
            <w:pPr>
              <w:pStyle w:val="Tabellentext"/>
              <w:ind w:left="6"/>
              <w:jc w:val="right"/>
              <w:rPr>
                <w:ins w:id="2551" w:author="IQTIG" w:date="2020-04-28T19:39:00Z"/>
                <w:szCs w:val="18"/>
              </w:rPr>
            </w:pPr>
            <w:ins w:id="2552" w:author="IQTIG" w:date="2020-04-28T19:39:00Z">
              <w:r>
                <w:rPr>
                  <w:szCs w:val="18"/>
                </w:rPr>
                <w:t>1,308</w:t>
              </w:r>
            </w:ins>
          </w:p>
        </w:tc>
        <w:tc>
          <w:tcPr>
            <w:tcW w:w="1172" w:type="pct"/>
          </w:tcPr>
          <w:p w14:paraId="05FD8FDA" w14:textId="77777777" w:rsidR="00BA23B7" w:rsidRPr="001E2092" w:rsidRDefault="00784CD0" w:rsidP="005521DD">
            <w:pPr>
              <w:pStyle w:val="Tabellentext"/>
              <w:ind w:left="-6"/>
              <w:jc w:val="right"/>
              <w:rPr>
                <w:ins w:id="2553" w:author="IQTIG" w:date="2020-04-28T19:39:00Z"/>
                <w:szCs w:val="18"/>
              </w:rPr>
            </w:pPr>
            <w:ins w:id="2554" w:author="IQTIG" w:date="2020-04-28T19:39:00Z">
              <w:r>
                <w:rPr>
                  <w:szCs w:val="18"/>
                </w:rPr>
                <w:t>1,193 - 1,431</w:t>
              </w:r>
            </w:ins>
          </w:p>
        </w:tc>
      </w:tr>
      <w:tr w:rsidR="00BA23B7" w:rsidRPr="00743DF3" w14:paraId="3916B086" w14:textId="77777777" w:rsidTr="00A4142A">
        <w:trPr>
          <w:cnfStyle w:val="000000010000" w:firstRow="0" w:lastRow="0" w:firstColumn="0" w:lastColumn="0" w:oddVBand="0" w:evenVBand="0" w:oddHBand="0" w:evenHBand="1" w:firstRowFirstColumn="0" w:firstRowLastColumn="0" w:lastRowFirstColumn="0" w:lastRowLastColumn="0"/>
          <w:trHeight w:val="409"/>
          <w:ins w:id="2555" w:author="IQTIG" w:date="2020-04-28T19:39:00Z"/>
        </w:trPr>
        <w:tc>
          <w:tcPr>
            <w:tcW w:w="1409" w:type="pct"/>
          </w:tcPr>
          <w:p w14:paraId="4BDCA093" w14:textId="77777777" w:rsidR="00BA23B7" w:rsidRPr="001E2092" w:rsidRDefault="00784CD0" w:rsidP="00C25810">
            <w:pPr>
              <w:pStyle w:val="Tabellentext"/>
              <w:rPr>
                <w:ins w:id="2556" w:author="IQTIG" w:date="2020-04-28T19:39:00Z"/>
                <w:szCs w:val="18"/>
              </w:rPr>
            </w:pPr>
            <w:ins w:id="2557" w:author="IQTIG" w:date="2020-04-28T19:39:00Z">
              <w:r>
                <w:rPr>
                  <w:szCs w:val="18"/>
                </w:rPr>
                <w:t xml:space="preserve">Antithrombotische Dauertherapie - </w:t>
              </w:r>
              <w:r>
                <w:rPr>
                  <w:szCs w:val="18"/>
                </w:rPr>
                <w:br/>
                <w:t xml:space="preserve"> Thrombozytenaggregationshemmer</w:t>
              </w:r>
            </w:ins>
          </w:p>
        </w:tc>
        <w:tc>
          <w:tcPr>
            <w:tcW w:w="1013" w:type="pct"/>
          </w:tcPr>
          <w:p w14:paraId="6A08F83F" w14:textId="77777777" w:rsidR="00BA23B7" w:rsidRPr="001E2092" w:rsidRDefault="00784CD0" w:rsidP="009E6F3B">
            <w:pPr>
              <w:pStyle w:val="Tabellentext"/>
              <w:jc w:val="right"/>
              <w:rPr>
                <w:ins w:id="2558" w:author="IQTIG" w:date="2020-04-28T19:39:00Z"/>
                <w:szCs w:val="18"/>
              </w:rPr>
            </w:pPr>
            <w:ins w:id="2559" w:author="IQTIG" w:date="2020-04-28T19:39:00Z">
              <w:r>
                <w:rPr>
                  <w:szCs w:val="18"/>
                </w:rPr>
                <w:t>-0,055254856556309</w:t>
              </w:r>
            </w:ins>
          </w:p>
        </w:tc>
        <w:tc>
          <w:tcPr>
            <w:tcW w:w="390" w:type="pct"/>
          </w:tcPr>
          <w:p w14:paraId="752888B6" w14:textId="77777777" w:rsidR="00BA23B7" w:rsidRPr="001E2092" w:rsidRDefault="00784CD0" w:rsidP="004D14B9">
            <w:pPr>
              <w:pStyle w:val="Tabellentext"/>
              <w:ind w:left="0"/>
              <w:jc w:val="right"/>
              <w:rPr>
                <w:ins w:id="2560" w:author="IQTIG" w:date="2020-04-28T19:39:00Z"/>
                <w:szCs w:val="18"/>
              </w:rPr>
            </w:pPr>
            <w:ins w:id="2561" w:author="IQTIG" w:date="2020-04-28T19:39:00Z">
              <w:r>
                <w:rPr>
                  <w:szCs w:val="18"/>
                </w:rPr>
                <w:t>0,033</w:t>
              </w:r>
            </w:ins>
          </w:p>
        </w:tc>
        <w:tc>
          <w:tcPr>
            <w:tcW w:w="548" w:type="pct"/>
          </w:tcPr>
          <w:p w14:paraId="2F11A9AD" w14:textId="77777777" w:rsidR="00BA23B7" w:rsidRPr="001E2092" w:rsidRDefault="00784CD0" w:rsidP="009E6F3B">
            <w:pPr>
              <w:pStyle w:val="Tabellentext"/>
              <w:jc w:val="right"/>
              <w:rPr>
                <w:ins w:id="2562" w:author="IQTIG" w:date="2020-04-28T19:39:00Z"/>
                <w:szCs w:val="18"/>
              </w:rPr>
            </w:pPr>
            <w:ins w:id="2563" w:author="IQTIG" w:date="2020-04-28T19:39:00Z">
              <w:r>
                <w:rPr>
                  <w:szCs w:val="18"/>
                </w:rPr>
                <w:t>-1,672</w:t>
              </w:r>
            </w:ins>
          </w:p>
        </w:tc>
        <w:tc>
          <w:tcPr>
            <w:tcW w:w="468" w:type="pct"/>
          </w:tcPr>
          <w:p w14:paraId="53A7198E" w14:textId="77777777" w:rsidR="00BA23B7" w:rsidRPr="001E2092" w:rsidRDefault="00784CD0" w:rsidP="004D14B9">
            <w:pPr>
              <w:pStyle w:val="Tabellentext"/>
              <w:ind w:left="6"/>
              <w:jc w:val="right"/>
              <w:rPr>
                <w:ins w:id="2564" w:author="IQTIG" w:date="2020-04-28T19:39:00Z"/>
                <w:szCs w:val="18"/>
              </w:rPr>
            </w:pPr>
            <w:ins w:id="2565" w:author="IQTIG" w:date="2020-04-28T19:39:00Z">
              <w:r>
                <w:rPr>
                  <w:szCs w:val="18"/>
                </w:rPr>
                <w:t>0,946</w:t>
              </w:r>
            </w:ins>
          </w:p>
        </w:tc>
        <w:tc>
          <w:tcPr>
            <w:tcW w:w="1172" w:type="pct"/>
          </w:tcPr>
          <w:p w14:paraId="4C8C2FE8" w14:textId="77777777" w:rsidR="00BA23B7" w:rsidRPr="001E2092" w:rsidRDefault="00784CD0" w:rsidP="005521DD">
            <w:pPr>
              <w:pStyle w:val="Tabellentext"/>
              <w:ind w:left="-6"/>
              <w:jc w:val="right"/>
              <w:rPr>
                <w:ins w:id="2566" w:author="IQTIG" w:date="2020-04-28T19:39:00Z"/>
                <w:szCs w:val="18"/>
              </w:rPr>
            </w:pPr>
            <w:ins w:id="2567" w:author="IQTIG" w:date="2020-04-28T19:39:00Z">
              <w:r>
                <w:rPr>
                  <w:szCs w:val="18"/>
                </w:rPr>
                <w:t>0,887 - 1,009</w:t>
              </w:r>
            </w:ins>
          </w:p>
        </w:tc>
      </w:tr>
      <w:tr w:rsidR="00BA23B7" w:rsidRPr="00743DF3" w14:paraId="3777DE91" w14:textId="77777777" w:rsidTr="00A4142A">
        <w:trPr>
          <w:cnfStyle w:val="000000100000" w:firstRow="0" w:lastRow="0" w:firstColumn="0" w:lastColumn="0" w:oddVBand="0" w:evenVBand="0" w:oddHBand="1" w:evenHBand="0" w:firstRowFirstColumn="0" w:firstRowLastColumn="0" w:lastRowFirstColumn="0" w:lastRowLastColumn="0"/>
          <w:trHeight w:val="409"/>
          <w:ins w:id="2568" w:author="IQTIG" w:date="2020-04-28T19:39:00Z"/>
        </w:trPr>
        <w:tc>
          <w:tcPr>
            <w:tcW w:w="1409" w:type="pct"/>
          </w:tcPr>
          <w:p w14:paraId="367EC4F8" w14:textId="77777777" w:rsidR="00BA23B7" w:rsidRPr="001E2092" w:rsidRDefault="00784CD0" w:rsidP="00C25810">
            <w:pPr>
              <w:pStyle w:val="Tabellentext"/>
              <w:rPr>
                <w:ins w:id="2569" w:author="IQTIG" w:date="2020-04-28T19:39:00Z"/>
                <w:szCs w:val="18"/>
              </w:rPr>
            </w:pPr>
            <w:ins w:id="2570" w:author="IQTIG" w:date="2020-04-28T19:39:00Z">
              <w:r>
                <w:rPr>
                  <w:szCs w:val="18"/>
                </w:rPr>
                <w:t xml:space="preserve">Antithrombotische Dauertherapie - </w:t>
              </w:r>
              <w:r>
                <w:rPr>
                  <w:szCs w:val="18"/>
                </w:rPr>
                <w:br/>
                <w:t xml:space="preserve"> DOAK/NOAK</w:t>
              </w:r>
            </w:ins>
          </w:p>
        </w:tc>
        <w:tc>
          <w:tcPr>
            <w:tcW w:w="1013" w:type="pct"/>
          </w:tcPr>
          <w:p w14:paraId="38573217" w14:textId="77777777" w:rsidR="00BA23B7" w:rsidRPr="001E2092" w:rsidRDefault="00784CD0" w:rsidP="009E6F3B">
            <w:pPr>
              <w:pStyle w:val="Tabellentext"/>
              <w:jc w:val="right"/>
              <w:rPr>
                <w:ins w:id="2571" w:author="IQTIG" w:date="2020-04-28T19:39:00Z"/>
                <w:szCs w:val="18"/>
              </w:rPr>
            </w:pPr>
            <w:ins w:id="2572" w:author="IQTIG" w:date="2020-04-28T19:39:00Z">
              <w:r>
                <w:rPr>
                  <w:szCs w:val="18"/>
                </w:rPr>
                <w:t>0,190521975706722</w:t>
              </w:r>
            </w:ins>
          </w:p>
        </w:tc>
        <w:tc>
          <w:tcPr>
            <w:tcW w:w="390" w:type="pct"/>
          </w:tcPr>
          <w:p w14:paraId="04296796" w14:textId="77777777" w:rsidR="00BA23B7" w:rsidRPr="001E2092" w:rsidRDefault="00784CD0" w:rsidP="004D14B9">
            <w:pPr>
              <w:pStyle w:val="Tabellentext"/>
              <w:ind w:left="0"/>
              <w:jc w:val="right"/>
              <w:rPr>
                <w:ins w:id="2573" w:author="IQTIG" w:date="2020-04-28T19:39:00Z"/>
                <w:szCs w:val="18"/>
              </w:rPr>
            </w:pPr>
            <w:ins w:id="2574" w:author="IQTIG" w:date="2020-04-28T19:39:00Z">
              <w:r>
                <w:rPr>
                  <w:szCs w:val="18"/>
                </w:rPr>
                <w:t>0,038</w:t>
              </w:r>
            </w:ins>
          </w:p>
        </w:tc>
        <w:tc>
          <w:tcPr>
            <w:tcW w:w="548" w:type="pct"/>
          </w:tcPr>
          <w:p w14:paraId="4377A70E" w14:textId="77777777" w:rsidR="00BA23B7" w:rsidRPr="001E2092" w:rsidRDefault="00784CD0" w:rsidP="009E6F3B">
            <w:pPr>
              <w:pStyle w:val="Tabellentext"/>
              <w:jc w:val="right"/>
              <w:rPr>
                <w:ins w:id="2575" w:author="IQTIG" w:date="2020-04-28T19:39:00Z"/>
                <w:szCs w:val="18"/>
              </w:rPr>
            </w:pPr>
            <w:ins w:id="2576" w:author="IQTIG" w:date="2020-04-28T19:39:00Z">
              <w:r>
                <w:rPr>
                  <w:szCs w:val="18"/>
                </w:rPr>
                <w:t>5,059</w:t>
              </w:r>
            </w:ins>
          </w:p>
        </w:tc>
        <w:tc>
          <w:tcPr>
            <w:tcW w:w="468" w:type="pct"/>
          </w:tcPr>
          <w:p w14:paraId="60509B73" w14:textId="77777777" w:rsidR="00BA23B7" w:rsidRPr="001E2092" w:rsidRDefault="00784CD0" w:rsidP="004D14B9">
            <w:pPr>
              <w:pStyle w:val="Tabellentext"/>
              <w:ind w:left="6"/>
              <w:jc w:val="right"/>
              <w:rPr>
                <w:ins w:id="2577" w:author="IQTIG" w:date="2020-04-28T19:39:00Z"/>
                <w:szCs w:val="18"/>
              </w:rPr>
            </w:pPr>
            <w:ins w:id="2578" w:author="IQTIG" w:date="2020-04-28T19:39:00Z">
              <w:r>
                <w:rPr>
                  <w:szCs w:val="18"/>
                </w:rPr>
                <w:t>1,210</w:t>
              </w:r>
            </w:ins>
          </w:p>
        </w:tc>
        <w:tc>
          <w:tcPr>
            <w:tcW w:w="1172" w:type="pct"/>
          </w:tcPr>
          <w:p w14:paraId="0F68830A" w14:textId="77777777" w:rsidR="00BA23B7" w:rsidRPr="001E2092" w:rsidRDefault="00784CD0" w:rsidP="005521DD">
            <w:pPr>
              <w:pStyle w:val="Tabellentext"/>
              <w:ind w:left="-6"/>
              <w:jc w:val="right"/>
              <w:rPr>
                <w:ins w:id="2579" w:author="IQTIG" w:date="2020-04-28T19:39:00Z"/>
                <w:szCs w:val="18"/>
              </w:rPr>
            </w:pPr>
            <w:ins w:id="2580" w:author="IQTIG" w:date="2020-04-28T19:39:00Z">
              <w:r>
                <w:rPr>
                  <w:szCs w:val="18"/>
                </w:rPr>
                <w:t>1,123 - 1,302</w:t>
              </w:r>
            </w:ins>
          </w:p>
        </w:tc>
      </w:tr>
      <w:tr w:rsidR="00BA23B7" w:rsidRPr="00743DF3" w14:paraId="73D9CDB5" w14:textId="77777777" w:rsidTr="00A4142A">
        <w:trPr>
          <w:cnfStyle w:val="000000010000" w:firstRow="0" w:lastRow="0" w:firstColumn="0" w:lastColumn="0" w:oddVBand="0" w:evenVBand="0" w:oddHBand="0" w:evenHBand="1" w:firstRowFirstColumn="0" w:firstRowLastColumn="0" w:lastRowFirstColumn="0" w:lastRowLastColumn="0"/>
          <w:trHeight w:val="409"/>
          <w:ins w:id="2581" w:author="IQTIG" w:date="2020-04-28T19:39:00Z"/>
        </w:trPr>
        <w:tc>
          <w:tcPr>
            <w:tcW w:w="1409" w:type="pct"/>
          </w:tcPr>
          <w:p w14:paraId="0CA2228B" w14:textId="77777777" w:rsidR="00BA23B7" w:rsidRPr="001E2092" w:rsidRDefault="00784CD0" w:rsidP="00C25810">
            <w:pPr>
              <w:pStyle w:val="Tabellentext"/>
              <w:rPr>
                <w:ins w:id="2582" w:author="IQTIG" w:date="2020-04-28T19:39:00Z"/>
                <w:szCs w:val="18"/>
              </w:rPr>
            </w:pPr>
            <w:ins w:id="2583" w:author="IQTIG" w:date="2020-04-28T19:39:00Z">
              <w:r>
                <w:rPr>
                  <w:szCs w:val="18"/>
                </w:rPr>
                <w:t xml:space="preserve">Antithrombotische Dauertherapie - </w:t>
              </w:r>
              <w:r>
                <w:rPr>
                  <w:szCs w:val="18"/>
                </w:rPr>
                <w:br/>
                <w:t xml:space="preserve"> sonstige</w:t>
              </w:r>
            </w:ins>
          </w:p>
        </w:tc>
        <w:tc>
          <w:tcPr>
            <w:tcW w:w="1013" w:type="pct"/>
          </w:tcPr>
          <w:p w14:paraId="4313D502" w14:textId="77777777" w:rsidR="00BA23B7" w:rsidRPr="001E2092" w:rsidRDefault="00784CD0" w:rsidP="009E6F3B">
            <w:pPr>
              <w:pStyle w:val="Tabellentext"/>
              <w:jc w:val="right"/>
              <w:rPr>
                <w:ins w:id="2584" w:author="IQTIG" w:date="2020-04-28T19:39:00Z"/>
                <w:szCs w:val="18"/>
              </w:rPr>
            </w:pPr>
            <w:ins w:id="2585" w:author="IQTIG" w:date="2020-04-28T19:39:00Z">
              <w:r>
                <w:rPr>
                  <w:szCs w:val="18"/>
                </w:rPr>
                <w:t>0,305368142263608</w:t>
              </w:r>
            </w:ins>
          </w:p>
        </w:tc>
        <w:tc>
          <w:tcPr>
            <w:tcW w:w="390" w:type="pct"/>
          </w:tcPr>
          <w:p w14:paraId="6ADF9580" w14:textId="77777777" w:rsidR="00BA23B7" w:rsidRPr="001E2092" w:rsidRDefault="00784CD0" w:rsidP="004D14B9">
            <w:pPr>
              <w:pStyle w:val="Tabellentext"/>
              <w:ind w:left="0"/>
              <w:jc w:val="right"/>
              <w:rPr>
                <w:ins w:id="2586" w:author="IQTIG" w:date="2020-04-28T19:39:00Z"/>
                <w:szCs w:val="18"/>
              </w:rPr>
            </w:pPr>
            <w:ins w:id="2587" w:author="IQTIG" w:date="2020-04-28T19:39:00Z">
              <w:r>
                <w:rPr>
                  <w:szCs w:val="18"/>
                </w:rPr>
                <w:t>0,095</w:t>
              </w:r>
            </w:ins>
          </w:p>
        </w:tc>
        <w:tc>
          <w:tcPr>
            <w:tcW w:w="548" w:type="pct"/>
          </w:tcPr>
          <w:p w14:paraId="1E773F4C" w14:textId="77777777" w:rsidR="00BA23B7" w:rsidRPr="001E2092" w:rsidRDefault="00784CD0" w:rsidP="009E6F3B">
            <w:pPr>
              <w:pStyle w:val="Tabellentext"/>
              <w:jc w:val="right"/>
              <w:rPr>
                <w:ins w:id="2588" w:author="IQTIG" w:date="2020-04-28T19:39:00Z"/>
                <w:szCs w:val="18"/>
              </w:rPr>
            </w:pPr>
            <w:ins w:id="2589" w:author="IQTIG" w:date="2020-04-28T19:39:00Z">
              <w:r>
                <w:rPr>
                  <w:szCs w:val="18"/>
                </w:rPr>
                <w:t>3,220</w:t>
              </w:r>
            </w:ins>
          </w:p>
        </w:tc>
        <w:tc>
          <w:tcPr>
            <w:tcW w:w="468" w:type="pct"/>
          </w:tcPr>
          <w:p w14:paraId="5FC3FA62" w14:textId="77777777" w:rsidR="00BA23B7" w:rsidRPr="001E2092" w:rsidRDefault="00784CD0" w:rsidP="004D14B9">
            <w:pPr>
              <w:pStyle w:val="Tabellentext"/>
              <w:ind w:left="6"/>
              <w:jc w:val="right"/>
              <w:rPr>
                <w:ins w:id="2590" w:author="IQTIG" w:date="2020-04-28T19:39:00Z"/>
                <w:szCs w:val="18"/>
              </w:rPr>
            </w:pPr>
            <w:ins w:id="2591" w:author="IQTIG" w:date="2020-04-28T19:39:00Z">
              <w:r>
                <w:rPr>
                  <w:szCs w:val="18"/>
                </w:rPr>
                <w:t>1,357</w:t>
              </w:r>
            </w:ins>
          </w:p>
        </w:tc>
        <w:tc>
          <w:tcPr>
            <w:tcW w:w="1172" w:type="pct"/>
          </w:tcPr>
          <w:p w14:paraId="7C696F25" w14:textId="77777777" w:rsidR="00BA23B7" w:rsidRPr="001E2092" w:rsidRDefault="00784CD0" w:rsidP="005521DD">
            <w:pPr>
              <w:pStyle w:val="Tabellentext"/>
              <w:ind w:left="-6"/>
              <w:jc w:val="right"/>
              <w:rPr>
                <w:ins w:id="2592" w:author="IQTIG" w:date="2020-04-28T19:39:00Z"/>
                <w:szCs w:val="18"/>
              </w:rPr>
            </w:pPr>
            <w:ins w:id="2593" w:author="IQTIG" w:date="2020-04-28T19:39:00Z">
              <w:r>
                <w:rPr>
                  <w:szCs w:val="18"/>
                </w:rPr>
                <w:t>1,123 - 1,629</w:t>
              </w:r>
            </w:ins>
          </w:p>
        </w:tc>
      </w:tr>
      <w:tr w:rsidR="00BA23B7" w:rsidRPr="00743DF3" w14:paraId="55A8B674" w14:textId="77777777" w:rsidTr="00A4142A">
        <w:trPr>
          <w:cnfStyle w:val="000000100000" w:firstRow="0" w:lastRow="0" w:firstColumn="0" w:lastColumn="0" w:oddVBand="0" w:evenVBand="0" w:oddHBand="1" w:evenHBand="0" w:firstRowFirstColumn="0" w:firstRowLastColumn="0" w:lastRowFirstColumn="0" w:lastRowLastColumn="0"/>
          <w:trHeight w:val="409"/>
          <w:ins w:id="2594" w:author="IQTIG" w:date="2020-04-28T19:39:00Z"/>
        </w:trPr>
        <w:tc>
          <w:tcPr>
            <w:tcW w:w="1409" w:type="pct"/>
          </w:tcPr>
          <w:p w14:paraId="05B58EEB" w14:textId="77777777" w:rsidR="00BA23B7" w:rsidRPr="001E2092" w:rsidRDefault="00784CD0" w:rsidP="00C25810">
            <w:pPr>
              <w:pStyle w:val="Tabellentext"/>
              <w:rPr>
                <w:ins w:id="2595" w:author="IQTIG" w:date="2020-04-28T19:39:00Z"/>
                <w:szCs w:val="18"/>
              </w:rPr>
            </w:pPr>
            <w:ins w:id="2596" w:author="IQTIG" w:date="2020-04-28T19:39:00Z">
              <w:r>
                <w:rPr>
                  <w:szCs w:val="18"/>
                </w:rPr>
                <w:lastRenderedPageBreak/>
                <w:t xml:space="preserve">Risiko pro Lebensjahr älter als 71 (kumulativ))  </w:t>
              </w:r>
              <w:r>
                <w:rPr>
                  <w:szCs w:val="18"/>
                </w:rPr>
                <w:br/>
                <w:t xml:space="preserve"> bis maximal 95 Jahre</w:t>
              </w:r>
            </w:ins>
          </w:p>
        </w:tc>
        <w:tc>
          <w:tcPr>
            <w:tcW w:w="1013" w:type="pct"/>
          </w:tcPr>
          <w:p w14:paraId="21389215" w14:textId="77777777" w:rsidR="00BA23B7" w:rsidRPr="001E2092" w:rsidRDefault="00784CD0" w:rsidP="009E6F3B">
            <w:pPr>
              <w:pStyle w:val="Tabellentext"/>
              <w:jc w:val="right"/>
              <w:rPr>
                <w:ins w:id="2597" w:author="IQTIG" w:date="2020-04-28T19:39:00Z"/>
                <w:szCs w:val="18"/>
              </w:rPr>
            </w:pPr>
            <w:ins w:id="2598" w:author="IQTIG" w:date="2020-04-28T19:39:00Z">
              <w:r>
                <w:rPr>
                  <w:szCs w:val="18"/>
                </w:rPr>
                <w:t>0,022782687678104</w:t>
              </w:r>
            </w:ins>
          </w:p>
        </w:tc>
        <w:tc>
          <w:tcPr>
            <w:tcW w:w="390" w:type="pct"/>
          </w:tcPr>
          <w:p w14:paraId="1248F8C3" w14:textId="77777777" w:rsidR="00BA23B7" w:rsidRPr="001E2092" w:rsidRDefault="00784CD0" w:rsidP="004D14B9">
            <w:pPr>
              <w:pStyle w:val="Tabellentext"/>
              <w:ind w:left="0"/>
              <w:jc w:val="right"/>
              <w:rPr>
                <w:ins w:id="2599" w:author="IQTIG" w:date="2020-04-28T19:39:00Z"/>
                <w:szCs w:val="18"/>
              </w:rPr>
            </w:pPr>
            <w:ins w:id="2600" w:author="IQTIG" w:date="2020-04-28T19:39:00Z">
              <w:r>
                <w:rPr>
                  <w:szCs w:val="18"/>
                </w:rPr>
                <w:t>0,010</w:t>
              </w:r>
            </w:ins>
          </w:p>
        </w:tc>
        <w:tc>
          <w:tcPr>
            <w:tcW w:w="548" w:type="pct"/>
          </w:tcPr>
          <w:p w14:paraId="147C0F1C" w14:textId="77777777" w:rsidR="00BA23B7" w:rsidRPr="001E2092" w:rsidRDefault="00784CD0" w:rsidP="009E6F3B">
            <w:pPr>
              <w:pStyle w:val="Tabellentext"/>
              <w:jc w:val="right"/>
              <w:rPr>
                <w:ins w:id="2601" w:author="IQTIG" w:date="2020-04-28T19:39:00Z"/>
                <w:szCs w:val="18"/>
              </w:rPr>
            </w:pPr>
            <w:r>
              <w:rPr>
                <w:szCs w:val="18"/>
              </w:rPr>
              <w:t>2,171</w:t>
            </w:r>
          </w:p>
        </w:tc>
        <w:tc>
          <w:tcPr>
            <w:tcW w:w="468" w:type="pct"/>
          </w:tcPr>
          <w:p w14:paraId="765C5679" w14:textId="77777777" w:rsidR="00BA23B7" w:rsidRPr="001E2092" w:rsidRDefault="00784CD0" w:rsidP="004D14B9">
            <w:pPr>
              <w:pStyle w:val="Tabellentext"/>
              <w:ind w:left="6"/>
              <w:jc w:val="right"/>
              <w:rPr>
                <w:ins w:id="2602" w:author="IQTIG" w:date="2020-04-28T19:39:00Z"/>
                <w:szCs w:val="18"/>
              </w:rPr>
            </w:pPr>
            <w:ins w:id="2603" w:author="IQTIG" w:date="2020-04-28T19:39:00Z">
              <w:r>
                <w:rPr>
                  <w:szCs w:val="18"/>
                </w:rPr>
                <w:t>1,023</w:t>
              </w:r>
            </w:ins>
          </w:p>
        </w:tc>
        <w:tc>
          <w:tcPr>
            <w:tcW w:w="1172" w:type="pct"/>
          </w:tcPr>
          <w:p w14:paraId="4F6E4DBA" w14:textId="77777777" w:rsidR="00BA23B7" w:rsidRPr="001E2092" w:rsidRDefault="00784CD0" w:rsidP="005521DD">
            <w:pPr>
              <w:pStyle w:val="Tabellentext"/>
              <w:ind w:left="-6"/>
              <w:jc w:val="right"/>
              <w:rPr>
                <w:ins w:id="2604" w:author="IQTIG" w:date="2020-04-28T19:39:00Z"/>
                <w:szCs w:val="18"/>
              </w:rPr>
            </w:pPr>
            <w:ins w:id="2605" w:author="IQTIG" w:date="2020-04-28T19:39:00Z">
              <w:r>
                <w:rPr>
                  <w:szCs w:val="18"/>
                </w:rPr>
                <w:t>1,002 - 1,044</w:t>
              </w:r>
            </w:ins>
          </w:p>
        </w:tc>
      </w:tr>
      <w:tr w:rsidR="00BA23B7" w:rsidRPr="00743DF3" w14:paraId="38EA1AC2" w14:textId="77777777" w:rsidTr="00A4142A">
        <w:trPr>
          <w:cnfStyle w:val="000000010000" w:firstRow="0" w:lastRow="0" w:firstColumn="0" w:lastColumn="0" w:oddVBand="0" w:evenVBand="0" w:oddHBand="0" w:evenHBand="1" w:firstRowFirstColumn="0" w:firstRowLastColumn="0" w:lastRowFirstColumn="0" w:lastRowLastColumn="0"/>
          <w:trHeight w:val="409"/>
          <w:ins w:id="2606" w:author="IQTIG" w:date="2020-04-28T19:39:00Z"/>
        </w:trPr>
        <w:tc>
          <w:tcPr>
            <w:tcW w:w="1409" w:type="pct"/>
          </w:tcPr>
          <w:p w14:paraId="446C70D5" w14:textId="77777777" w:rsidR="00BA23B7" w:rsidRPr="001E2092" w:rsidRDefault="00784CD0" w:rsidP="00C25810">
            <w:pPr>
              <w:pStyle w:val="Tabellentext"/>
              <w:rPr>
                <w:ins w:id="2607" w:author="IQTIG" w:date="2020-04-28T19:39:00Z"/>
                <w:szCs w:val="18"/>
              </w:rPr>
            </w:pPr>
            <w:ins w:id="2608" w:author="IQTIG" w:date="2020-04-28T19:39:00Z">
              <w:r>
                <w:rPr>
                  <w:szCs w:val="18"/>
                </w:rPr>
                <w:t xml:space="preserve">Risiko pro Lebensjahr älter als 30 (kumulativ)  </w:t>
              </w:r>
              <w:r>
                <w:rPr>
                  <w:szCs w:val="18"/>
                </w:rPr>
                <w:br/>
                <w:t xml:space="preserve"> bis maximal 95 Jahre</w:t>
              </w:r>
            </w:ins>
          </w:p>
        </w:tc>
        <w:tc>
          <w:tcPr>
            <w:tcW w:w="1013" w:type="pct"/>
          </w:tcPr>
          <w:p w14:paraId="0F317C6A" w14:textId="77777777" w:rsidR="00BA23B7" w:rsidRPr="001E2092" w:rsidRDefault="00784CD0" w:rsidP="009E6F3B">
            <w:pPr>
              <w:pStyle w:val="Tabellentext"/>
              <w:jc w:val="right"/>
              <w:rPr>
                <w:ins w:id="2609" w:author="IQTIG" w:date="2020-04-28T19:39:00Z"/>
                <w:szCs w:val="18"/>
              </w:rPr>
            </w:pPr>
            <w:ins w:id="2610" w:author="IQTIG" w:date="2020-04-28T19:39:00Z">
              <w:r>
                <w:rPr>
                  <w:szCs w:val="18"/>
                </w:rPr>
                <w:t>0,022202546403952</w:t>
              </w:r>
            </w:ins>
          </w:p>
        </w:tc>
        <w:tc>
          <w:tcPr>
            <w:tcW w:w="390" w:type="pct"/>
          </w:tcPr>
          <w:p w14:paraId="787EAA99" w14:textId="77777777" w:rsidR="00BA23B7" w:rsidRPr="001E2092" w:rsidRDefault="00784CD0" w:rsidP="004D14B9">
            <w:pPr>
              <w:pStyle w:val="Tabellentext"/>
              <w:ind w:left="0"/>
              <w:jc w:val="right"/>
              <w:rPr>
                <w:ins w:id="2611" w:author="IQTIG" w:date="2020-04-28T19:39:00Z"/>
                <w:szCs w:val="18"/>
              </w:rPr>
            </w:pPr>
            <w:ins w:id="2612" w:author="IQTIG" w:date="2020-04-28T19:39:00Z">
              <w:r>
                <w:rPr>
                  <w:szCs w:val="18"/>
                </w:rPr>
                <w:t>0,009</w:t>
              </w:r>
            </w:ins>
          </w:p>
        </w:tc>
        <w:tc>
          <w:tcPr>
            <w:tcW w:w="548" w:type="pct"/>
          </w:tcPr>
          <w:p w14:paraId="2E63A359" w14:textId="77777777" w:rsidR="00BA23B7" w:rsidRPr="001E2092" w:rsidRDefault="00784CD0" w:rsidP="009E6F3B">
            <w:pPr>
              <w:pStyle w:val="Tabellentext"/>
              <w:jc w:val="right"/>
              <w:rPr>
                <w:ins w:id="2613" w:author="IQTIG" w:date="2020-04-28T19:39:00Z"/>
                <w:szCs w:val="18"/>
              </w:rPr>
            </w:pPr>
            <w:ins w:id="2614" w:author="IQTIG" w:date="2020-04-28T19:39:00Z">
              <w:r>
                <w:rPr>
                  <w:szCs w:val="18"/>
                </w:rPr>
                <w:t>2,515</w:t>
              </w:r>
            </w:ins>
          </w:p>
        </w:tc>
        <w:tc>
          <w:tcPr>
            <w:tcW w:w="468" w:type="pct"/>
          </w:tcPr>
          <w:p w14:paraId="3F7E593C" w14:textId="77777777" w:rsidR="00BA23B7" w:rsidRPr="001E2092" w:rsidRDefault="00784CD0" w:rsidP="004D14B9">
            <w:pPr>
              <w:pStyle w:val="Tabellentext"/>
              <w:ind w:left="6"/>
              <w:jc w:val="right"/>
              <w:rPr>
                <w:ins w:id="2615" w:author="IQTIG" w:date="2020-04-28T19:39:00Z"/>
                <w:szCs w:val="18"/>
              </w:rPr>
            </w:pPr>
            <w:ins w:id="2616" w:author="IQTIG" w:date="2020-04-28T19:39:00Z">
              <w:r>
                <w:rPr>
                  <w:szCs w:val="18"/>
                </w:rPr>
                <w:t>1,022</w:t>
              </w:r>
            </w:ins>
          </w:p>
        </w:tc>
        <w:tc>
          <w:tcPr>
            <w:tcW w:w="1172" w:type="pct"/>
          </w:tcPr>
          <w:p w14:paraId="6D322CB5" w14:textId="77777777" w:rsidR="00BA23B7" w:rsidRPr="001E2092" w:rsidRDefault="00784CD0" w:rsidP="005521DD">
            <w:pPr>
              <w:pStyle w:val="Tabellentext"/>
              <w:ind w:left="-6"/>
              <w:jc w:val="right"/>
              <w:rPr>
                <w:ins w:id="2617" w:author="IQTIG" w:date="2020-04-28T19:39:00Z"/>
                <w:szCs w:val="18"/>
              </w:rPr>
            </w:pPr>
            <w:ins w:id="2618" w:author="IQTIG" w:date="2020-04-28T19:39:00Z">
              <w:r>
                <w:rPr>
                  <w:szCs w:val="18"/>
                </w:rPr>
                <w:t>1,006 - 1,041</w:t>
              </w:r>
            </w:ins>
          </w:p>
        </w:tc>
      </w:tr>
      <w:tr w:rsidR="00BA23B7" w:rsidRPr="00743DF3" w14:paraId="455F04E3" w14:textId="77777777" w:rsidTr="00A4142A">
        <w:trPr>
          <w:cnfStyle w:val="000000100000" w:firstRow="0" w:lastRow="0" w:firstColumn="0" w:lastColumn="0" w:oddVBand="0" w:evenVBand="0" w:oddHBand="1" w:evenHBand="0" w:firstRowFirstColumn="0" w:firstRowLastColumn="0" w:lastRowFirstColumn="0" w:lastRowLastColumn="0"/>
          <w:trHeight w:val="409"/>
          <w:ins w:id="2619" w:author="IQTIG" w:date="2020-04-28T19:39:00Z"/>
        </w:trPr>
        <w:tc>
          <w:tcPr>
            <w:tcW w:w="1409" w:type="pct"/>
          </w:tcPr>
          <w:p w14:paraId="081159D3" w14:textId="77777777" w:rsidR="00BA23B7" w:rsidRPr="001E2092" w:rsidRDefault="00784CD0" w:rsidP="00C25810">
            <w:pPr>
              <w:pStyle w:val="Tabellentext"/>
              <w:rPr>
                <w:ins w:id="2620" w:author="IQTIG" w:date="2020-04-28T19:39:00Z"/>
                <w:szCs w:val="18"/>
              </w:rPr>
            </w:pPr>
            <w:ins w:id="2621" w:author="IQTIG" w:date="2020-04-28T19:39:00Z">
              <w:r>
                <w:rPr>
                  <w:szCs w:val="18"/>
                </w:rPr>
                <w:t>Vorbestehende Koxarthrose</w:t>
              </w:r>
            </w:ins>
          </w:p>
        </w:tc>
        <w:tc>
          <w:tcPr>
            <w:tcW w:w="1013" w:type="pct"/>
          </w:tcPr>
          <w:p w14:paraId="1CAFA2DC" w14:textId="77777777" w:rsidR="00BA23B7" w:rsidRPr="001E2092" w:rsidRDefault="00784CD0" w:rsidP="009E6F3B">
            <w:pPr>
              <w:pStyle w:val="Tabellentext"/>
              <w:jc w:val="right"/>
              <w:rPr>
                <w:ins w:id="2622" w:author="IQTIG" w:date="2020-04-28T19:39:00Z"/>
                <w:szCs w:val="18"/>
              </w:rPr>
            </w:pPr>
            <w:ins w:id="2623" w:author="IQTIG" w:date="2020-04-28T19:39:00Z">
              <w:r>
                <w:rPr>
                  <w:szCs w:val="18"/>
                </w:rPr>
                <w:t>0,166322173895849</w:t>
              </w:r>
            </w:ins>
          </w:p>
        </w:tc>
        <w:tc>
          <w:tcPr>
            <w:tcW w:w="390" w:type="pct"/>
          </w:tcPr>
          <w:p w14:paraId="19079609" w14:textId="77777777" w:rsidR="00BA23B7" w:rsidRPr="001E2092" w:rsidRDefault="00784CD0" w:rsidP="004D14B9">
            <w:pPr>
              <w:pStyle w:val="Tabellentext"/>
              <w:ind w:left="0"/>
              <w:jc w:val="right"/>
              <w:rPr>
                <w:ins w:id="2624" w:author="IQTIG" w:date="2020-04-28T19:39:00Z"/>
                <w:szCs w:val="18"/>
              </w:rPr>
            </w:pPr>
            <w:ins w:id="2625" w:author="IQTIG" w:date="2020-04-28T19:39:00Z">
              <w:r>
                <w:rPr>
                  <w:szCs w:val="18"/>
                </w:rPr>
                <w:t>0,040</w:t>
              </w:r>
            </w:ins>
          </w:p>
        </w:tc>
        <w:tc>
          <w:tcPr>
            <w:tcW w:w="548" w:type="pct"/>
          </w:tcPr>
          <w:p w14:paraId="53138F04" w14:textId="77777777" w:rsidR="00BA23B7" w:rsidRPr="001E2092" w:rsidRDefault="00784CD0" w:rsidP="009E6F3B">
            <w:pPr>
              <w:pStyle w:val="Tabellentext"/>
              <w:jc w:val="right"/>
              <w:rPr>
                <w:ins w:id="2626" w:author="IQTIG" w:date="2020-04-28T19:39:00Z"/>
                <w:szCs w:val="18"/>
              </w:rPr>
            </w:pPr>
            <w:ins w:id="2627" w:author="IQTIG" w:date="2020-04-28T19:39:00Z">
              <w:r>
                <w:rPr>
                  <w:szCs w:val="18"/>
                </w:rPr>
                <w:t>4,185</w:t>
              </w:r>
            </w:ins>
          </w:p>
        </w:tc>
        <w:tc>
          <w:tcPr>
            <w:tcW w:w="468" w:type="pct"/>
          </w:tcPr>
          <w:p w14:paraId="30626BB0" w14:textId="77777777" w:rsidR="00BA23B7" w:rsidRPr="001E2092" w:rsidRDefault="00784CD0" w:rsidP="004D14B9">
            <w:pPr>
              <w:pStyle w:val="Tabellentext"/>
              <w:ind w:left="6"/>
              <w:jc w:val="right"/>
              <w:rPr>
                <w:ins w:id="2628" w:author="IQTIG" w:date="2020-04-28T19:39:00Z"/>
                <w:szCs w:val="18"/>
              </w:rPr>
            </w:pPr>
            <w:ins w:id="2629" w:author="IQTIG" w:date="2020-04-28T19:39:00Z">
              <w:r>
                <w:rPr>
                  <w:szCs w:val="18"/>
                </w:rPr>
                <w:t>1,181</w:t>
              </w:r>
            </w:ins>
          </w:p>
        </w:tc>
        <w:tc>
          <w:tcPr>
            <w:tcW w:w="1172" w:type="pct"/>
          </w:tcPr>
          <w:p w14:paraId="4ACA139B" w14:textId="77777777" w:rsidR="00BA23B7" w:rsidRPr="001E2092" w:rsidRDefault="00784CD0" w:rsidP="005521DD">
            <w:pPr>
              <w:pStyle w:val="Tabellentext"/>
              <w:ind w:left="-6"/>
              <w:jc w:val="right"/>
              <w:rPr>
                <w:ins w:id="2630" w:author="IQTIG" w:date="2020-04-28T19:39:00Z"/>
                <w:szCs w:val="18"/>
              </w:rPr>
            </w:pPr>
            <w:ins w:id="2631" w:author="IQTIG" w:date="2020-04-28T19:39:00Z">
              <w:r>
                <w:rPr>
                  <w:szCs w:val="18"/>
                </w:rPr>
                <w:t>1,092 - 1,277</w:t>
              </w:r>
            </w:ins>
          </w:p>
        </w:tc>
      </w:tr>
      <w:tr w:rsidR="00BA23B7" w:rsidRPr="00743DF3" w14:paraId="2131519B" w14:textId="77777777" w:rsidTr="00A4142A">
        <w:trPr>
          <w:cnfStyle w:val="000000010000" w:firstRow="0" w:lastRow="0" w:firstColumn="0" w:lastColumn="0" w:oddVBand="0" w:evenVBand="0" w:oddHBand="0" w:evenHBand="1" w:firstRowFirstColumn="0" w:firstRowLastColumn="0" w:lastRowFirstColumn="0" w:lastRowLastColumn="0"/>
          <w:trHeight w:val="409"/>
          <w:ins w:id="2632" w:author="IQTIG" w:date="2020-04-28T19:39:00Z"/>
        </w:trPr>
        <w:tc>
          <w:tcPr>
            <w:tcW w:w="1409" w:type="pct"/>
          </w:tcPr>
          <w:p w14:paraId="694B61A9" w14:textId="77777777" w:rsidR="00BA23B7" w:rsidRPr="001E2092" w:rsidRDefault="00784CD0" w:rsidP="00C25810">
            <w:pPr>
              <w:pStyle w:val="Tabellentext"/>
              <w:rPr>
                <w:ins w:id="2633" w:author="IQTIG" w:date="2020-04-28T19:39:00Z"/>
                <w:szCs w:val="18"/>
              </w:rPr>
            </w:pPr>
            <w:ins w:id="2634" w:author="IQTIG" w:date="2020-04-28T19:39:00Z">
              <w:r>
                <w:rPr>
                  <w:szCs w:val="18"/>
                </w:rPr>
                <w:t>Frakturlokalisation - lateral</w:t>
              </w:r>
            </w:ins>
          </w:p>
        </w:tc>
        <w:tc>
          <w:tcPr>
            <w:tcW w:w="1013" w:type="pct"/>
          </w:tcPr>
          <w:p w14:paraId="0BEE9180" w14:textId="77777777" w:rsidR="00BA23B7" w:rsidRPr="001E2092" w:rsidRDefault="00784CD0" w:rsidP="009E6F3B">
            <w:pPr>
              <w:pStyle w:val="Tabellentext"/>
              <w:jc w:val="right"/>
              <w:rPr>
                <w:ins w:id="2635" w:author="IQTIG" w:date="2020-04-28T19:39:00Z"/>
                <w:szCs w:val="18"/>
              </w:rPr>
            </w:pPr>
            <w:ins w:id="2636" w:author="IQTIG" w:date="2020-04-28T19:39:00Z">
              <w:r>
                <w:rPr>
                  <w:szCs w:val="18"/>
                </w:rPr>
                <w:t>0,426124200746878</w:t>
              </w:r>
            </w:ins>
          </w:p>
        </w:tc>
        <w:tc>
          <w:tcPr>
            <w:tcW w:w="390" w:type="pct"/>
          </w:tcPr>
          <w:p w14:paraId="5A508DB3" w14:textId="77777777" w:rsidR="00BA23B7" w:rsidRPr="001E2092" w:rsidRDefault="00784CD0" w:rsidP="004D14B9">
            <w:pPr>
              <w:pStyle w:val="Tabellentext"/>
              <w:ind w:left="0"/>
              <w:jc w:val="right"/>
              <w:rPr>
                <w:ins w:id="2637" w:author="IQTIG" w:date="2020-04-28T19:39:00Z"/>
                <w:szCs w:val="18"/>
              </w:rPr>
            </w:pPr>
            <w:ins w:id="2638" w:author="IQTIG" w:date="2020-04-28T19:39:00Z">
              <w:r>
                <w:rPr>
                  <w:szCs w:val="18"/>
                </w:rPr>
                <w:t>0,161</w:t>
              </w:r>
            </w:ins>
          </w:p>
        </w:tc>
        <w:tc>
          <w:tcPr>
            <w:tcW w:w="548" w:type="pct"/>
          </w:tcPr>
          <w:p w14:paraId="5F5900B0" w14:textId="77777777" w:rsidR="00BA23B7" w:rsidRPr="001E2092" w:rsidRDefault="00784CD0" w:rsidP="009E6F3B">
            <w:pPr>
              <w:pStyle w:val="Tabellentext"/>
              <w:jc w:val="right"/>
              <w:rPr>
                <w:ins w:id="2639" w:author="IQTIG" w:date="2020-04-28T19:39:00Z"/>
                <w:szCs w:val="18"/>
              </w:rPr>
            </w:pPr>
            <w:ins w:id="2640" w:author="IQTIG" w:date="2020-04-28T19:39:00Z">
              <w:r>
                <w:rPr>
                  <w:szCs w:val="18"/>
                </w:rPr>
                <w:t>2,643</w:t>
              </w:r>
            </w:ins>
          </w:p>
        </w:tc>
        <w:tc>
          <w:tcPr>
            <w:tcW w:w="468" w:type="pct"/>
          </w:tcPr>
          <w:p w14:paraId="747C5905" w14:textId="77777777" w:rsidR="00BA23B7" w:rsidRPr="001E2092" w:rsidRDefault="00784CD0" w:rsidP="004D14B9">
            <w:pPr>
              <w:pStyle w:val="Tabellentext"/>
              <w:ind w:left="6"/>
              <w:jc w:val="right"/>
              <w:rPr>
                <w:ins w:id="2641" w:author="IQTIG" w:date="2020-04-28T19:39:00Z"/>
                <w:szCs w:val="18"/>
              </w:rPr>
            </w:pPr>
            <w:ins w:id="2642" w:author="IQTIG" w:date="2020-04-28T19:39:00Z">
              <w:r>
                <w:rPr>
                  <w:szCs w:val="18"/>
                </w:rPr>
                <w:t>1,531</w:t>
              </w:r>
            </w:ins>
          </w:p>
        </w:tc>
        <w:tc>
          <w:tcPr>
            <w:tcW w:w="1172" w:type="pct"/>
          </w:tcPr>
          <w:p w14:paraId="61700309" w14:textId="77777777" w:rsidR="00BA23B7" w:rsidRPr="001E2092" w:rsidRDefault="00784CD0" w:rsidP="005521DD">
            <w:pPr>
              <w:pStyle w:val="Tabellentext"/>
              <w:ind w:left="-6"/>
              <w:jc w:val="right"/>
              <w:rPr>
                <w:ins w:id="2643" w:author="IQTIG" w:date="2020-04-28T19:39:00Z"/>
                <w:szCs w:val="18"/>
              </w:rPr>
            </w:pPr>
            <w:ins w:id="2644" w:author="IQTIG" w:date="2020-04-28T19:39:00Z">
              <w:r>
                <w:rPr>
                  <w:szCs w:val="18"/>
                </w:rPr>
                <w:t>1,114 - 2,097</w:t>
              </w:r>
            </w:ins>
          </w:p>
        </w:tc>
      </w:tr>
      <w:tr w:rsidR="00BA23B7" w:rsidRPr="00743DF3" w14:paraId="2B9A4989" w14:textId="77777777" w:rsidTr="00A4142A">
        <w:trPr>
          <w:cnfStyle w:val="000000100000" w:firstRow="0" w:lastRow="0" w:firstColumn="0" w:lastColumn="0" w:oddVBand="0" w:evenVBand="0" w:oddHBand="1" w:evenHBand="0" w:firstRowFirstColumn="0" w:firstRowLastColumn="0" w:lastRowFirstColumn="0" w:lastRowLastColumn="0"/>
          <w:trHeight w:val="409"/>
          <w:ins w:id="2645" w:author="IQTIG" w:date="2020-04-28T19:39:00Z"/>
        </w:trPr>
        <w:tc>
          <w:tcPr>
            <w:tcW w:w="1409" w:type="pct"/>
          </w:tcPr>
          <w:p w14:paraId="7C1458E8" w14:textId="77777777" w:rsidR="00BA23B7" w:rsidRPr="001E2092" w:rsidRDefault="00784CD0" w:rsidP="00C25810">
            <w:pPr>
              <w:pStyle w:val="Tabellentext"/>
              <w:rPr>
                <w:ins w:id="2646" w:author="IQTIG" w:date="2020-04-28T19:39:00Z"/>
                <w:szCs w:val="18"/>
              </w:rPr>
            </w:pPr>
            <w:ins w:id="2647" w:author="IQTIG" w:date="2020-04-28T19:39:00Z">
              <w:r>
                <w:rPr>
                  <w:szCs w:val="18"/>
                </w:rPr>
                <w:t>Frakturlokalisation - pertrochantär</w:t>
              </w:r>
            </w:ins>
          </w:p>
        </w:tc>
        <w:tc>
          <w:tcPr>
            <w:tcW w:w="1013" w:type="pct"/>
          </w:tcPr>
          <w:p w14:paraId="33A3C5ED" w14:textId="77777777" w:rsidR="00BA23B7" w:rsidRPr="001E2092" w:rsidRDefault="00784CD0" w:rsidP="009E6F3B">
            <w:pPr>
              <w:pStyle w:val="Tabellentext"/>
              <w:jc w:val="right"/>
              <w:rPr>
                <w:ins w:id="2648" w:author="IQTIG" w:date="2020-04-28T19:39:00Z"/>
                <w:szCs w:val="18"/>
              </w:rPr>
            </w:pPr>
            <w:ins w:id="2649" w:author="IQTIG" w:date="2020-04-28T19:39:00Z">
              <w:r>
                <w:rPr>
                  <w:szCs w:val="18"/>
                </w:rPr>
                <w:t>0,551400933900987</w:t>
              </w:r>
            </w:ins>
          </w:p>
        </w:tc>
        <w:tc>
          <w:tcPr>
            <w:tcW w:w="390" w:type="pct"/>
          </w:tcPr>
          <w:p w14:paraId="2CECE280" w14:textId="77777777" w:rsidR="00BA23B7" w:rsidRPr="001E2092" w:rsidRDefault="00784CD0" w:rsidP="004D14B9">
            <w:pPr>
              <w:pStyle w:val="Tabellentext"/>
              <w:ind w:left="0"/>
              <w:jc w:val="right"/>
              <w:rPr>
                <w:ins w:id="2650" w:author="IQTIG" w:date="2020-04-28T19:39:00Z"/>
                <w:szCs w:val="18"/>
              </w:rPr>
            </w:pPr>
            <w:ins w:id="2651" w:author="IQTIG" w:date="2020-04-28T19:39:00Z">
              <w:r>
                <w:rPr>
                  <w:szCs w:val="18"/>
                </w:rPr>
                <w:t>0,107</w:t>
              </w:r>
            </w:ins>
          </w:p>
        </w:tc>
        <w:tc>
          <w:tcPr>
            <w:tcW w:w="548" w:type="pct"/>
          </w:tcPr>
          <w:p w14:paraId="16BA1455" w14:textId="77777777" w:rsidR="00BA23B7" w:rsidRPr="001E2092" w:rsidRDefault="00784CD0" w:rsidP="009E6F3B">
            <w:pPr>
              <w:pStyle w:val="Tabellentext"/>
              <w:jc w:val="right"/>
              <w:rPr>
                <w:ins w:id="2652" w:author="IQTIG" w:date="2020-04-28T19:39:00Z"/>
                <w:szCs w:val="18"/>
              </w:rPr>
            </w:pPr>
            <w:ins w:id="2653" w:author="IQTIG" w:date="2020-04-28T19:39:00Z">
              <w:r>
                <w:rPr>
                  <w:szCs w:val="18"/>
                </w:rPr>
                <w:t>5,165</w:t>
              </w:r>
            </w:ins>
          </w:p>
        </w:tc>
        <w:tc>
          <w:tcPr>
            <w:tcW w:w="468" w:type="pct"/>
          </w:tcPr>
          <w:p w14:paraId="7BAAAD75" w14:textId="77777777" w:rsidR="00BA23B7" w:rsidRPr="001E2092" w:rsidRDefault="00784CD0" w:rsidP="004D14B9">
            <w:pPr>
              <w:pStyle w:val="Tabellentext"/>
              <w:ind w:left="6"/>
              <w:jc w:val="right"/>
              <w:rPr>
                <w:ins w:id="2654" w:author="IQTIG" w:date="2020-04-28T19:39:00Z"/>
                <w:szCs w:val="18"/>
              </w:rPr>
            </w:pPr>
            <w:ins w:id="2655" w:author="IQTIG" w:date="2020-04-28T19:39:00Z">
              <w:r>
                <w:rPr>
                  <w:szCs w:val="18"/>
                </w:rPr>
                <w:t>1,736</w:t>
              </w:r>
            </w:ins>
          </w:p>
        </w:tc>
        <w:tc>
          <w:tcPr>
            <w:tcW w:w="1172" w:type="pct"/>
          </w:tcPr>
          <w:p w14:paraId="5DCD64A0" w14:textId="77777777" w:rsidR="00BA23B7" w:rsidRPr="001E2092" w:rsidRDefault="00784CD0" w:rsidP="005521DD">
            <w:pPr>
              <w:pStyle w:val="Tabellentext"/>
              <w:ind w:left="-6"/>
              <w:jc w:val="right"/>
              <w:rPr>
                <w:ins w:id="2656" w:author="IQTIG" w:date="2020-04-28T19:39:00Z"/>
                <w:szCs w:val="18"/>
              </w:rPr>
            </w:pPr>
            <w:ins w:id="2657" w:author="IQTIG" w:date="2020-04-28T19:39:00Z">
              <w:r>
                <w:rPr>
                  <w:szCs w:val="18"/>
                </w:rPr>
                <w:t>1,416 - 2,152</w:t>
              </w:r>
            </w:ins>
          </w:p>
        </w:tc>
      </w:tr>
      <w:tr w:rsidR="00BA23B7" w:rsidRPr="00743DF3" w14:paraId="4DF1745C" w14:textId="77777777" w:rsidTr="00A4142A">
        <w:trPr>
          <w:cnfStyle w:val="000000010000" w:firstRow="0" w:lastRow="0" w:firstColumn="0" w:lastColumn="0" w:oddVBand="0" w:evenVBand="0" w:oddHBand="0" w:evenHBand="1" w:firstRowFirstColumn="0" w:firstRowLastColumn="0" w:lastRowFirstColumn="0" w:lastRowLastColumn="0"/>
          <w:trHeight w:val="409"/>
          <w:ins w:id="2658" w:author="IQTIG" w:date="2020-04-28T19:39:00Z"/>
        </w:trPr>
        <w:tc>
          <w:tcPr>
            <w:tcW w:w="1409" w:type="pct"/>
          </w:tcPr>
          <w:p w14:paraId="5903C677" w14:textId="77777777" w:rsidR="00BA23B7" w:rsidRPr="001E2092" w:rsidRDefault="00784CD0" w:rsidP="00C25810">
            <w:pPr>
              <w:pStyle w:val="Tabellentext"/>
              <w:rPr>
                <w:ins w:id="2659" w:author="IQTIG" w:date="2020-04-28T19:39:00Z"/>
                <w:szCs w:val="18"/>
              </w:rPr>
            </w:pPr>
            <w:ins w:id="2660" w:author="IQTIG" w:date="2020-04-28T19:39:00Z">
              <w:r>
                <w:rPr>
                  <w:szCs w:val="18"/>
                </w:rPr>
                <w:t>Frakturlokalisation - sonstige</w:t>
              </w:r>
            </w:ins>
          </w:p>
        </w:tc>
        <w:tc>
          <w:tcPr>
            <w:tcW w:w="1013" w:type="pct"/>
          </w:tcPr>
          <w:p w14:paraId="00E197D4" w14:textId="77777777" w:rsidR="00BA23B7" w:rsidRPr="001E2092" w:rsidRDefault="00784CD0" w:rsidP="009E6F3B">
            <w:pPr>
              <w:pStyle w:val="Tabellentext"/>
              <w:jc w:val="right"/>
              <w:rPr>
                <w:ins w:id="2661" w:author="IQTIG" w:date="2020-04-28T19:39:00Z"/>
                <w:szCs w:val="18"/>
              </w:rPr>
            </w:pPr>
            <w:ins w:id="2662" w:author="IQTIG" w:date="2020-04-28T19:39:00Z">
              <w:r>
                <w:rPr>
                  <w:szCs w:val="18"/>
                </w:rPr>
                <w:t>0,636517217447188</w:t>
              </w:r>
            </w:ins>
          </w:p>
        </w:tc>
        <w:tc>
          <w:tcPr>
            <w:tcW w:w="390" w:type="pct"/>
          </w:tcPr>
          <w:p w14:paraId="698A5643" w14:textId="77777777" w:rsidR="00BA23B7" w:rsidRPr="001E2092" w:rsidRDefault="00784CD0" w:rsidP="004D14B9">
            <w:pPr>
              <w:pStyle w:val="Tabellentext"/>
              <w:ind w:left="0"/>
              <w:jc w:val="right"/>
              <w:rPr>
                <w:ins w:id="2663" w:author="IQTIG" w:date="2020-04-28T19:39:00Z"/>
                <w:szCs w:val="18"/>
              </w:rPr>
            </w:pPr>
            <w:ins w:id="2664" w:author="IQTIG" w:date="2020-04-28T19:39:00Z">
              <w:r>
                <w:rPr>
                  <w:szCs w:val="18"/>
                </w:rPr>
                <w:t>0,148</w:t>
              </w:r>
            </w:ins>
          </w:p>
        </w:tc>
        <w:tc>
          <w:tcPr>
            <w:tcW w:w="548" w:type="pct"/>
          </w:tcPr>
          <w:p w14:paraId="7B1C35A8" w14:textId="77777777" w:rsidR="00BA23B7" w:rsidRPr="001E2092" w:rsidRDefault="00784CD0" w:rsidP="009E6F3B">
            <w:pPr>
              <w:pStyle w:val="Tabellentext"/>
              <w:jc w:val="right"/>
              <w:rPr>
                <w:ins w:id="2665" w:author="IQTIG" w:date="2020-04-28T19:39:00Z"/>
                <w:szCs w:val="18"/>
              </w:rPr>
            </w:pPr>
            <w:ins w:id="2666" w:author="IQTIG" w:date="2020-04-28T19:39:00Z">
              <w:r>
                <w:rPr>
                  <w:szCs w:val="18"/>
                </w:rPr>
                <w:t>4,313</w:t>
              </w:r>
            </w:ins>
          </w:p>
        </w:tc>
        <w:tc>
          <w:tcPr>
            <w:tcW w:w="468" w:type="pct"/>
          </w:tcPr>
          <w:p w14:paraId="04437A3A" w14:textId="77777777" w:rsidR="00BA23B7" w:rsidRPr="001E2092" w:rsidRDefault="00784CD0" w:rsidP="004D14B9">
            <w:pPr>
              <w:pStyle w:val="Tabellentext"/>
              <w:ind w:left="6"/>
              <w:jc w:val="right"/>
              <w:rPr>
                <w:ins w:id="2667" w:author="IQTIG" w:date="2020-04-28T19:39:00Z"/>
                <w:szCs w:val="18"/>
              </w:rPr>
            </w:pPr>
            <w:ins w:id="2668" w:author="IQTIG" w:date="2020-04-28T19:39:00Z">
              <w:r>
                <w:rPr>
                  <w:szCs w:val="18"/>
                </w:rPr>
                <w:t>1,890</w:t>
              </w:r>
            </w:ins>
          </w:p>
        </w:tc>
        <w:tc>
          <w:tcPr>
            <w:tcW w:w="1172" w:type="pct"/>
          </w:tcPr>
          <w:p w14:paraId="2BB4B0DA" w14:textId="77777777" w:rsidR="00BA23B7" w:rsidRPr="001E2092" w:rsidRDefault="00784CD0" w:rsidP="005521DD">
            <w:pPr>
              <w:pStyle w:val="Tabellentext"/>
              <w:ind w:left="-6"/>
              <w:jc w:val="right"/>
              <w:rPr>
                <w:ins w:id="2669" w:author="IQTIG" w:date="2020-04-28T19:39:00Z"/>
                <w:szCs w:val="18"/>
              </w:rPr>
            </w:pPr>
            <w:ins w:id="2670" w:author="IQTIG" w:date="2020-04-28T19:39:00Z">
              <w:r>
                <w:rPr>
                  <w:szCs w:val="18"/>
                </w:rPr>
                <w:t>1,415 - 2,525</w:t>
              </w:r>
            </w:ins>
          </w:p>
        </w:tc>
      </w:tr>
    </w:tbl>
    <w:p w14:paraId="4309CD1B" w14:textId="77777777" w:rsidR="000F0644" w:rsidRPr="000F0644" w:rsidRDefault="00862684" w:rsidP="000F0644"/>
    <w:p w14:paraId="6A0E5CEC" w14:textId="77777777" w:rsidR="00407995" w:rsidRDefault="00407995">
      <w:pPr>
        <w:sectPr w:rsidR="00407995" w:rsidSect="00E16D71">
          <w:pgSz w:w="11906" w:h="16838"/>
          <w:pgMar w:top="1418" w:right="1134" w:bottom="1418" w:left="1701" w:header="454" w:footer="737" w:gutter="0"/>
          <w:cols w:space="708"/>
          <w:docGrid w:linePitch="360"/>
        </w:sectPr>
      </w:pPr>
    </w:p>
    <w:p w14:paraId="440FBAF3" w14:textId="77777777" w:rsidR="00D40AF7" w:rsidRDefault="00784CD0" w:rsidP="00CC206C">
      <w:pPr>
        <w:pStyle w:val="Absatzberschriftebene2nurinNavigation"/>
      </w:pPr>
      <w:r>
        <w:lastRenderedPageBreak/>
        <w:t>Literatur</w:t>
      </w:r>
    </w:p>
    <w:p w14:paraId="2A83E7BA" w14:textId="77777777" w:rsidR="00370A14" w:rsidRPr="00370A14" w:rsidRDefault="00784CD0" w:rsidP="00B749F9">
      <w:pPr>
        <w:pStyle w:val="Literatur"/>
      </w:pPr>
      <w:r>
        <w:t>AHRQ [Agency for Healthcare Research and Quality]; HHS.gov [U.S. Department of Health and Human Services] (2017): Inpatient Quality Indicator 19 (IQI 19) Hip Fracture Mortality Rate. AHRQ Quality Indicators™ (AHRQ QI™) ICD-10-CM/PCS Specification. Version 7.0. [Stand:] July 2017. Rockville, US-MD: AHRQ. URL: https://www.qualityindicators.ahrq.gov/Downloads/Modules/IQI/V70/TechSpecs/IQI_19_Hip_Fracture_Mortality_Rate.pdf (abgerufen am: 09.01.2019).</w:t>
      </w:r>
    </w:p>
    <w:p w14:paraId="215D902E" w14:textId="77777777" w:rsidR="00370A14" w:rsidRPr="00370A14" w:rsidRDefault="00862684" w:rsidP="00B749F9">
      <w:pPr>
        <w:pStyle w:val="Literatur"/>
      </w:pPr>
    </w:p>
    <w:p w14:paraId="1D7104BD" w14:textId="2EB3A127" w:rsidR="00370A14" w:rsidRPr="00370A14" w:rsidRDefault="00784CD0" w:rsidP="00B749F9">
      <w:pPr>
        <w:pStyle w:val="Literatur"/>
      </w:pPr>
      <w:r>
        <w:t xml:space="preserve">Bonnaire, F; Weber, A; Stürmer, KM; Dresing, K; Frosch, K-H; Kuderna, H; et al. (2015): AWMF-Registernummer 012-001. S2e-Leitlinie: Schenkelhalsfraktur des Erwachsenen [Langfassung]. Letztes </w:t>
      </w:r>
      <w:del w:id="2671" w:author="IQTIG" w:date="2020-04-28T19:39:00Z">
        <w:r w:rsidR="00F41129">
          <w:delText>Berabeitungsdatum</w:delText>
        </w:r>
      </w:del>
      <w:ins w:id="2672" w:author="IQTIG" w:date="2020-04-28T19:39:00Z">
        <w:r>
          <w:t>Bearbeitungsdatum</w:t>
        </w:r>
      </w:ins>
      <w:r>
        <w:t>: 09.10.2015. Berlin [u. a.]: DGU [Deutsche Gesellschaft für Unfallchirurgie] [u. a.]. URL: http://www.awmf.org/uploads/tx_szleitlinien/012-001l_S2e_Schenkelhalsfraktur_2015-10_01.pdf (abgerufen am: 09.01.2019).</w:t>
      </w:r>
    </w:p>
    <w:p w14:paraId="13CF79D7" w14:textId="77777777" w:rsidR="00370A14" w:rsidRPr="00370A14" w:rsidRDefault="00862684" w:rsidP="00B749F9">
      <w:pPr>
        <w:pStyle w:val="Literatur"/>
      </w:pPr>
    </w:p>
    <w:p w14:paraId="1981E2E8" w14:textId="77777777" w:rsidR="00370A14" w:rsidRPr="00370A14" w:rsidRDefault="00784CD0" w:rsidP="00B749F9">
      <w:pPr>
        <w:pStyle w:val="Literatur"/>
      </w:pPr>
      <w:r>
        <w:t>Braithwaite, RS; Col, NF; Wong, JB (2003): Estimating Hip Fracture Morbidity, Mortality and Costs. Journal of the American Geriatrics Society 51(3): 364-370. DOI: 10.1046/j.1532-5415.2003.51110.x.</w:t>
      </w:r>
    </w:p>
    <w:p w14:paraId="26EAA1CB" w14:textId="77777777" w:rsidR="00370A14" w:rsidRPr="00370A14" w:rsidRDefault="00862684" w:rsidP="00B749F9">
      <w:pPr>
        <w:pStyle w:val="Literatur"/>
      </w:pPr>
    </w:p>
    <w:p w14:paraId="124DB57A" w14:textId="77777777" w:rsidR="00370A14" w:rsidRPr="00370A14" w:rsidRDefault="00784CD0" w:rsidP="00B749F9">
      <w:pPr>
        <w:pStyle w:val="Literatur"/>
      </w:pPr>
      <w:r>
        <w:t>Casaletto, JA; Gatt, R (2004): Post-operative mortality related to waiting time for hip fracture surgery. Injury 35(2): 114-120. DOI: 10.1016/S0020-1383(03)00210-9.</w:t>
      </w:r>
    </w:p>
    <w:p w14:paraId="4A37BCCC" w14:textId="77777777" w:rsidR="00370A14" w:rsidRPr="00370A14" w:rsidRDefault="00862684" w:rsidP="00B749F9">
      <w:pPr>
        <w:pStyle w:val="Literatur"/>
      </w:pPr>
    </w:p>
    <w:p w14:paraId="5752AFC8" w14:textId="77777777" w:rsidR="00370A14" w:rsidRPr="00370A14" w:rsidRDefault="00784CD0" w:rsidP="00B749F9">
      <w:pPr>
        <w:pStyle w:val="Literatur"/>
      </w:pPr>
      <w:r>
        <w:t>Dorotka, R; Schoechtner, H; Buchinger, W (2003): Auswirkungen von in der Nacht durchgeführten Stabilisierungsoperationen bei hüftnahen Femurfrakturen auf Mortalitätsrate und Komplikationen. Unfallchirurg 106(4): 287-293. DOI: 10.1007/s00113-002-0549-6.</w:t>
      </w:r>
    </w:p>
    <w:p w14:paraId="1A2E650C" w14:textId="77777777" w:rsidR="00370A14" w:rsidRPr="00370A14" w:rsidRDefault="00862684" w:rsidP="00B749F9">
      <w:pPr>
        <w:pStyle w:val="Literatur"/>
      </w:pPr>
    </w:p>
    <w:p w14:paraId="00E74B97" w14:textId="77777777" w:rsidR="00370A14" w:rsidRPr="00370A14" w:rsidRDefault="00784CD0" w:rsidP="00B749F9">
      <w:pPr>
        <w:pStyle w:val="Literatur"/>
      </w:pPr>
      <w:r>
        <w:t>Elliott, J; Beringer, T; Kee, F; Marsh, D; Willis, C; Stevenson, M (2003): Predicting survival after treatment for fracture of the proximal femur and the effect of delays to surgery. JCE – Journal of Clinical Epidemiology 56(8): 788-795. DOI: 10.1016/S0895-4356(03)00129-X.</w:t>
      </w:r>
    </w:p>
    <w:p w14:paraId="444B853F" w14:textId="77777777" w:rsidR="00370A14" w:rsidRPr="00370A14" w:rsidRDefault="00862684" w:rsidP="00B749F9">
      <w:pPr>
        <w:pStyle w:val="Literatur"/>
      </w:pPr>
    </w:p>
    <w:p w14:paraId="20438DDE" w14:textId="77777777" w:rsidR="00370A14" w:rsidRPr="00370A14" w:rsidRDefault="00784CD0" w:rsidP="00B749F9">
      <w:pPr>
        <w:pStyle w:val="Literatur"/>
      </w:pPr>
      <w:r>
        <w:t>Fransen, M; Woodward, M; Norton, R; Robinson, E; Butler, M; Campbell, AJ (2002): Excess Mortality or Institutionalization After Hip Fracture: Men Are at Greater Risk Than Women. Journal of the American Geriatrics Society 50(4): 685-690. DOI: 10.1046/j.1532-5415.2002.50163.x.</w:t>
      </w:r>
    </w:p>
    <w:p w14:paraId="5AA643A1" w14:textId="77777777" w:rsidR="00370A14" w:rsidRPr="00370A14" w:rsidRDefault="00862684" w:rsidP="00B749F9">
      <w:pPr>
        <w:pStyle w:val="Literatur"/>
      </w:pPr>
    </w:p>
    <w:p w14:paraId="377D6A5B" w14:textId="77777777" w:rsidR="00370A14" w:rsidRPr="00370A14" w:rsidRDefault="00784CD0" w:rsidP="00B749F9">
      <w:pPr>
        <w:pStyle w:val="Literatur"/>
      </w:pPr>
      <w:r>
        <w:t>Freeman, C; Todd, C; Camilleri-Ferrante, C; Laxton, C; Murrell, P; Palmer, CR; et al. (2002): Quality improvement for patients with hip fracture: experience from a multi-site audit. Quality and Safety in Health Care 11(3): 239-245. DOI: 10.1136/qhc.11.3.239.</w:t>
      </w:r>
    </w:p>
    <w:p w14:paraId="6165E9FE" w14:textId="77777777" w:rsidR="00370A14" w:rsidRPr="00370A14" w:rsidRDefault="00862684" w:rsidP="00B749F9">
      <w:pPr>
        <w:pStyle w:val="Literatur"/>
      </w:pPr>
    </w:p>
    <w:p w14:paraId="1DCE9350" w14:textId="77777777" w:rsidR="00370A14" w:rsidRPr="00370A14" w:rsidRDefault="00784CD0" w:rsidP="00B749F9">
      <w:pPr>
        <w:pStyle w:val="Literatur"/>
      </w:pPr>
      <w:r>
        <w:t>Gdalevich, M; Cohen, D; Yosef, D; Tauber, C (2004): Morbidity and mortality after hip fracture: the impact of operative delay. Archives of Orthopaedic and Trauma Surgery 124(5): 334-340. DOI: 10.1007/s00402-004-0662-9.</w:t>
      </w:r>
    </w:p>
    <w:p w14:paraId="18F615F8" w14:textId="77777777" w:rsidR="00370A14" w:rsidRPr="00370A14" w:rsidRDefault="00862684" w:rsidP="00B749F9">
      <w:pPr>
        <w:pStyle w:val="Literatur"/>
      </w:pPr>
    </w:p>
    <w:p w14:paraId="33B57D86" w14:textId="77777777" w:rsidR="00370A14" w:rsidRPr="00370A14" w:rsidRDefault="00784CD0" w:rsidP="00B749F9">
      <w:pPr>
        <w:pStyle w:val="Literatur"/>
      </w:pPr>
      <w:r>
        <w:t>Gerber, C; Strehle, J; Ganz, R (1993): The treatment of fractures of the femoral neck. Clinical Orthopaedics and Related Research (292): 77-86.</w:t>
      </w:r>
    </w:p>
    <w:p w14:paraId="549D3A85" w14:textId="77777777" w:rsidR="00370A14" w:rsidRPr="00370A14" w:rsidRDefault="00862684" w:rsidP="00B749F9">
      <w:pPr>
        <w:pStyle w:val="Literatur"/>
      </w:pPr>
    </w:p>
    <w:p w14:paraId="2EDAED0A" w14:textId="77777777" w:rsidR="00370A14" w:rsidRPr="00370A14" w:rsidRDefault="00784CD0" w:rsidP="00B749F9">
      <w:pPr>
        <w:pStyle w:val="Literatur"/>
      </w:pPr>
      <w:r>
        <w:t>Iezzoni, LI; Daley, J; Heeren, T; Foley, SM; Fisher, ES; Duncan, C; et al. (1994): Identifying Complications of Care Using Administrative Data. Medical Care 32(7): 700-715.</w:t>
      </w:r>
    </w:p>
    <w:p w14:paraId="1FC4619E" w14:textId="77777777" w:rsidR="00370A14" w:rsidRPr="00370A14" w:rsidRDefault="00862684" w:rsidP="00B749F9">
      <w:pPr>
        <w:pStyle w:val="Literatur"/>
      </w:pPr>
    </w:p>
    <w:p w14:paraId="4BE19ABA" w14:textId="77777777" w:rsidR="00370A14" w:rsidRPr="00370A14" w:rsidRDefault="00784CD0" w:rsidP="00B749F9">
      <w:pPr>
        <w:pStyle w:val="Literatur"/>
      </w:pPr>
      <w:r>
        <w:lastRenderedPageBreak/>
        <w:t>Lawrence, VA; Hilsenbeck, SG; Noveck, H; Poses, RM; Carson, JL (2002): Medical Complications and Outcomes After Hip Fracture Repair. Archives of Internal Medicine 162(18): 2053-2057. DOI: 10.1001/archinte.162.18.2053.</w:t>
      </w:r>
    </w:p>
    <w:p w14:paraId="28F9B17B" w14:textId="77777777" w:rsidR="00370A14" w:rsidRPr="00370A14" w:rsidRDefault="00862684" w:rsidP="00B749F9">
      <w:pPr>
        <w:pStyle w:val="Literatur"/>
      </w:pPr>
    </w:p>
    <w:p w14:paraId="0E1A8258" w14:textId="77777777" w:rsidR="00370A14" w:rsidRPr="00370A14" w:rsidRDefault="00784CD0" w:rsidP="00B749F9">
      <w:pPr>
        <w:pStyle w:val="Literatur"/>
      </w:pPr>
      <w:r>
        <w:t>Lofthus, CM; Osnes, EK; Falch, JA; Kaastad, TS; Kristiansen, IS; Nordsletten, L; et al. (2001): Epidemiology of hip fractures in Oslo, Norway. Bone 29(5): 413-418. DOI: 10.1016/S8756-3282(01)00603-2.</w:t>
      </w:r>
    </w:p>
    <w:p w14:paraId="2A072876" w14:textId="77777777" w:rsidR="00370A14" w:rsidRPr="00370A14" w:rsidRDefault="00862684" w:rsidP="00B749F9">
      <w:pPr>
        <w:pStyle w:val="Literatur"/>
      </w:pPr>
    </w:p>
    <w:p w14:paraId="6FA7FD13" w14:textId="77777777" w:rsidR="00370A14" w:rsidRPr="00370A14" w:rsidRDefault="00784CD0" w:rsidP="00B749F9">
      <w:pPr>
        <w:pStyle w:val="Literatur"/>
      </w:pPr>
      <w:r>
        <w:t>Michel, J-P; Klopfenstein, C; Hoffmeyer, P; Stern, R; Grab, B (2002): Hip fracture surgery: Is the pre-operative American Society of Anesthesiologists (ASA) score a predictor of functional outcome? Aging Clinical and Experimental Research 14(5): 389-394. DOI: 10.1007/bf03324467.</w:t>
      </w:r>
    </w:p>
    <w:p w14:paraId="1AA4A350" w14:textId="77777777" w:rsidR="00370A14" w:rsidRPr="00370A14" w:rsidRDefault="00862684" w:rsidP="00B749F9">
      <w:pPr>
        <w:pStyle w:val="Literatur"/>
      </w:pPr>
    </w:p>
    <w:p w14:paraId="3919ECA2" w14:textId="77777777" w:rsidR="00370A14" w:rsidRPr="00370A14" w:rsidRDefault="00784CD0" w:rsidP="00B749F9">
      <w:pPr>
        <w:pStyle w:val="Literatur"/>
      </w:pPr>
      <w:r>
        <w:t>Parker, MJ; Pryor, GA; Myles, J (2000): 11-year results in 2,846 patients of the Peterborough Hip Fracture Project: reduced morbidity, mortality and hospital stay. Acta Orthopaedica Scandinavica 71(1): 34-38. DOI: 10.1080/00016470052943865.</w:t>
      </w:r>
    </w:p>
    <w:p w14:paraId="3297E203" w14:textId="77777777" w:rsidR="00370A14" w:rsidRPr="00370A14" w:rsidRDefault="00862684" w:rsidP="00B749F9">
      <w:pPr>
        <w:pStyle w:val="Literatur"/>
      </w:pPr>
    </w:p>
    <w:p w14:paraId="07C65ACB" w14:textId="77777777" w:rsidR="00370A14" w:rsidRPr="00370A14" w:rsidRDefault="00784CD0" w:rsidP="00B749F9">
      <w:pPr>
        <w:pStyle w:val="Literatur"/>
      </w:pPr>
      <w:r>
        <w:t>Richmond, J; Aharonoff, GB; Zuckerman, JD; Koval, KJ (2003): Mortality Risk After Hip Fracture. Journal of Orthopaedic Trauma 17(1): 53-56.</w:t>
      </w:r>
    </w:p>
    <w:p w14:paraId="5F95DF15" w14:textId="77777777" w:rsidR="00370A14" w:rsidRPr="00370A14" w:rsidRDefault="00862684" w:rsidP="00B749F9">
      <w:pPr>
        <w:pStyle w:val="Literatur"/>
      </w:pPr>
    </w:p>
    <w:p w14:paraId="139C1175" w14:textId="77777777" w:rsidR="00370A14" w:rsidRPr="00370A14" w:rsidRDefault="00784CD0" w:rsidP="00B749F9">
      <w:pPr>
        <w:pStyle w:val="Literatur"/>
      </w:pPr>
      <w:r>
        <w:t>Roche, JJW; Wenn, RT; Sahota, O; Moran, CG (2005): Effect of comorbidities and postoperative complications on mortality after hip fracture in elderly people: prospective observational cohort study. BMJ – British Medical Journal 331(7529): 1374. DOI: 10.1136/bmj.38643.663843.55.</w:t>
      </w:r>
    </w:p>
    <w:p w14:paraId="65566D66" w14:textId="77777777" w:rsidR="00370A14" w:rsidRPr="00370A14" w:rsidRDefault="00862684" w:rsidP="00B749F9">
      <w:pPr>
        <w:pStyle w:val="Literatur"/>
      </w:pPr>
    </w:p>
    <w:p w14:paraId="3FAFCF3A" w14:textId="77777777" w:rsidR="00370A14" w:rsidRPr="00370A14" w:rsidRDefault="00784CD0" w:rsidP="00B749F9">
      <w:pPr>
        <w:pStyle w:val="Literatur"/>
      </w:pPr>
      <w:r>
        <w:t>Sanders, KM; Seeman, E; Ugoni, AM; Pasco, JA; Martin, TJ; Skoric, B; et al. (1999): Age- and Gender-Specific Rate of Fractures in Australia: A Population-Based Study. Osteoporosis International 10(3): 240-247. DOI: 10.1007/s001980050222.</w:t>
      </w:r>
    </w:p>
    <w:p w14:paraId="56ADB07F" w14:textId="77777777" w:rsidR="00370A14" w:rsidRPr="00370A14" w:rsidRDefault="00862684" w:rsidP="00B749F9">
      <w:pPr>
        <w:pStyle w:val="Literatur"/>
      </w:pPr>
    </w:p>
    <w:p w14:paraId="6058DC77" w14:textId="77777777" w:rsidR="00370A14" w:rsidRPr="00370A14" w:rsidRDefault="00784CD0" w:rsidP="00B749F9">
      <w:pPr>
        <w:pStyle w:val="Literatur"/>
      </w:pPr>
      <w:r>
        <w:t>Trombetti, A; Herrmann, F; Hoffmeyer, P; Schurch, MA; Bonjour, JP; Rizzoli, R (2002): Survival and Potential Years of Life Lost After Hip Fracture in Men and Age-matched Women. Osteoporosis International 13(9): 731-737. DOI: 10.1007/s001980200100.</w:t>
      </w:r>
    </w:p>
    <w:p w14:paraId="4C0EA363" w14:textId="77777777" w:rsidR="00370A14" w:rsidRPr="00370A14" w:rsidRDefault="00862684" w:rsidP="00B749F9">
      <w:pPr>
        <w:pStyle w:val="Literatur"/>
      </w:pPr>
    </w:p>
    <w:p w14:paraId="689EE4DB" w14:textId="77777777" w:rsidR="00370A14" w:rsidRPr="00370A14" w:rsidRDefault="00784CD0" w:rsidP="00B749F9">
      <w:pPr>
        <w:pStyle w:val="Literatur"/>
      </w:pPr>
      <w:r>
        <w:t>Wissing, H; Peterson, T; Doht, A (1996): Risiko und Prognose hüftgelenknaher Frakturen. Unfallchirurgie 22(2): 74-84. DOI: 10.1007/bf02627487.</w:t>
      </w:r>
    </w:p>
    <w:p w14:paraId="32BE81DF" w14:textId="77777777" w:rsidR="00370A14" w:rsidRPr="00370A14" w:rsidRDefault="00862684" w:rsidP="00B749F9">
      <w:pPr>
        <w:pStyle w:val="Literatur"/>
      </w:pPr>
    </w:p>
    <w:p w14:paraId="51891975" w14:textId="77777777" w:rsidR="00370A14" w:rsidRPr="00370A14" w:rsidRDefault="00784CD0" w:rsidP="00B749F9">
      <w:pPr>
        <w:pStyle w:val="Literatur"/>
      </w:pPr>
      <w:r>
        <w:t>Woolf, AD; Pfleger, B (2003): Burden of major musculoskeletal conditions. Bulletin of the World Health Organization 81(9): 646-656. URL: http://www.who.int/bulletin/volumes/81/9/Woolf0903.pdf?ua=1 (abgerufen am: 22.08.2017).</w:t>
      </w:r>
    </w:p>
    <w:p w14:paraId="13A2885B" w14:textId="77777777" w:rsidR="00407995" w:rsidRDefault="00407995">
      <w:pPr>
        <w:sectPr w:rsidR="00407995" w:rsidSect="00AA769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5D55BF48" w14:textId="77777777" w:rsidR="00D6289D" w:rsidRPr="00D6289D" w:rsidRDefault="00784CD0" w:rsidP="00D6289D">
      <w:pPr>
        <w:pStyle w:val="berschrift1ohneGliederung"/>
      </w:pPr>
      <w:bookmarkStart w:id="2673" w:name="_Toc38995815"/>
      <w:r w:rsidRPr="00CB49A6">
        <w:lastRenderedPageBreak/>
        <w:t>Anhang</w:t>
      </w:r>
      <w:r>
        <w:t xml:space="preserve"> I: Schlüssel (Spezifikation)</w:t>
      </w:r>
      <w:bookmarkEnd w:id="2673"/>
    </w:p>
    <w:tbl>
      <w:tblPr>
        <w:tblStyle w:val="IQTIGStandard"/>
        <w:tblW w:w="9700" w:type="dxa"/>
        <w:tblLook w:val="0420" w:firstRow="1" w:lastRow="0" w:firstColumn="0" w:lastColumn="0" w:noHBand="0" w:noVBand="1"/>
      </w:tblPr>
      <w:tblGrid>
        <w:gridCol w:w="1843"/>
        <w:gridCol w:w="7857"/>
      </w:tblGrid>
      <w:tr w:rsidR="00A24410" w:rsidRPr="009E2B0C" w14:paraId="0FC96E5A"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D981E26" w14:textId="77777777" w:rsidR="00A24410" w:rsidRPr="00FE2FD2" w:rsidRDefault="00784CD0"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5BC692E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9B1E4E" w14:textId="77777777" w:rsidR="00D72693" w:rsidRPr="00743DF3" w:rsidRDefault="00784CD0" w:rsidP="000D33A4">
            <w:pPr>
              <w:pStyle w:val="Tabellentext"/>
              <w:tabs>
                <w:tab w:val="left" w:pos="1110"/>
              </w:tabs>
            </w:pPr>
            <w:r>
              <w:t>01</w:t>
            </w:r>
            <w:r>
              <w:tab/>
            </w:r>
          </w:p>
        </w:tc>
        <w:tc>
          <w:tcPr>
            <w:tcW w:w="7857" w:type="dxa"/>
          </w:tcPr>
          <w:p w14:paraId="02E6653D" w14:textId="77777777" w:rsidR="00D72693" w:rsidRPr="00743DF3" w:rsidRDefault="00784CD0" w:rsidP="004A2346">
            <w:pPr>
              <w:pStyle w:val="Tabellentext"/>
            </w:pPr>
            <w:r>
              <w:t>Behandlung regulär beendet</w:t>
            </w:r>
          </w:p>
        </w:tc>
      </w:tr>
      <w:tr w:rsidR="00D72693" w:rsidRPr="00743DF3" w14:paraId="456FA2E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FE752B" w14:textId="77777777" w:rsidR="00D72693" w:rsidRPr="00743DF3" w:rsidRDefault="00784CD0" w:rsidP="000D33A4">
            <w:pPr>
              <w:pStyle w:val="Tabellentext"/>
              <w:tabs>
                <w:tab w:val="left" w:pos="1110"/>
              </w:tabs>
            </w:pPr>
            <w:r>
              <w:t>02</w:t>
            </w:r>
            <w:r>
              <w:tab/>
            </w:r>
          </w:p>
        </w:tc>
        <w:tc>
          <w:tcPr>
            <w:tcW w:w="7857" w:type="dxa"/>
          </w:tcPr>
          <w:p w14:paraId="1BE1EDE1" w14:textId="77777777" w:rsidR="00D72693" w:rsidRPr="00743DF3" w:rsidRDefault="00784CD0" w:rsidP="004A2346">
            <w:pPr>
              <w:pStyle w:val="Tabellentext"/>
            </w:pPr>
            <w:r>
              <w:t>Behandlung regulär beendet, nachstationäre Behandlung vorgesehen</w:t>
            </w:r>
          </w:p>
        </w:tc>
      </w:tr>
      <w:tr w:rsidR="00D72693" w:rsidRPr="00743DF3" w14:paraId="26333BC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CA8EA0" w14:textId="77777777" w:rsidR="00D72693" w:rsidRPr="00743DF3" w:rsidRDefault="00784CD0" w:rsidP="000D33A4">
            <w:pPr>
              <w:pStyle w:val="Tabellentext"/>
              <w:tabs>
                <w:tab w:val="left" w:pos="1110"/>
              </w:tabs>
            </w:pPr>
            <w:r>
              <w:t>03</w:t>
            </w:r>
            <w:r>
              <w:tab/>
            </w:r>
          </w:p>
        </w:tc>
        <w:tc>
          <w:tcPr>
            <w:tcW w:w="7857" w:type="dxa"/>
          </w:tcPr>
          <w:p w14:paraId="03CE8E3C" w14:textId="77777777" w:rsidR="00D72693" w:rsidRPr="00743DF3" w:rsidRDefault="00784CD0" w:rsidP="004A2346">
            <w:pPr>
              <w:pStyle w:val="Tabellentext"/>
            </w:pPr>
            <w:r>
              <w:t>Behandlung aus sonstigen Gründen beendet</w:t>
            </w:r>
          </w:p>
        </w:tc>
      </w:tr>
      <w:tr w:rsidR="00D72693" w:rsidRPr="00743DF3" w14:paraId="32F260F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8A4DE4" w14:textId="77777777" w:rsidR="00D72693" w:rsidRPr="00743DF3" w:rsidRDefault="00784CD0" w:rsidP="000D33A4">
            <w:pPr>
              <w:pStyle w:val="Tabellentext"/>
              <w:tabs>
                <w:tab w:val="left" w:pos="1110"/>
              </w:tabs>
            </w:pPr>
            <w:r>
              <w:t>04</w:t>
            </w:r>
            <w:r>
              <w:tab/>
            </w:r>
          </w:p>
        </w:tc>
        <w:tc>
          <w:tcPr>
            <w:tcW w:w="7857" w:type="dxa"/>
          </w:tcPr>
          <w:p w14:paraId="52DAE790" w14:textId="77777777" w:rsidR="00D72693" w:rsidRPr="00743DF3" w:rsidRDefault="00784CD0" w:rsidP="004A2346">
            <w:pPr>
              <w:pStyle w:val="Tabellentext"/>
            </w:pPr>
            <w:r>
              <w:t>Behandlung gegen ärztlichen Rat beendet</w:t>
            </w:r>
          </w:p>
        </w:tc>
      </w:tr>
      <w:tr w:rsidR="00D72693" w:rsidRPr="00743DF3" w14:paraId="50B5067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7DF165" w14:textId="77777777" w:rsidR="00D72693" w:rsidRPr="00743DF3" w:rsidRDefault="00784CD0" w:rsidP="000D33A4">
            <w:pPr>
              <w:pStyle w:val="Tabellentext"/>
              <w:tabs>
                <w:tab w:val="left" w:pos="1110"/>
              </w:tabs>
            </w:pPr>
            <w:r>
              <w:t>05</w:t>
            </w:r>
            <w:r>
              <w:tab/>
            </w:r>
          </w:p>
        </w:tc>
        <w:tc>
          <w:tcPr>
            <w:tcW w:w="7857" w:type="dxa"/>
          </w:tcPr>
          <w:p w14:paraId="55A25C1F" w14:textId="77777777" w:rsidR="00D72693" w:rsidRPr="00743DF3" w:rsidRDefault="00784CD0" w:rsidP="004A2346">
            <w:pPr>
              <w:pStyle w:val="Tabellentext"/>
            </w:pPr>
            <w:r>
              <w:t>Zuständigkeitswechsel des Kostenträgers</w:t>
            </w:r>
          </w:p>
        </w:tc>
      </w:tr>
      <w:tr w:rsidR="00D72693" w:rsidRPr="00743DF3" w14:paraId="739E7D1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C546EA" w14:textId="77777777" w:rsidR="00D72693" w:rsidRPr="00743DF3" w:rsidRDefault="00784CD0" w:rsidP="000D33A4">
            <w:pPr>
              <w:pStyle w:val="Tabellentext"/>
              <w:tabs>
                <w:tab w:val="left" w:pos="1110"/>
              </w:tabs>
            </w:pPr>
            <w:r>
              <w:t>06</w:t>
            </w:r>
            <w:r>
              <w:tab/>
            </w:r>
          </w:p>
        </w:tc>
        <w:tc>
          <w:tcPr>
            <w:tcW w:w="7857" w:type="dxa"/>
          </w:tcPr>
          <w:p w14:paraId="6A3E5061" w14:textId="77777777" w:rsidR="00D72693" w:rsidRPr="00743DF3" w:rsidRDefault="00784CD0" w:rsidP="004A2346">
            <w:pPr>
              <w:pStyle w:val="Tabellentext"/>
            </w:pPr>
            <w:r>
              <w:t>Verlegung in ein anderes Krankenhaus</w:t>
            </w:r>
          </w:p>
        </w:tc>
      </w:tr>
      <w:tr w:rsidR="00D72693" w:rsidRPr="00743DF3" w14:paraId="659B162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32C69C" w14:textId="77777777" w:rsidR="00D72693" w:rsidRPr="00743DF3" w:rsidRDefault="00784CD0" w:rsidP="000D33A4">
            <w:pPr>
              <w:pStyle w:val="Tabellentext"/>
              <w:tabs>
                <w:tab w:val="left" w:pos="1110"/>
              </w:tabs>
            </w:pPr>
            <w:r>
              <w:t>07</w:t>
            </w:r>
            <w:r>
              <w:tab/>
            </w:r>
          </w:p>
        </w:tc>
        <w:tc>
          <w:tcPr>
            <w:tcW w:w="7857" w:type="dxa"/>
          </w:tcPr>
          <w:p w14:paraId="10FA18EE" w14:textId="77777777" w:rsidR="00D72693" w:rsidRPr="00743DF3" w:rsidRDefault="00784CD0" w:rsidP="004A2346">
            <w:pPr>
              <w:pStyle w:val="Tabellentext"/>
            </w:pPr>
            <w:r>
              <w:t>Tod</w:t>
            </w:r>
          </w:p>
        </w:tc>
      </w:tr>
      <w:tr w:rsidR="00D72693" w:rsidRPr="00743DF3" w14:paraId="5A0D19E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9AE097A" w14:textId="77777777" w:rsidR="00D72693" w:rsidRPr="00743DF3" w:rsidRDefault="00784CD0" w:rsidP="000D33A4">
            <w:pPr>
              <w:pStyle w:val="Tabellentext"/>
              <w:tabs>
                <w:tab w:val="left" w:pos="1110"/>
              </w:tabs>
            </w:pPr>
            <w:r>
              <w:t>08</w:t>
            </w:r>
            <w:r>
              <w:tab/>
            </w:r>
          </w:p>
        </w:tc>
        <w:tc>
          <w:tcPr>
            <w:tcW w:w="7857" w:type="dxa"/>
          </w:tcPr>
          <w:p w14:paraId="74AE33FB" w14:textId="77777777" w:rsidR="00D72693" w:rsidRPr="00743DF3" w:rsidRDefault="00784CD0" w:rsidP="004A2346">
            <w:pPr>
              <w:pStyle w:val="Tabellentext"/>
            </w:pPr>
            <w:r>
              <w:t>Verlegung in ein anderes Krankenhaus im Rahmen einer Zusammenarbeit (§ 14 Abs. 5 Satz 2 BPflV in der am 31.12.2003 geltenden Fassung)</w:t>
            </w:r>
          </w:p>
        </w:tc>
      </w:tr>
      <w:tr w:rsidR="00D72693" w:rsidRPr="00743DF3" w14:paraId="1EFFD70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A74DD1" w14:textId="77777777" w:rsidR="00D72693" w:rsidRPr="00743DF3" w:rsidRDefault="00784CD0" w:rsidP="000D33A4">
            <w:pPr>
              <w:pStyle w:val="Tabellentext"/>
              <w:tabs>
                <w:tab w:val="left" w:pos="1110"/>
              </w:tabs>
            </w:pPr>
            <w:r>
              <w:t>09</w:t>
            </w:r>
            <w:r>
              <w:tab/>
            </w:r>
          </w:p>
        </w:tc>
        <w:tc>
          <w:tcPr>
            <w:tcW w:w="7857" w:type="dxa"/>
          </w:tcPr>
          <w:p w14:paraId="04612CC9" w14:textId="77777777" w:rsidR="00D72693" w:rsidRPr="00743DF3" w:rsidRDefault="00784CD0" w:rsidP="004A2346">
            <w:pPr>
              <w:pStyle w:val="Tabellentext"/>
            </w:pPr>
            <w:r>
              <w:t>Entlassung in eine Rehabilitationseinrichtung</w:t>
            </w:r>
          </w:p>
        </w:tc>
      </w:tr>
      <w:tr w:rsidR="00D72693" w:rsidRPr="00743DF3" w14:paraId="692833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E96110" w14:textId="77777777" w:rsidR="00D72693" w:rsidRPr="00743DF3" w:rsidRDefault="00784CD0" w:rsidP="000D33A4">
            <w:pPr>
              <w:pStyle w:val="Tabellentext"/>
              <w:tabs>
                <w:tab w:val="left" w:pos="1110"/>
              </w:tabs>
            </w:pPr>
            <w:r>
              <w:t>10</w:t>
            </w:r>
            <w:r>
              <w:tab/>
            </w:r>
          </w:p>
        </w:tc>
        <w:tc>
          <w:tcPr>
            <w:tcW w:w="7857" w:type="dxa"/>
          </w:tcPr>
          <w:p w14:paraId="2F3D9920" w14:textId="77777777" w:rsidR="00D72693" w:rsidRPr="00743DF3" w:rsidRDefault="00784CD0" w:rsidP="004A2346">
            <w:pPr>
              <w:pStyle w:val="Tabellentext"/>
            </w:pPr>
            <w:r>
              <w:t>Entlassung in eine Pflegeeinrichtung</w:t>
            </w:r>
          </w:p>
        </w:tc>
      </w:tr>
      <w:tr w:rsidR="00D72693" w:rsidRPr="00743DF3" w14:paraId="55CDF44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40E572" w14:textId="77777777" w:rsidR="00D72693" w:rsidRPr="00743DF3" w:rsidRDefault="00784CD0" w:rsidP="000D33A4">
            <w:pPr>
              <w:pStyle w:val="Tabellentext"/>
              <w:tabs>
                <w:tab w:val="left" w:pos="1110"/>
              </w:tabs>
            </w:pPr>
            <w:r>
              <w:t>11</w:t>
            </w:r>
            <w:r>
              <w:tab/>
            </w:r>
          </w:p>
        </w:tc>
        <w:tc>
          <w:tcPr>
            <w:tcW w:w="7857" w:type="dxa"/>
          </w:tcPr>
          <w:p w14:paraId="42AF2FEA" w14:textId="77777777" w:rsidR="00D72693" w:rsidRPr="00743DF3" w:rsidRDefault="00784CD0" w:rsidP="004A2346">
            <w:pPr>
              <w:pStyle w:val="Tabellentext"/>
            </w:pPr>
            <w:r>
              <w:t>Entlassung in ein Hospiz</w:t>
            </w:r>
          </w:p>
        </w:tc>
      </w:tr>
      <w:tr w:rsidR="00D72693" w:rsidRPr="00743DF3" w14:paraId="31379EE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920500E" w14:textId="77777777" w:rsidR="00D72693" w:rsidRPr="00743DF3" w:rsidRDefault="00784CD0" w:rsidP="000D33A4">
            <w:pPr>
              <w:pStyle w:val="Tabellentext"/>
              <w:tabs>
                <w:tab w:val="left" w:pos="1110"/>
              </w:tabs>
            </w:pPr>
            <w:r>
              <w:t>13</w:t>
            </w:r>
            <w:r>
              <w:tab/>
            </w:r>
          </w:p>
        </w:tc>
        <w:tc>
          <w:tcPr>
            <w:tcW w:w="7857" w:type="dxa"/>
          </w:tcPr>
          <w:p w14:paraId="47AC1F3F" w14:textId="77777777" w:rsidR="00D72693" w:rsidRPr="00743DF3" w:rsidRDefault="00784CD0" w:rsidP="004A2346">
            <w:pPr>
              <w:pStyle w:val="Tabellentext"/>
            </w:pPr>
            <w:r>
              <w:t>externe Verlegung zur psychiatrischen Behandlung</w:t>
            </w:r>
          </w:p>
        </w:tc>
      </w:tr>
      <w:tr w:rsidR="00D72693" w:rsidRPr="00743DF3" w14:paraId="2E8E0EA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D72CA1" w14:textId="77777777" w:rsidR="00D72693" w:rsidRPr="00743DF3" w:rsidRDefault="00784CD0" w:rsidP="000D33A4">
            <w:pPr>
              <w:pStyle w:val="Tabellentext"/>
              <w:tabs>
                <w:tab w:val="left" w:pos="1110"/>
              </w:tabs>
            </w:pPr>
            <w:r>
              <w:t>14</w:t>
            </w:r>
            <w:r>
              <w:tab/>
            </w:r>
          </w:p>
        </w:tc>
        <w:tc>
          <w:tcPr>
            <w:tcW w:w="7857" w:type="dxa"/>
          </w:tcPr>
          <w:p w14:paraId="02D7DEE1" w14:textId="77777777" w:rsidR="00D72693" w:rsidRPr="00743DF3" w:rsidRDefault="00784CD0" w:rsidP="004A2346">
            <w:pPr>
              <w:pStyle w:val="Tabellentext"/>
            </w:pPr>
            <w:r>
              <w:t>Behandlung aus sonstigen Gründen beendet, nachstationäre Behandlung vorgesehen</w:t>
            </w:r>
          </w:p>
        </w:tc>
      </w:tr>
      <w:tr w:rsidR="00D72693" w:rsidRPr="00743DF3" w14:paraId="140B5B1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D5810E" w14:textId="77777777" w:rsidR="00D72693" w:rsidRPr="00743DF3" w:rsidRDefault="00784CD0" w:rsidP="000D33A4">
            <w:pPr>
              <w:pStyle w:val="Tabellentext"/>
              <w:tabs>
                <w:tab w:val="left" w:pos="1110"/>
              </w:tabs>
            </w:pPr>
            <w:r>
              <w:t>15</w:t>
            </w:r>
            <w:r>
              <w:tab/>
            </w:r>
          </w:p>
        </w:tc>
        <w:tc>
          <w:tcPr>
            <w:tcW w:w="7857" w:type="dxa"/>
          </w:tcPr>
          <w:p w14:paraId="0BC4B2C8" w14:textId="77777777" w:rsidR="00D72693" w:rsidRPr="00743DF3" w:rsidRDefault="00784CD0" w:rsidP="004A2346">
            <w:pPr>
              <w:pStyle w:val="Tabellentext"/>
            </w:pPr>
            <w:r>
              <w:t>Behandlung gegen ärztlichen Rat beendet, nachstationäre Behandlung vorgesehen</w:t>
            </w:r>
          </w:p>
        </w:tc>
      </w:tr>
      <w:tr w:rsidR="00D72693" w:rsidRPr="00743DF3" w14:paraId="056327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2B1DF7E" w14:textId="77777777" w:rsidR="00D72693" w:rsidRPr="00743DF3" w:rsidRDefault="00784CD0" w:rsidP="000D33A4">
            <w:pPr>
              <w:pStyle w:val="Tabellentext"/>
              <w:tabs>
                <w:tab w:val="left" w:pos="1110"/>
              </w:tabs>
            </w:pPr>
            <w:r>
              <w:t>17</w:t>
            </w:r>
            <w:r>
              <w:tab/>
            </w:r>
          </w:p>
        </w:tc>
        <w:tc>
          <w:tcPr>
            <w:tcW w:w="7857" w:type="dxa"/>
          </w:tcPr>
          <w:p w14:paraId="4CD7945A" w14:textId="77777777" w:rsidR="00D72693" w:rsidRPr="00743DF3" w:rsidRDefault="00784CD0"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69ED9BC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F4D4CF" w14:textId="77777777" w:rsidR="00D72693" w:rsidRPr="00743DF3" w:rsidRDefault="00784CD0" w:rsidP="000D33A4">
            <w:pPr>
              <w:pStyle w:val="Tabellentext"/>
              <w:tabs>
                <w:tab w:val="left" w:pos="1110"/>
              </w:tabs>
            </w:pPr>
            <w:r>
              <w:t>22</w:t>
            </w:r>
            <w:r>
              <w:tab/>
            </w:r>
          </w:p>
        </w:tc>
        <w:tc>
          <w:tcPr>
            <w:tcW w:w="7857" w:type="dxa"/>
          </w:tcPr>
          <w:p w14:paraId="1694EA4F" w14:textId="77777777" w:rsidR="00D72693" w:rsidRPr="00743DF3" w:rsidRDefault="00784CD0" w:rsidP="004A2346">
            <w:pPr>
              <w:pStyle w:val="Tabellentext"/>
            </w:pPr>
            <w:r>
              <w:t>Fallabschluss (interne Verlegung) bei Wechsel zwischen voll- und teilstationärer Behandlung</w:t>
            </w:r>
          </w:p>
        </w:tc>
      </w:tr>
      <w:tr w:rsidR="00D72693" w:rsidRPr="00743DF3" w14:paraId="506C4A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B7D511E" w14:textId="77777777" w:rsidR="00D72693" w:rsidRPr="00743DF3" w:rsidRDefault="00784CD0" w:rsidP="000D33A4">
            <w:pPr>
              <w:pStyle w:val="Tabellentext"/>
              <w:tabs>
                <w:tab w:val="left" w:pos="1110"/>
              </w:tabs>
            </w:pPr>
            <w:r>
              <w:t>25</w:t>
            </w:r>
            <w:r>
              <w:tab/>
            </w:r>
          </w:p>
        </w:tc>
        <w:tc>
          <w:tcPr>
            <w:tcW w:w="7857" w:type="dxa"/>
          </w:tcPr>
          <w:p w14:paraId="719DDE76" w14:textId="77777777" w:rsidR="00D72693" w:rsidRPr="00743DF3" w:rsidRDefault="00784CD0" w:rsidP="004A2346">
            <w:pPr>
              <w:pStyle w:val="Tabellentext"/>
            </w:pPr>
            <w:r>
              <w:t>Entlassung zum Jahresende bei Aufnahme im Vorjahr (für Zwecke der Abrechnung - PEPP, § 4 PEPPV 2013)</w:t>
            </w:r>
          </w:p>
        </w:tc>
      </w:tr>
    </w:tbl>
    <w:p w14:paraId="6578D72F" w14:textId="77777777" w:rsidR="00407995" w:rsidRDefault="00407995">
      <w:pPr>
        <w:sectPr w:rsidR="00407995" w:rsidSect="00D72693">
          <w:headerReference w:type="even" r:id="rId149"/>
          <w:headerReference w:type="default" r:id="rId150"/>
          <w:footerReference w:type="even" r:id="rId151"/>
          <w:footerReference w:type="default" r:id="rId152"/>
          <w:headerReference w:type="first" r:id="rId153"/>
          <w:footerReference w:type="first" r:id="rId154"/>
          <w:pgSz w:w="11906" w:h="16838"/>
          <w:pgMar w:top="1134" w:right="1418" w:bottom="1134" w:left="1418" w:header="567" w:footer="737" w:gutter="0"/>
          <w:cols w:space="708"/>
          <w:docGrid w:linePitch="360"/>
        </w:sectPr>
      </w:pPr>
    </w:p>
    <w:p w14:paraId="67E42334" w14:textId="77777777" w:rsidR="00D6289D" w:rsidRPr="00D6289D" w:rsidRDefault="00784CD0" w:rsidP="00D6289D">
      <w:pPr>
        <w:pStyle w:val="berschrift1ohneGliederung"/>
      </w:pPr>
      <w:bookmarkStart w:id="2674" w:name="_Toc38995816"/>
      <w:r w:rsidRPr="00CB49A6">
        <w:lastRenderedPageBreak/>
        <w:t>Anhang</w:t>
      </w:r>
      <w:r>
        <w:t xml:space="preserve"> II: Listen</w:t>
      </w:r>
      <w:bookmarkEnd w:id="2674"/>
    </w:p>
    <w:p w14:paraId="362768C5" w14:textId="77777777" w:rsidR="00A36F56" w:rsidRPr="00A36F56" w:rsidRDefault="00784CD0" w:rsidP="00A36F56">
      <w:r>
        <w:t>Keine Listen in Verwendung.</w:t>
      </w:r>
    </w:p>
    <w:p w14:paraId="20EB101B" w14:textId="77777777" w:rsidR="00407995" w:rsidRDefault="00407995">
      <w:pPr>
        <w:sectPr w:rsidR="00407995" w:rsidSect="00FB2C83">
          <w:headerReference w:type="even" r:id="rId155"/>
          <w:headerReference w:type="default" r:id="rId156"/>
          <w:footerReference w:type="even" r:id="rId157"/>
          <w:footerReference w:type="default" r:id="rId158"/>
          <w:headerReference w:type="first" r:id="rId159"/>
          <w:footerReference w:type="first" r:id="rId160"/>
          <w:pgSz w:w="16838" w:h="11906" w:orient="landscape"/>
          <w:pgMar w:top="1418" w:right="1134" w:bottom="1418" w:left="1134" w:header="567" w:footer="737" w:gutter="0"/>
          <w:cols w:space="708"/>
          <w:docGrid w:linePitch="360"/>
        </w:sectPr>
      </w:pPr>
    </w:p>
    <w:p w14:paraId="74D59AAC" w14:textId="77777777" w:rsidR="00AB192A" w:rsidRPr="00466442" w:rsidRDefault="00784CD0" w:rsidP="00466442">
      <w:pPr>
        <w:pStyle w:val="berschrift1ohneGliederung"/>
      </w:pPr>
      <w:bookmarkStart w:id="2675" w:name="_Toc38995817"/>
      <w:r w:rsidRPr="00466442">
        <w:lastRenderedPageBreak/>
        <w:t>Anhang</w:t>
      </w:r>
      <w:r>
        <w:t xml:space="preserve"> III</w:t>
      </w:r>
      <w:r w:rsidRPr="00466442">
        <w:t xml:space="preserve">: </w:t>
      </w:r>
      <w:r>
        <w:t>Vorberechnungen</w:t>
      </w:r>
      <w:bookmarkEnd w:id="2675"/>
    </w:p>
    <w:p w14:paraId="419BA189" w14:textId="77777777" w:rsidR="00AB192A" w:rsidRPr="00A36F56" w:rsidRDefault="00784CD0" w:rsidP="00AF1BDA">
      <w:r>
        <w:t>Keine Vorberechnungen in Verwendung.</w:t>
      </w:r>
    </w:p>
    <w:p w14:paraId="0A90D1B9" w14:textId="77777777" w:rsidR="00407995" w:rsidRDefault="00407995">
      <w:pPr>
        <w:sectPr w:rsidR="00407995" w:rsidSect="00F06857">
          <w:headerReference w:type="even" r:id="rId161"/>
          <w:headerReference w:type="default" r:id="rId162"/>
          <w:footerReference w:type="even" r:id="rId163"/>
          <w:footerReference w:type="default" r:id="rId164"/>
          <w:headerReference w:type="first" r:id="rId165"/>
          <w:footerReference w:type="first" r:id="rId166"/>
          <w:pgSz w:w="16838" w:h="11906" w:orient="landscape" w:code="9"/>
          <w:pgMar w:top="1418" w:right="1134" w:bottom="1418" w:left="1134" w:header="567" w:footer="737" w:gutter="0"/>
          <w:cols w:space="708"/>
          <w:docGrid w:linePitch="360"/>
        </w:sectPr>
      </w:pPr>
    </w:p>
    <w:p w14:paraId="70CA6E96" w14:textId="77777777" w:rsidR="00AB192A" w:rsidRPr="00466442" w:rsidRDefault="00784CD0" w:rsidP="008F6DCE">
      <w:pPr>
        <w:pStyle w:val="berschrift1ohneGliederung"/>
        <w:tabs>
          <w:tab w:val="left" w:pos="3544"/>
          <w:tab w:val="left" w:pos="5245"/>
        </w:tabs>
      </w:pPr>
      <w:bookmarkStart w:id="2676" w:name="_Toc38995818"/>
      <w:r w:rsidRPr="00466442">
        <w:lastRenderedPageBreak/>
        <w:t>Anhang</w:t>
      </w:r>
      <w:r>
        <w:t xml:space="preserve"> IV</w:t>
      </w:r>
      <w:r w:rsidRPr="00466442">
        <w:t>: Funktionen</w:t>
      </w:r>
      <w:bookmarkEnd w:id="2676"/>
    </w:p>
    <w:tbl>
      <w:tblPr>
        <w:tblStyle w:val="IQTIGStandard"/>
        <w:tblW w:w="14351" w:type="dxa"/>
        <w:tblLook w:val="0420" w:firstRow="1" w:lastRow="0" w:firstColumn="0" w:lastColumn="0" w:noHBand="0" w:noVBand="1"/>
      </w:tblPr>
      <w:tblGrid>
        <w:gridCol w:w="3395"/>
        <w:gridCol w:w="1492"/>
        <w:gridCol w:w="3624"/>
        <w:gridCol w:w="5840"/>
      </w:tblGrid>
      <w:tr w:rsidR="00AB192A" w:rsidRPr="009E2B0C" w14:paraId="313EBB1E"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1015C2B" w14:textId="77777777" w:rsidR="00AB192A" w:rsidRPr="009E2B0C" w:rsidRDefault="00784CD0" w:rsidP="006855FA">
            <w:pPr>
              <w:pStyle w:val="Tabellenkopf"/>
            </w:pPr>
            <w:r>
              <w:t>Funktion</w:t>
            </w:r>
          </w:p>
        </w:tc>
        <w:tc>
          <w:tcPr>
            <w:tcW w:w="949" w:type="dxa"/>
          </w:tcPr>
          <w:p w14:paraId="4C3991D8" w14:textId="77777777" w:rsidR="00AB192A" w:rsidRPr="009E2B0C" w:rsidRDefault="00784CD0" w:rsidP="006855FA">
            <w:pPr>
              <w:pStyle w:val="Tabellenkopf"/>
            </w:pPr>
            <w:r>
              <w:t>FeldTyp</w:t>
            </w:r>
          </w:p>
        </w:tc>
        <w:tc>
          <w:tcPr>
            <w:tcW w:w="3828" w:type="dxa"/>
          </w:tcPr>
          <w:p w14:paraId="579CFC76" w14:textId="77777777" w:rsidR="00AB192A" w:rsidRPr="009E2B0C" w:rsidRDefault="00784CD0" w:rsidP="006855FA">
            <w:pPr>
              <w:pStyle w:val="Tabellenkopf"/>
            </w:pPr>
            <w:r>
              <w:t>Beschreibung</w:t>
            </w:r>
          </w:p>
        </w:tc>
        <w:tc>
          <w:tcPr>
            <w:tcW w:w="5987" w:type="dxa"/>
          </w:tcPr>
          <w:p w14:paraId="3C8E1169" w14:textId="77777777" w:rsidR="00AB192A" w:rsidRPr="009E2B0C" w:rsidRDefault="00784CD0" w:rsidP="006855FA">
            <w:pPr>
              <w:pStyle w:val="Tabellenkopf"/>
            </w:pPr>
            <w:r>
              <w:t>Script</w:t>
            </w:r>
          </w:p>
        </w:tc>
      </w:tr>
      <w:tr w:rsidR="004F23F4" w:rsidRPr="00743DF3" w14:paraId="5CFE22A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E9D3CCC" w14:textId="77777777" w:rsidR="004F23F4" w:rsidRPr="00743DF3" w:rsidRDefault="00784CD0" w:rsidP="004F23F4">
            <w:pPr>
              <w:pStyle w:val="Tabellentext"/>
            </w:pPr>
            <w:r>
              <w:t>fn_alter_begrenzt</w:t>
            </w:r>
          </w:p>
        </w:tc>
        <w:tc>
          <w:tcPr>
            <w:tcW w:w="949" w:type="dxa"/>
          </w:tcPr>
          <w:p w14:paraId="01324238" w14:textId="77777777" w:rsidR="00BA7A20" w:rsidRPr="00743DF3" w:rsidRDefault="00784CD0" w:rsidP="00506ECF">
            <w:pPr>
              <w:pStyle w:val="Tabellentext"/>
            </w:pPr>
            <w:r>
              <w:t>integer</w:t>
            </w:r>
          </w:p>
        </w:tc>
        <w:tc>
          <w:tcPr>
            <w:tcW w:w="3828" w:type="dxa"/>
          </w:tcPr>
          <w:p w14:paraId="0023053C" w14:textId="77777777" w:rsidR="004F23F4" w:rsidRPr="00743DF3" w:rsidRDefault="00784CD0" w:rsidP="004F23F4">
            <w:pPr>
              <w:pStyle w:val="Tabellentext"/>
            </w:pPr>
            <w:r>
              <w:t>Transformation der Altersvariable zur Risikoadjustierung des QI 54033 – Gehunfähigkeit bei Entlassung</w:t>
            </w:r>
          </w:p>
        </w:tc>
        <w:tc>
          <w:tcPr>
            <w:tcW w:w="5987" w:type="dxa"/>
          </w:tcPr>
          <w:p w14:paraId="5A8C8CB0" w14:textId="77777777" w:rsidR="004F23F4" w:rsidRPr="004F23F4" w:rsidRDefault="00784CD0" w:rsidP="004F23F4">
            <w:pPr>
              <w:pStyle w:val="CodeOhneSilbentrennung"/>
            </w:pPr>
            <w:r>
              <w:t xml:space="preserve"># Beschränkung des alters auf Wertebereich zwischen 50 und 95 Jahren </w:t>
            </w:r>
            <w:r>
              <w:br/>
              <w:t>pmin(pmax(alter,50),95)</w:t>
            </w:r>
          </w:p>
        </w:tc>
      </w:tr>
      <w:tr w:rsidR="004F23F4" w:rsidRPr="00743DF3" w14:paraId="3D4DA21F" w14:textId="77777777" w:rsidTr="00C32BA0">
        <w:trPr>
          <w:cnfStyle w:val="000000010000" w:firstRow="0" w:lastRow="0" w:firstColumn="0" w:lastColumn="0" w:oddVBand="0" w:evenVBand="0" w:oddHBand="0" w:evenHBand="1" w:firstRowFirstColumn="0" w:firstRowLastColumn="0" w:lastRowFirstColumn="0" w:lastRowLastColumn="0"/>
          <w:trHeight w:val="490"/>
          <w:del w:id="2677" w:author="IQTIG" w:date="2020-04-28T19:39:00Z"/>
        </w:trPr>
        <w:tc>
          <w:tcPr>
            <w:tcW w:w="3587" w:type="dxa"/>
          </w:tcPr>
          <w:p w14:paraId="3C3A305B" w14:textId="77777777" w:rsidR="004F23F4" w:rsidRPr="00743DF3" w:rsidRDefault="00F41129" w:rsidP="004F23F4">
            <w:pPr>
              <w:pStyle w:val="Tabellentext"/>
              <w:rPr>
                <w:del w:id="2678" w:author="IQTIG" w:date="2020-04-28T19:39:00Z"/>
              </w:rPr>
            </w:pPr>
            <w:del w:id="2679" w:author="IQTIG" w:date="2020-04-28T19:39:00Z">
              <w:r>
                <w:delText>fn_ANTITHROMBMITTELH_max_risiko</w:delText>
              </w:r>
            </w:del>
          </w:p>
        </w:tc>
        <w:tc>
          <w:tcPr>
            <w:tcW w:w="1658" w:type="dxa"/>
          </w:tcPr>
          <w:p w14:paraId="1F5DEF13" w14:textId="77777777" w:rsidR="004F23F4" w:rsidRPr="00743DF3" w:rsidRDefault="00F41129" w:rsidP="004F23F4">
            <w:pPr>
              <w:pStyle w:val="Tabellentext"/>
              <w:rPr>
                <w:del w:id="2680" w:author="IQTIG" w:date="2020-04-28T19:39:00Z"/>
              </w:rPr>
            </w:pPr>
            <w:del w:id="2681" w:author="IQTIG" w:date="2020-04-28T19:39:00Z">
              <w:r>
                <w:delText>string</w:delText>
              </w:r>
            </w:del>
          </w:p>
        </w:tc>
        <w:tc>
          <w:tcPr>
            <w:tcW w:w="4111" w:type="dxa"/>
          </w:tcPr>
          <w:p w14:paraId="71A96179" w14:textId="77777777" w:rsidR="004F23F4" w:rsidRPr="00743DF3" w:rsidRDefault="00F41129" w:rsidP="004F23F4">
            <w:pPr>
              <w:pStyle w:val="Tabellentext"/>
              <w:rPr>
                <w:del w:id="2682" w:author="IQTIG" w:date="2020-04-28T19:39:00Z"/>
              </w:rPr>
            </w:pPr>
            <w:del w:id="2683" w:author="IQTIG" w:date="2020-04-28T19:39:00Z">
              <w:r>
                <w:delText>Bei Mehrfachmedikation: Auswahl der antithrombotischen Medikation mit dem höchsten Risiko hinsichtlich Wundhämatomen/Nachblutungen gemäß log. Regressionsmodell zu QI 54040</w:delText>
              </w:r>
            </w:del>
          </w:p>
        </w:tc>
        <w:tc>
          <w:tcPr>
            <w:tcW w:w="4995" w:type="dxa"/>
          </w:tcPr>
          <w:p w14:paraId="0A0D5A4B" w14:textId="77777777" w:rsidR="004F23F4" w:rsidRPr="004F23F4" w:rsidRDefault="00F41129" w:rsidP="004F23F4">
            <w:pPr>
              <w:pStyle w:val="CodeOhneSilbentrennung"/>
              <w:rPr>
                <w:del w:id="2684" w:author="IQTIG" w:date="2020-04-28T19:39:00Z"/>
              </w:rPr>
            </w:pPr>
            <w:del w:id="2685" w:author="IQTIG" w:date="2020-04-28T19:39:00Z">
              <w:r>
                <w:delText xml:space="preserve">ifelse( </w:delText>
              </w:r>
              <w:r>
                <w:br/>
                <w:delText xml:space="preserve"> ARTMEDDOAKNOAK %==% 1 |  </w:delText>
              </w:r>
              <w:r>
                <w:br/>
                <w:delText xml:space="preserve"> ARTMEDSONST %==% 1,  </w:delText>
              </w:r>
              <w:r>
                <w:br/>
                <w:delText xml:space="preserve"> "DOAK/NOAK/SONST", </w:delText>
              </w:r>
              <w:r>
                <w:br/>
                <w:delText xml:space="preserve"> ifelse( </w:delText>
              </w:r>
              <w:r>
                <w:br/>
                <w:delText xml:space="preserve">  ARTMEDVITKANT %==% 1,  </w:delText>
              </w:r>
              <w:r>
                <w:br/>
                <w:delText xml:space="preserve">  "VITKANT", </w:delText>
              </w:r>
              <w:r>
                <w:br/>
                <w:delText xml:space="preserve">  ifelse( </w:delText>
              </w:r>
              <w:r>
                <w:br/>
                <w:delText xml:space="preserve">   ARTMEDTHROMBAGGHEMM %==% 1,  </w:delText>
              </w:r>
              <w:r>
                <w:br/>
                <w:delText xml:space="preserve">   "THROMBAGGHEMM", </w:delText>
              </w:r>
              <w:r>
                <w:br/>
                <w:delText xml:space="preserve">   "keine" </w:delText>
              </w:r>
              <w:r>
                <w:br/>
                <w:delText xml:space="preserve">  ) </w:delText>
              </w:r>
              <w:r>
                <w:br/>
                <w:delText xml:space="preserve"> ) </w:delText>
              </w:r>
              <w:r>
                <w:br/>
                <w:delText>)</w:delText>
              </w:r>
            </w:del>
          </w:p>
        </w:tc>
      </w:tr>
      <w:tr w:rsidR="004F23F4" w:rsidRPr="00743DF3" w14:paraId="6DA911F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C832AAB" w14:textId="77777777" w:rsidR="004F23F4" w:rsidRPr="00743DF3" w:rsidRDefault="00784CD0" w:rsidP="004F23F4">
            <w:pPr>
              <w:pStyle w:val="Tabellentext"/>
            </w:pPr>
            <w:r>
              <w:t>fn_M17N1Score_54033</w:t>
            </w:r>
          </w:p>
        </w:tc>
        <w:tc>
          <w:tcPr>
            <w:tcW w:w="949" w:type="dxa"/>
          </w:tcPr>
          <w:p w14:paraId="6F08B417" w14:textId="77777777" w:rsidR="00BA7A20" w:rsidRPr="00743DF3" w:rsidRDefault="00784CD0" w:rsidP="00506ECF">
            <w:pPr>
              <w:pStyle w:val="Tabellentext"/>
            </w:pPr>
            <w:r>
              <w:t>float</w:t>
            </w:r>
          </w:p>
        </w:tc>
        <w:tc>
          <w:tcPr>
            <w:tcW w:w="3828" w:type="dxa"/>
          </w:tcPr>
          <w:p w14:paraId="3BF1CB9E" w14:textId="665165E9" w:rsidR="004F23F4" w:rsidRPr="00743DF3" w:rsidRDefault="00784CD0" w:rsidP="004F23F4">
            <w:pPr>
              <w:pStyle w:val="Tabellentext"/>
            </w:pPr>
            <w:r>
              <w:t xml:space="preserve">Score zur logistischen Regression - </w:t>
            </w:r>
            <w:del w:id="2686" w:author="IQTIG" w:date="2020-04-28T19:39:00Z">
              <w:r w:rsidR="00F41129">
                <w:delText>QI-</w:delText>
              </w:r>
            </w:del>
            <w:r>
              <w:t>ID 54033</w:t>
            </w:r>
          </w:p>
        </w:tc>
        <w:tc>
          <w:tcPr>
            <w:tcW w:w="5987" w:type="dxa"/>
          </w:tcPr>
          <w:p w14:paraId="461D5094" w14:textId="566C49CE" w:rsidR="004F23F4" w:rsidRPr="004F23F4" w:rsidRDefault="00784CD0" w:rsidP="004F23F4">
            <w:pPr>
              <w:pStyle w:val="CodeOhneSilbentrennung"/>
            </w:pPr>
            <w:r>
              <w:t xml:space="preserve"># Funktion fn_M17N1Score_54033 </w:t>
            </w:r>
            <w:r>
              <w:br/>
              <w:t xml:space="preserve"> </w:t>
            </w:r>
            <w:r>
              <w:br/>
              <w:t xml:space="preserve"># definiere Summationsvariable log_odds </w:t>
            </w:r>
            <w:r>
              <w:br/>
              <w:t xml:space="preserve">log_odds &lt;- 0 </w:t>
            </w:r>
            <w:r>
              <w:br/>
              <w:t xml:space="preserve"> </w:t>
            </w:r>
            <w:r>
              <w:br/>
              <w:t xml:space="preserve"># Konstante </w:t>
            </w:r>
            <w:r>
              <w:br/>
              <w:t>log_odds &lt;- log_odds + (1) * -﻿2.</w:t>
            </w:r>
            <w:del w:id="2687" w:author="IQTIG" w:date="2020-04-28T19:39:00Z">
              <w:r w:rsidR="00F41129">
                <w:delText>850013737780395</w:delText>
              </w:r>
            </w:del>
            <w:ins w:id="2688" w:author="IQTIG" w:date="2020-04-28T19:39:00Z">
              <w:r>
                <w:t>980776087449458</w:t>
              </w:r>
            </w:ins>
            <w:r>
              <w:t xml:space="preserve"> </w:t>
            </w:r>
            <w:r>
              <w:br/>
              <w:t xml:space="preserve"> </w:t>
            </w:r>
            <w:r>
              <w:br/>
              <w:t xml:space="preserve"># Altersrisiko pro Jahr Abweichung vom Durchschnittsalter (78 Jahre) -  linear zwischen 50 und 95 Jahren </w:t>
            </w:r>
            <w:r>
              <w:br/>
              <w:t>log_odds &lt;- log_odds + ((fn_alter_begrenzt - 78)) * 0.</w:t>
            </w:r>
            <w:del w:id="2689" w:author="IQTIG" w:date="2020-04-28T19:39:00Z">
              <w:r w:rsidR="00F41129">
                <w:delText>047612047188765</w:delText>
              </w:r>
            </w:del>
            <w:ins w:id="2690" w:author="IQTIG" w:date="2020-04-28T19:39:00Z">
              <w:r>
                <w:t>041436497005183</w:t>
              </w:r>
            </w:ins>
            <w:r>
              <w:t xml:space="preserve"> </w:t>
            </w:r>
            <w:r>
              <w:br/>
              <w:t xml:space="preserve"> </w:t>
            </w:r>
            <w:r>
              <w:br/>
              <w:t xml:space="preserve"># Geschlecht - männlich </w:t>
            </w:r>
            <w:r>
              <w:br/>
              <w:t>log_odds &lt;- log_odds + (</w:t>
            </w:r>
            <w:ins w:id="2691" w:author="IQTIG" w:date="2020-04-28T19:39:00Z">
              <w:r>
                <w:t>ifelse(</w:t>
              </w:r>
            </w:ins>
            <w:r>
              <w:t xml:space="preserve">GESCHLECHT </w:t>
            </w:r>
            <w:del w:id="2692" w:author="IQTIG" w:date="2020-04-28T19:39:00Z">
              <w:r w:rsidR="00F41129">
                <w:delText>%==%</w:delText>
              </w:r>
            </w:del>
            <w:ins w:id="2693" w:author="IQTIG" w:date="2020-04-28T19:39:00Z">
              <w:r>
                <w:t>== 1L,</w:t>
              </w:r>
            </w:ins>
            <w:r>
              <w:t xml:space="preserve"> 1</w:t>
            </w:r>
            <w:del w:id="2694" w:author="IQTIG" w:date="2020-04-28T19:39:00Z">
              <w:r w:rsidR="00F41129">
                <w:delText>) *</w:delText>
              </w:r>
            </w:del>
            <w:ins w:id="2695" w:author="IQTIG" w:date="2020-04-28T19:39:00Z">
              <w:r>
                <w:t>, ifelse(GESCHLECHT == 8L,</w:t>
              </w:r>
            </w:ins>
            <w:r>
              <w:t xml:space="preserve"> 0.</w:t>
            </w:r>
            <w:del w:id="2696" w:author="IQTIG" w:date="2020-04-28T19:39:00Z">
              <w:r w:rsidR="00F41129">
                <w:delText>069682108975017</w:delText>
              </w:r>
            </w:del>
            <w:ins w:id="2697" w:author="IQTIG" w:date="2020-04-28T19:39:00Z">
              <w:r>
                <w:t>5, 0))) * 0.106841479988241</w:t>
              </w:r>
            </w:ins>
            <w:r>
              <w:t xml:space="preserve"> </w:t>
            </w:r>
            <w:r>
              <w:br/>
              <w:t xml:space="preserve"> </w:t>
            </w:r>
            <w:r>
              <w:br/>
              <w:t xml:space="preserve"># ASA-Klassifikation 3 </w:t>
            </w:r>
            <w:r>
              <w:br/>
              <w:t>log_odds &lt;- log_odds + (ASA %==% 3) * 0.</w:t>
            </w:r>
            <w:del w:id="2698" w:author="IQTIG" w:date="2020-04-28T19:39:00Z">
              <w:r w:rsidR="00F41129">
                <w:delText>390557178420911</w:delText>
              </w:r>
            </w:del>
            <w:ins w:id="2699" w:author="IQTIG" w:date="2020-04-28T19:39:00Z">
              <w:r>
                <w:t>437526431349946</w:t>
              </w:r>
            </w:ins>
            <w:r>
              <w:t xml:space="preserve"> </w:t>
            </w:r>
            <w:r>
              <w:br/>
              <w:t xml:space="preserve"> </w:t>
            </w:r>
            <w:r>
              <w:br/>
              <w:t xml:space="preserve"># ASA-Klassifikation 4 oder 5 </w:t>
            </w:r>
            <w:r>
              <w:br/>
              <w:t>log_odds &lt;- log_odds + (ASA %in% c(4,5)) * 0.</w:t>
            </w:r>
            <w:del w:id="2700" w:author="IQTIG" w:date="2020-04-28T19:39:00Z">
              <w:r w:rsidR="00F41129">
                <w:delText>728317783527913</w:delText>
              </w:r>
            </w:del>
            <w:ins w:id="2701" w:author="IQTIG" w:date="2020-04-28T19:39:00Z">
              <w:r>
                <w:t>823254755670140</w:t>
              </w:r>
            </w:ins>
            <w:r>
              <w:t xml:space="preserve"> </w:t>
            </w:r>
            <w:r>
              <w:br/>
              <w:t xml:space="preserve"> </w:t>
            </w:r>
            <w:r>
              <w:br/>
              <w:t xml:space="preserve"># Präoperative Wundkontaminationsklassifikation nach CDC 3 oder 4 </w:t>
            </w:r>
            <w:r>
              <w:br/>
              <w:t>log_odds &lt;- log_odds + (PRAEOPCDC %in% c(3,4)) * 0.</w:t>
            </w:r>
            <w:del w:id="2702" w:author="IQTIG" w:date="2020-04-28T19:39:00Z">
              <w:r w:rsidR="00F41129">
                <w:delText>775634182988702</w:delText>
              </w:r>
            </w:del>
            <w:ins w:id="2703" w:author="IQTIG" w:date="2020-04-28T19:39:00Z">
              <w:r>
                <w:t>467734669994274</w:t>
              </w:r>
            </w:ins>
            <w:r>
              <w:t xml:space="preserve"> </w:t>
            </w:r>
            <w:r>
              <w:br/>
              <w:t xml:space="preserve"> </w:t>
            </w:r>
            <w:r>
              <w:br/>
            </w:r>
            <w:r>
              <w:lastRenderedPageBreak/>
              <w:t xml:space="preserve"># Frakturlokalisation - medial </w:t>
            </w:r>
            <w:r>
              <w:br/>
              <w:t>log_odds &lt;- log_odds + (FRAKTURLOKAL %==% 1) * -﻿0.</w:t>
            </w:r>
            <w:del w:id="2704" w:author="IQTIG" w:date="2020-04-28T19:39:00Z">
              <w:r w:rsidR="00F41129">
                <w:delText>294311126687498</w:delText>
              </w:r>
            </w:del>
            <w:ins w:id="2705" w:author="IQTIG" w:date="2020-04-28T19:39:00Z">
              <w:r>
                <w:t>260302658257066</w:t>
              </w:r>
            </w:ins>
            <w:r>
              <w:t xml:space="preserve"> </w:t>
            </w:r>
            <w:r>
              <w:br/>
              <w:t xml:space="preserve"> </w:t>
            </w:r>
            <w:r>
              <w:br/>
              <w:t xml:space="preserve"># vorbestehende Koxarthrose </w:t>
            </w:r>
            <w:r>
              <w:br/>
              <w:t>log_odds &lt;- log_odds + (COXARTHROSE %==% 1) * 0.</w:t>
            </w:r>
            <w:del w:id="2706" w:author="IQTIG" w:date="2020-04-28T19:39:00Z">
              <w:r w:rsidR="00F41129">
                <w:delText>150163122914091</w:delText>
              </w:r>
            </w:del>
            <w:ins w:id="2707" w:author="IQTIG" w:date="2020-04-28T19:39:00Z">
              <w:r>
                <w:t>168028671814089</w:t>
              </w:r>
            </w:ins>
            <w:r>
              <w:t xml:space="preserve"> </w:t>
            </w:r>
            <w:r>
              <w:br/>
              <w:t xml:space="preserve"> </w:t>
            </w:r>
            <w:r>
              <w:br/>
              <w:t xml:space="preserve"># Pflegegrad 1 </w:t>
            </w:r>
            <w:r>
              <w:br/>
              <w:t>log_odds &lt;- log_odds + (PFLEGEGRAD %==% 1) * 0.</w:t>
            </w:r>
            <w:del w:id="2708" w:author="IQTIG" w:date="2020-04-28T19:39:00Z">
              <w:r w:rsidR="00F41129">
                <w:delText>380485330701444</w:delText>
              </w:r>
            </w:del>
            <w:ins w:id="2709" w:author="IQTIG" w:date="2020-04-28T19:39:00Z">
              <w:r>
                <w:t>333331103540429</w:t>
              </w:r>
            </w:ins>
            <w:r>
              <w:t xml:space="preserve"> </w:t>
            </w:r>
            <w:r>
              <w:br/>
              <w:t xml:space="preserve"> </w:t>
            </w:r>
            <w:r>
              <w:br/>
              <w:t xml:space="preserve"># Pflegegrad 2 </w:t>
            </w:r>
            <w:r>
              <w:br/>
              <w:t>log_odds &lt;- log_odds + (PFLEGEGRAD %==% 2) * 0.</w:t>
            </w:r>
            <w:del w:id="2710" w:author="IQTIG" w:date="2020-04-28T19:39:00Z">
              <w:r w:rsidR="00F41129">
                <w:delText>452322367346580</w:delText>
              </w:r>
            </w:del>
            <w:ins w:id="2711" w:author="IQTIG" w:date="2020-04-28T19:39:00Z">
              <w:r>
                <w:t>500268406497728</w:t>
              </w:r>
            </w:ins>
            <w:r>
              <w:t xml:space="preserve"> </w:t>
            </w:r>
            <w:r>
              <w:br/>
              <w:t xml:space="preserve"> </w:t>
            </w:r>
            <w:r>
              <w:br/>
              <w:t xml:space="preserve"># Pflegegrad 3 </w:t>
            </w:r>
            <w:r>
              <w:br/>
              <w:t>log_odds &lt;- log_odds + (PFLEGEGRAD %==% 3) * 0.</w:t>
            </w:r>
            <w:del w:id="2712" w:author="IQTIG" w:date="2020-04-28T19:39:00Z">
              <w:r w:rsidR="00F41129">
                <w:delText>648302625045666</w:delText>
              </w:r>
            </w:del>
            <w:ins w:id="2713" w:author="IQTIG" w:date="2020-04-28T19:39:00Z">
              <w:r>
                <w:t>655921849367206</w:t>
              </w:r>
            </w:ins>
            <w:r>
              <w:t xml:space="preserve"> </w:t>
            </w:r>
            <w:r>
              <w:br/>
              <w:t xml:space="preserve"> </w:t>
            </w:r>
            <w:r>
              <w:br/>
              <w:t xml:space="preserve"># Pflegegrad 4 </w:t>
            </w:r>
            <w:r>
              <w:br/>
              <w:t>log_odds &lt;- log_odds + (PFLEGEGRAD %==% 4) * 0.</w:t>
            </w:r>
            <w:del w:id="2714" w:author="IQTIG" w:date="2020-04-28T19:39:00Z">
              <w:r w:rsidR="00F41129">
                <w:delText>928957049065932</w:delText>
              </w:r>
            </w:del>
            <w:ins w:id="2715" w:author="IQTIG" w:date="2020-04-28T19:39:00Z">
              <w:r>
                <w:t>993327323654855</w:t>
              </w:r>
            </w:ins>
            <w:r>
              <w:t xml:space="preserve"> </w:t>
            </w:r>
            <w:r>
              <w:br/>
              <w:t xml:space="preserve"> </w:t>
            </w:r>
            <w:r>
              <w:br/>
              <w:t xml:space="preserve"># Pflegegrad 5 </w:t>
            </w:r>
            <w:r>
              <w:br/>
              <w:t>log_odds &lt;- log_odds + (PFLEGEGRAD %==% 5) * 1.</w:t>
            </w:r>
            <w:del w:id="2716" w:author="IQTIG" w:date="2020-04-28T19:39:00Z">
              <w:r w:rsidR="00F41129">
                <w:delText>381412965206515</w:delText>
              </w:r>
            </w:del>
            <w:ins w:id="2717" w:author="IQTIG" w:date="2020-04-28T19:39:00Z">
              <w:r>
                <w:t>017545731502560</w:t>
              </w:r>
            </w:ins>
            <w:r>
              <w:t xml:space="preserve"> </w:t>
            </w:r>
            <w:r>
              <w:br/>
              <w:t xml:space="preserve"> </w:t>
            </w:r>
            <w:r>
              <w:br/>
              <w:t xml:space="preserve"># Gehstrecke (bei Aufnahme oder vor der Fraktur) -  Gehen am Stück bis 500m möglich </w:t>
            </w:r>
            <w:r>
              <w:br/>
              <w:t>log_odds &lt;- log_odds + (GEHSTRECKE %==% 2) * 0.</w:t>
            </w:r>
            <w:del w:id="2718" w:author="IQTIG" w:date="2020-04-28T19:39:00Z">
              <w:r w:rsidR="00F41129">
                <w:delText>468693997436921</w:delText>
              </w:r>
            </w:del>
            <w:ins w:id="2719" w:author="IQTIG" w:date="2020-04-28T19:39:00Z">
              <w:r>
                <w:t>504983108462350</w:t>
              </w:r>
            </w:ins>
            <w:r>
              <w:t xml:space="preserve"> </w:t>
            </w:r>
            <w:r>
              <w:br/>
              <w:t xml:space="preserve"> </w:t>
            </w:r>
            <w:r>
              <w:br/>
              <w:t xml:space="preserve"># Gehstrecke (bei Aufnahme oder vor der Fraktur) -  auf der Stationsebene mobil (Gehstrecke: 50m) </w:t>
            </w:r>
            <w:r>
              <w:br/>
              <w:t>log_odds &lt;- log_odds + (GEHSTRECKE %==% 3) * 1.</w:t>
            </w:r>
            <w:del w:id="2720" w:author="IQTIG" w:date="2020-04-28T19:39:00Z">
              <w:r w:rsidR="00F41129">
                <w:delText>474677374158209</w:delText>
              </w:r>
            </w:del>
            <w:ins w:id="2721" w:author="IQTIG" w:date="2020-04-28T19:39:00Z">
              <w:r>
                <w:t>518844909064873</w:t>
              </w:r>
            </w:ins>
            <w:r>
              <w:t xml:space="preserve"> </w:t>
            </w:r>
            <w:r>
              <w:br/>
              <w:t xml:space="preserve"> </w:t>
            </w:r>
            <w:r>
              <w:br/>
              <w:t xml:space="preserve"># Gehhilfen (bei Aufnahme oder vor der Fraktur) -  Unterarmgehstützen/Gehstock </w:t>
            </w:r>
            <w:r>
              <w:br/>
              <w:t>log_odds &lt;- log_odds + (GEHHILFEN %==% 1) * 0.</w:t>
            </w:r>
            <w:del w:id="2722" w:author="IQTIG" w:date="2020-04-28T19:39:00Z">
              <w:r w:rsidR="00F41129">
                <w:delText>136893597141251</w:delText>
              </w:r>
            </w:del>
            <w:ins w:id="2723" w:author="IQTIG" w:date="2020-04-28T19:39:00Z">
              <w:r>
                <w:t>112135437892731</w:t>
              </w:r>
            </w:ins>
            <w:r>
              <w:t xml:space="preserve"> </w:t>
            </w:r>
            <w:r>
              <w:br/>
            </w:r>
            <w:r>
              <w:lastRenderedPageBreak/>
              <w:t xml:space="preserve"> </w:t>
            </w:r>
            <w:r>
              <w:br/>
              <w:t xml:space="preserve"># Gehhilfen (bei Aufnahme oder vor der Fraktur) -  Rollator/Gehbock </w:t>
            </w:r>
            <w:r>
              <w:br/>
              <w:t>log_odds &lt;- log_odds + (GEHHILFEN %==% 2) * 0.</w:t>
            </w:r>
            <w:del w:id="2724" w:author="IQTIG" w:date="2020-04-28T19:39:00Z">
              <w:r w:rsidR="00F41129">
                <w:delText>456677970821493</w:delText>
              </w:r>
            </w:del>
            <w:ins w:id="2725" w:author="IQTIG" w:date="2020-04-28T19:39:00Z">
              <w:r>
                <w:t>665226643960811</w:t>
              </w:r>
            </w:ins>
            <w:r>
              <w:t xml:space="preserve"> </w:t>
            </w:r>
            <w:r>
              <w:br/>
              <w:t xml:space="preserve"> </w:t>
            </w:r>
            <w:r>
              <w:br/>
              <w:t xml:space="preserve"># Interaktion: Gehstrecke und Gehhilfen -  Gehen am Stück bis 500m möglich mit Unterarmgehstützen/Gehstock </w:t>
            </w:r>
            <w:r>
              <w:br/>
              <w:t>log_odds &lt;- log_odds + (GEHHILFEN %==% 1 &amp; GEHSTRECKE %==% 2) * -﻿0.</w:t>
            </w:r>
            <w:del w:id="2726" w:author="IQTIG" w:date="2020-04-28T19:39:00Z">
              <w:r w:rsidR="00F41129">
                <w:delText>254321005270618</w:delText>
              </w:r>
            </w:del>
            <w:ins w:id="2727" w:author="IQTIG" w:date="2020-04-28T19:39:00Z">
              <w:r>
                <w:t>320840121742766</w:t>
              </w:r>
            </w:ins>
            <w:r>
              <w:t xml:space="preserve"> </w:t>
            </w:r>
            <w:r>
              <w:br/>
              <w:t xml:space="preserve"> </w:t>
            </w:r>
            <w:r>
              <w:br/>
              <w:t xml:space="preserve"># Interaktion: Gehstrecke und Gehhilfen -  Gehstrecke 50m mit Unterarmgehstützen/Gehstock </w:t>
            </w:r>
            <w:r>
              <w:br/>
              <w:t>log_odds &lt;- log_odds + (GEHHILFEN %==% 1 &amp; GEHSTRECKE %==% 3) * -﻿0.</w:t>
            </w:r>
            <w:del w:id="2728" w:author="IQTIG" w:date="2020-04-28T19:39:00Z">
              <w:r w:rsidR="00F41129">
                <w:delText>521680228248706</w:delText>
              </w:r>
            </w:del>
            <w:ins w:id="2729" w:author="IQTIG" w:date="2020-04-28T19:39:00Z">
              <w:r>
                <w:t>562825144286216</w:t>
              </w:r>
            </w:ins>
            <w:r>
              <w:t xml:space="preserve"> </w:t>
            </w:r>
            <w:r>
              <w:br/>
              <w:t xml:space="preserve"> </w:t>
            </w:r>
            <w:r>
              <w:br/>
              <w:t xml:space="preserve"># Interaktion: Gehstrecke und Gehhilfen -  Gehen am Stück bis 500m möglich mit Rollator/Gehbock </w:t>
            </w:r>
            <w:r>
              <w:br/>
              <w:t>log_odds &lt;- log_odds + (GEHHILFEN %==% 2 &amp; GEHSTRECKE %==% 2) * -﻿0.</w:t>
            </w:r>
            <w:del w:id="2730" w:author="IQTIG" w:date="2020-04-28T19:39:00Z">
              <w:r w:rsidR="00F41129">
                <w:delText>352642691729766</w:delText>
              </w:r>
            </w:del>
            <w:ins w:id="2731" w:author="IQTIG" w:date="2020-04-28T19:39:00Z">
              <w:r>
                <w:t>625369951044424</w:t>
              </w:r>
            </w:ins>
            <w:r>
              <w:t xml:space="preserve"> </w:t>
            </w:r>
            <w:r>
              <w:br/>
              <w:t xml:space="preserve"> </w:t>
            </w:r>
            <w:r>
              <w:br/>
              <w:t xml:space="preserve"># Interaktion: Gehstrecke und Gehhilfen -  Gehstrecke 50m mit Rollator/Gehbock </w:t>
            </w:r>
            <w:r>
              <w:br/>
              <w:t>log_odds &lt;- log_odds + (GEHHILFEN %==% 2 &amp; GEHSTRECKE %==% 3) * -﻿0.</w:t>
            </w:r>
            <w:del w:id="2732" w:author="IQTIG" w:date="2020-04-28T19:39:00Z">
              <w:r w:rsidR="00F41129">
                <w:delText>573418296853566</w:delText>
              </w:r>
            </w:del>
            <w:ins w:id="2733" w:author="IQTIG" w:date="2020-04-28T19:39:00Z">
              <w:r>
                <w:t>872421466502938</w:t>
              </w:r>
            </w:ins>
            <w:r>
              <w:t xml:space="preserve"> </w:t>
            </w:r>
            <w:r>
              <w:br/>
              <w:t xml:space="preserve"> </w:t>
            </w:r>
            <w:r>
              <w:br/>
              <w:t xml:space="preserve"># Interaktion: Alter und Gehstrecke -  Altersrisiko pro Jahr Abweichung vom Durchschnittsalter (78 Jahre) wenn Gehen am Stück bis 500m möglich -  linear zwischen 50 und 95 Jahren </w:t>
            </w:r>
            <w:r>
              <w:br/>
              <w:t>log_odds &lt;- log_odds + ((fn_alter_begrenzt - 78) * (GEHSTRECKE %==% 2)) * -﻿0.</w:t>
            </w:r>
            <w:del w:id="2734" w:author="IQTIG" w:date="2020-04-28T19:39:00Z">
              <w:r w:rsidR="00F41129">
                <w:delText>025300277581951</w:delText>
              </w:r>
            </w:del>
            <w:ins w:id="2735" w:author="IQTIG" w:date="2020-04-28T19:39:00Z">
              <w:r>
                <w:t>021771375034298</w:t>
              </w:r>
            </w:ins>
            <w:r>
              <w:t xml:space="preserve"> </w:t>
            </w:r>
            <w:r>
              <w:br/>
              <w:t xml:space="preserve"> </w:t>
            </w:r>
            <w:r>
              <w:br/>
              <w:t xml:space="preserve"># Interaktion: Alter und Gehstrecke -  Altersrisiko pro Jahr Abweichung vom Durchschnittsalter (78 Jahre) wenn Gehstrecke 50m -  linear zwischen 50 und 95 Jahren </w:t>
            </w:r>
            <w:r>
              <w:br/>
              <w:t>log_odds &lt;- log_odds + ((fn_alter_begrenzt - 78) * (GEHSTRECKE %==% 3)) * -﻿0.</w:t>
            </w:r>
            <w:del w:id="2736" w:author="IQTIG" w:date="2020-04-28T19:39:00Z">
              <w:r w:rsidR="00F41129">
                <w:delText>038083620913789</w:delText>
              </w:r>
            </w:del>
            <w:ins w:id="2737" w:author="IQTIG" w:date="2020-04-28T19:39:00Z">
              <w:r>
                <w:t>029168819099442</w:t>
              </w:r>
            </w:ins>
            <w:r>
              <w:t xml:space="preserve"> </w:t>
            </w:r>
            <w:r>
              <w:br/>
              <w:t xml:space="preserve"> </w:t>
            </w:r>
            <w:r>
              <w:br/>
              <w:t xml:space="preserve"># Berechnung des Risikos aus der Summationsvariable </w:t>
            </w:r>
            <w:r>
              <w:lastRenderedPageBreak/>
              <w:t xml:space="preserve">log_odds </w:t>
            </w:r>
            <w:r>
              <w:br/>
              <w:t>plogis(log_odds) * 100</w:t>
            </w:r>
          </w:p>
        </w:tc>
      </w:tr>
      <w:tr w:rsidR="004F23F4" w:rsidRPr="00743DF3" w14:paraId="43ED59B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A23D0AF" w14:textId="13585102" w:rsidR="004F23F4" w:rsidRPr="00743DF3" w:rsidRDefault="00784CD0" w:rsidP="004F23F4">
            <w:pPr>
              <w:pStyle w:val="Tabellentext"/>
            </w:pPr>
            <w:r>
              <w:lastRenderedPageBreak/>
              <w:t>fn_M17N1Score_</w:t>
            </w:r>
            <w:del w:id="2738" w:author="IQTIG" w:date="2020-04-28T19:39:00Z">
              <w:r w:rsidR="00F41129">
                <w:delText>54040</w:delText>
              </w:r>
            </w:del>
            <w:ins w:id="2739" w:author="IQTIG" w:date="2020-04-28T19:39:00Z">
              <w:r>
                <w:t>54042</w:t>
              </w:r>
            </w:ins>
          </w:p>
        </w:tc>
        <w:tc>
          <w:tcPr>
            <w:tcW w:w="949" w:type="dxa"/>
          </w:tcPr>
          <w:p w14:paraId="1B097EDA" w14:textId="77777777" w:rsidR="00BA7A20" w:rsidRPr="00743DF3" w:rsidRDefault="00784CD0" w:rsidP="00506ECF">
            <w:pPr>
              <w:pStyle w:val="Tabellentext"/>
            </w:pPr>
            <w:r>
              <w:t>float</w:t>
            </w:r>
          </w:p>
        </w:tc>
        <w:tc>
          <w:tcPr>
            <w:tcW w:w="3828" w:type="dxa"/>
          </w:tcPr>
          <w:p w14:paraId="56542A4A" w14:textId="33AF6A7F" w:rsidR="004F23F4" w:rsidRPr="00743DF3" w:rsidRDefault="00784CD0" w:rsidP="004F23F4">
            <w:pPr>
              <w:pStyle w:val="Tabellentext"/>
            </w:pPr>
            <w:r>
              <w:t xml:space="preserve">Score zur logistischen Regression - </w:t>
            </w:r>
            <w:del w:id="2740" w:author="IQTIG" w:date="2020-04-28T19:39:00Z">
              <w:r w:rsidR="00F41129">
                <w:delText>QI-</w:delText>
              </w:r>
            </w:del>
            <w:r>
              <w:t xml:space="preserve">ID </w:t>
            </w:r>
            <w:del w:id="2741" w:author="IQTIG" w:date="2020-04-28T19:39:00Z">
              <w:r w:rsidR="00F41129">
                <w:delText>54040</w:delText>
              </w:r>
            </w:del>
            <w:ins w:id="2742" w:author="IQTIG" w:date="2020-04-28T19:39:00Z">
              <w:r>
                <w:t>54042</w:t>
              </w:r>
            </w:ins>
          </w:p>
        </w:tc>
        <w:tc>
          <w:tcPr>
            <w:tcW w:w="5987" w:type="dxa"/>
          </w:tcPr>
          <w:p w14:paraId="75E74274" w14:textId="5A94C036" w:rsidR="004F23F4" w:rsidRPr="004F23F4" w:rsidRDefault="00784CD0" w:rsidP="004F23F4">
            <w:pPr>
              <w:pStyle w:val="CodeOhneSilbentrennung"/>
            </w:pPr>
            <w:r>
              <w:t># Funktion fn_M17N1Score_</w:t>
            </w:r>
            <w:del w:id="2743" w:author="IQTIG" w:date="2020-04-28T19:39:00Z">
              <w:r w:rsidR="00F41129">
                <w:delText>54040</w:delText>
              </w:r>
            </w:del>
            <w:ins w:id="2744" w:author="IQTIG" w:date="2020-04-28T19:39:00Z">
              <w:r>
                <w:t>54042</w:t>
              </w:r>
            </w:ins>
            <w:r>
              <w:t xml:space="preserve">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2745" w:author="IQTIG" w:date="2020-04-28T19:39:00Z">
              <w:r w:rsidR="00F41129">
                <w:delText>844038814858123</w:delText>
              </w:r>
            </w:del>
            <w:ins w:id="2746" w:author="IQTIG" w:date="2020-04-28T19:39:00Z">
              <w:r>
                <w:t xml:space="preserve">813312722873717 </w:t>
              </w:r>
              <w:r>
                <w:br/>
                <w:t xml:space="preserve"> </w:t>
              </w:r>
              <w:r>
                <w:br/>
                <w:t xml:space="preserve"># Risiko pro Lebensjahr älter als 71 (kumulativ))  bis maximal 95 Jahre </w:t>
              </w:r>
              <w:r>
                <w:br/>
                <w:t xml:space="preserve">log_odds &lt;- log_odds + ((pmin(pmax(alter, 71), 95) - 71)) * -﻿0.011119753196033 </w:t>
              </w:r>
              <w:r>
                <w:br/>
                <w:t xml:space="preserve"> </w:t>
              </w:r>
              <w:r>
                <w:br/>
                <w:t xml:space="preserve"># Risiko pro Lebensjahr älter als 30 (kumulativ)  bis maximal 95 Jahre </w:t>
              </w:r>
              <w:r>
                <w:br/>
                <w:t>log_odds &lt;- log_odds + ((pmin(pmax(alter, 30), 95) - 30)) * 0.034341310713635</w:t>
              </w:r>
            </w:ins>
            <w:r>
              <w:t xml:space="preserve"> </w:t>
            </w:r>
            <w:r>
              <w:br/>
              <w:t xml:space="preserve"> </w:t>
            </w:r>
            <w:r>
              <w:br/>
              <w:t xml:space="preserve"># Geschlecht - weiblich </w:t>
            </w:r>
            <w:r>
              <w:br/>
              <w:t>log_odds &lt;- log_odds + (</w:t>
            </w:r>
            <w:ins w:id="2747" w:author="IQTIG" w:date="2020-04-28T19:39:00Z">
              <w:r>
                <w:t>ifelse(</w:t>
              </w:r>
            </w:ins>
            <w:r>
              <w:t xml:space="preserve">GESCHLECHT </w:t>
            </w:r>
            <w:del w:id="2748" w:author="IQTIG" w:date="2020-04-28T19:39:00Z">
              <w:r w:rsidR="00F41129">
                <w:delText>%==% 2) * 0.213105176740646</w:delText>
              </w:r>
            </w:del>
            <w:ins w:id="2749" w:author="IQTIG" w:date="2020-04-28T19:39:00Z">
              <w:r>
                <w:t>== 2L, 1, ifelse(GESCHLECHT == 8L, 0.5, 0))) * -﻿0.373041725786893</w:t>
              </w:r>
            </w:ins>
            <w:r>
              <w:t xml:space="preserve"> </w:t>
            </w:r>
            <w:r>
              <w:br/>
              <w:t xml:space="preserve"> </w:t>
            </w:r>
            <w:r>
              <w:br/>
              <w:t xml:space="preserve"># ASA-Klassifikation 2 </w:t>
            </w:r>
            <w:r>
              <w:br/>
              <w:t>log_odds &lt;- log_odds + (ASA %==% 2) * 0.</w:t>
            </w:r>
            <w:del w:id="2750" w:author="IQTIG" w:date="2020-04-28T19:39:00Z">
              <w:r w:rsidR="00F41129">
                <w:delText>579255069258120</w:delText>
              </w:r>
            </w:del>
            <w:ins w:id="2751" w:author="IQTIG" w:date="2020-04-28T19:39:00Z">
              <w:r>
                <w:t>605540263258327</w:t>
              </w:r>
            </w:ins>
            <w:r>
              <w:t xml:space="preserve"> </w:t>
            </w:r>
            <w:r>
              <w:br/>
              <w:t xml:space="preserve"> </w:t>
            </w:r>
            <w:r>
              <w:br/>
              <w:t xml:space="preserve"># ASA-Klassifikation 3 </w:t>
            </w:r>
            <w:r>
              <w:br/>
              <w:t xml:space="preserve">log_odds &lt;- log_odds + (ASA %==% 3) * </w:t>
            </w:r>
            <w:del w:id="2752" w:author="IQTIG" w:date="2020-04-28T19:39:00Z">
              <w:r w:rsidR="00F41129">
                <w:delText>0.764529256140189</w:delText>
              </w:r>
            </w:del>
            <w:ins w:id="2753" w:author="IQTIG" w:date="2020-04-28T19:39:00Z">
              <w:r>
                <w:t>1.253088320345799</w:t>
              </w:r>
            </w:ins>
            <w:r>
              <w:t xml:space="preserve"> </w:t>
            </w:r>
            <w:r>
              <w:br/>
              <w:t xml:space="preserve"> </w:t>
            </w:r>
            <w:r>
              <w:br/>
              <w:t xml:space="preserve"># ASA-Klassifikation 4 </w:t>
            </w:r>
            <w:del w:id="2754" w:author="IQTIG" w:date="2020-04-28T19:39:00Z">
              <w:r w:rsidR="00F41129">
                <w:delText xml:space="preserve">oder 5 </w:delText>
              </w:r>
            </w:del>
            <w:r>
              <w:br/>
              <w:t xml:space="preserve">log_odds &lt;- log_odds + (ASA </w:t>
            </w:r>
            <w:del w:id="2755" w:author="IQTIG" w:date="2020-04-28T19:39:00Z">
              <w:r w:rsidR="00F41129">
                <w:delText>%in% c(</w:delText>
              </w:r>
            </w:del>
            <w:ins w:id="2756" w:author="IQTIG" w:date="2020-04-28T19:39:00Z">
              <w:r>
                <w:t xml:space="preserve">%==% </w:t>
              </w:r>
            </w:ins>
            <w:r>
              <w:t>4</w:t>
            </w:r>
            <w:del w:id="2757" w:author="IQTIG" w:date="2020-04-28T19:39:00Z">
              <w:r w:rsidR="00F41129">
                <w:delText>,</w:delText>
              </w:r>
            </w:del>
            <w:ins w:id="2758" w:author="IQTIG" w:date="2020-04-28T19:39:00Z">
              <w:r>
                <w:t xml:space="preserve">) * 2.007863236028944 </w:t>
              </w:r>
              <w:r>
                <w:br/>
                <w:t xml:space="preserve"> </w:t>
              </w:r>
              <w:r>
                <w:br/>
                <w:t xml:space="preserve"># ASA-Klassifikation </w:t>
              </w:r>
            </w:ins>
            <w:r>
              <w:t>5</w:t>
            </w:r>
            <w:del w:id="2759" w:author="IQTIG" w:date="2020-04-28T19:39:00Z">
              <w:r w:rsidR="00F41129">
                <w:delText xml:space="preserve">)) * 0.966550401807164 </w:delText>
              </w:r>
              <w:r w:rsidR="00F41129">
                <w:br/>
                <w:delText xml:space="preserve"> </w:delText>
              </w:r>
              <w:r w:rsidR="00F41129">
                <w:br/>
                <w:delText xml:space="preserve"># Präoperative Wundkontaminationsklassifikation nach CDC 2 </w:delText>
              </w:r>
              <w:r w:rsidR="00F41129">
                <w:br/>
                <w:delText xml:space="preserve">log_odds &lt;- log_odds + (PRAEOPCDC %==% c(2)) * 0.224427470216552 </w:delText>
              </w:r>
              <w:r w:rsidR="00F41129">
                <w:br/>
                <w:delText xml:space="preserve"> </w:delText>
              </w:r>
              <w:r w:rsidR="00F41129">
                <w:br/>
                <w:delText xml:space="preserve"># Präoperative Wundkontaminationsklassifikation nach CDC 3 oder 4 </w:delText>
              </w:r>
              <w:r w:rsidR="00F41129">
                <w:br/>
                <w:delText xml:space="preserve">log_odds &lt;- log_odds + (PRAEOPCDC %in% c(3,4)) * 1.239496844732375 </w:delText>
              </w:r>
              <w:r w:rsidR="00F41129">
                <w:br/>
                <w:delText xml:space="preserve"> </w:delText>
              </w:r>
              <w:r w:rsidR="00F41129">
                <w:br/>
                <w:delText># Frakturlokalisation - medial</w:delText>
              </w:r>
            </w:del>
            <w:r>
              <w:t xml:space="preserve"> </w:t>
            </w:r>
            <w:r>
              <w:br/>
              <w:t>log_odds &lt;- log_odds + (</w:t>
            </w:r>
            <w:del w:id="2760" w:author="IQTIG" w:date="2020-04-28T19:39:00Z">
              <w:r w:rsidR="00F41129">
                <w:delText xml:space="preserve">FRAKTURLOKAL %==% 1) * -﻿0.288050208518167 </w:delText>
              </w:r>
              <w:r w:rsidR="00F41129">
                <w:br/>
                <w:delText xml:space="preserve"> </w:delText>
              </w:r>
              <w:r w:rsidR="00F41129">
                <w:br/>
                <w:delText># Frakturlokalisation - lateral</w:delText>
              </w:r>
            </w:del>
            <w:ins w:id="2761" w:author="IQTIG" w:date="2020-04-28T19:39:00Z">
              <w:r>
                <w:t xml:space="preserve">ASA %==% 5) * 2.625874206065282 </w:t>
              </w:r>
              <w:r>
                <w:br/>
                <w:t xml:space="preserve"> </w:t>
              </w:r>
              <w:r>
                <w:br/>
              </w:r>
              <w:r>
                <w:lastRenderedPageBreak/>
                <w:t># Gehstrecke (bei Aufnahme oder vor der Fraktur) - Gehen am Stück bis 500m möglich</w:t>
              </w:r>
            </w:ins>
            <w:r>
              <w:t xml:space="preserve"> </w:t>
            </w:r>
            <w:r>
              <w:br/>
              <w:t>log_odds &lt;- log_odds + (</w:t>
            </w:r>
            <w:del w:id="2762" w:author="IQTIG" w:date="2020-04-28T19:39:00Z">
              <w:r w:rsidR="00F41129">
                <w:delText>FRAKTURLOKAL</w:delText>
              </w:r>
            </w:del>
            <w:ins w:id="2763" w:author="IQTIG" w:date="2020-04-28T19:39:00Z">
              <w:r>
                <w:t>GEHSTRECKE</w:t>
              </w:r>
            </w:ins>
            <w:r>
              <w:t xml:space="preserve"> %==% 2) * </w:t>
            </w:r>
            <w:del w:id="2764" w:author="IQTIG" w:date="2020-04-28T19:39:00Z">
              <w:r w:rsidR="00F41129">
                <w:delText>-﻿</w:delText>
              </w:r>
            </w:del>
            <w:r>
              <w:t>0.</w:t>
            </w:r>
            <w:del w:id="2765" w:author="IQTIG" w:date="2020-04-28T19:39:00Z">
              <w:r w:rsidR="00F41129">
                <w:delText xml:space="preserve">063597979033157 </w:delText>
              </w:r>
              <w:r w:rsidR="00F41129">
                <w:br/>
                <w:delText xml:space="preserve"> </w:delText>
              </w:r>
              <w:r w:rsidR="00F41129">
                <w:br/>
                <w:delText># Frakturlokalisation - sonstige</w:delText>
              </w:r>
            </w:del>
            <w:ins w:id="2766" w:author="IQTIG" w:date="2020-04-28T19:39:00Z">
              <w:r>
                <w:t xml:space="preserve">173541128417680 </w:t>
              </w:r>
              <w:r>
                <w:br/>
                <w:t xml:space="preserve"> </w:t>
              </w:r>
              <w:r>
                <w:br/>
                <w:t># Gehstrecke (bei Aufnahme oder vor der Fraktur) - auf der Stationsebene mobil (Gehstrecke: 50m)</w:t>
              </w:r>
            </w:ins>
            <w:r>
              <w:t xml:space="preserve"> </w:t>
            </w:r>
            <w:r>
              <w:br/>
              <w:t>log_odds &lt;- log_odds + (</w:t>
            </w:r>
            <w:del w:id="2767" w:author="IQTIG" w:date="2020-04-28T19:39:00Z">
              <w:r w:rsidR="00F41129">
                <w:delText>FRAKTURLOKAL %==% 9</w:delText>
              </w:r>
            </w:del>
            <w:ins w:id="2768" w:author="IQTIG" w:date="2020-04-28T19:39:00Z">
              <w:r>
                <w:t>GEHSTRECKE %==% 3</w:t>
              </w:r>
            </w:ins>
            <w:r>
              <w:t>) * 0.</w:t>
            </w:r>
            <w:del w:id="2769" w:author="IQTIG" w:date="2020-04-28T19:39:00Z">
              <w:r w:rsidR="00F41129">
                <w:delText xml:space="preserve">221503777651608 </w:delText>
              </w:r>
              <w:r w:rsidR="00F41129">
                <w:br/>
                <w:delText xml:space="preserve"> </w:delText>
              </w:r>
              <w:r w:rsidR="00F41129">
                <w:br/>
                <w:delText># Antithrombotische Dauertherapie -  DOAK/NOAK</w:delText>
              </w:r>
            </w:del>
            <w:ins w:id="2770" w:author="IQTIG" w:date="2020-04-28T19:39:00Z">
              <w:r>
                <w:t xml:space="preserve">349477235114810 </w:t>
              </w:r>
              <w:r>
                <w:br/>
                <w:t xml:space="preserve"> </w:t>
              </w:r>
              <w:r>
                <w:br/>
                <w:t># Gehstrecke (bei Aufnahme</w:t>
              </w:r>
            </w:ins>
            <w:r>
              <w:t xml:space="preserve"> oder </w:t>
            </w:r>
            <w:del w:id="2771" w:author="IQTIG" w:date="2020-04-28T19:39:00Z">
              <w:r w:rsidR="00F41129">
                <w:delText>sonstige</w:delText>
              </w:r>
            </w:del>
            <w:ins w:id="2772" w:author="IQTIG" w:date="2020-04-28T19:39:00Z">
              <w:r>
                <w:t>vor der Fraktur) - im Zimmer mobil</w:t>
              </w:r>
            </w:ins>
            <w:r>
              <w:t xml:space="preserve"> </w:t>
            </w:r>
            <w:r>
              <w:br/>
              <w:t>log_odds &lt;- log_odds + (</w:t>
            </w:r>
            <w:del w:id="2773" w:author="IQTIG" w:date="2020-04-28T19:39:00Z">
              <w:r w:rsidR="00F41129">
                <w:delText>fn_ANTITHROMBMITTELH_max_risiko %==% 'DOAK/NOAK/SONST'</w:delText>
              </w:r>
            </w:del>
            <w:ins w:id="2774" w:author="IQTIG" w:date="2020-04-28T19:39:00Z">
              <w:r>
                <w:t>GEHSTRECKE %==% 4</w:t>
              </w:r>
            </w:ins>
            <w:r>
              <w:t>) * 0.</w:t>
            </w:r>
            <w:del w:id="2775" w:author="IQTIG" w:date="2020-04-28T19:39:00Z">
              <w:r w:rsidR="00F41129">
                <w:delText xml:space="preserve">700499897799221 </w:delText>
              </w:r>
              <w:r w:rsidR="00F41129">
                <w:br/>
                <w:delText xml:space="preserve"> </w:delText>
              </w:r>
              <w:r w:rsidR="00F41129">
                <w:br/>
                <w:delText># Antithrombotische Dauertherapie -  Thrombozytenaggregationshemmer</w:delText>
              </w:r>
            </w:del>
            <w:ins w:id="2776" w:author="IQTIG" w:date="2020-04-28T19:39:00Z">
              <w:r>
                <w:t xml:space="preserve">518661297716872 </w:t>
              </w:r>
              <w:r>
                <w:br/>
                <w:t xml:space="preserve"> </w:t>
              </w:r>
              <w:r>
                <w:br/>
                <w:t># Gehstrecke (bei Aufnahme oder vor der Fraktur) - immobil</w:t>
              </w:r>
            </w:ins>
            <w:r>
              <w:t xml:space="preserve"> </w:t>
            </w:r>
            <w:r>
              <w:br/>
              <w:t>log_odds &lt;- log_odds + (</w:t>
            </w:r>
            <w:del w:id="2777" w:author="IQTIG" w:date="2020-04-28T19:39:00Z">
              <w:r w:rsidR="00F41129">
                <w:delText>fn_ANTITHROMBMITTELH_max_risiko %==% 'THROMBAGGHEMM'</w:delText>
              </w:r>
            </w:del>
            <w:ins w:id="2778" w:author="IQTIG" w:date="2020-04-28T19:39:00Z">
              <w:r>
                <w:t>GEHSTRECKE %==% 5</w:t>
              </w:r>
            </w:ins>
            <w:r>
              <w:t>) * 0.</w:t>
            </w:r>
            <w:del w:id="2779" w:author="IQTIG" w:date="2020-04-28T19:39:00Z">
              <w:r w:rsidR="00F41129">
                <w:delText>132036899783148</w:delText>
              </w:r>
            </w:del>
            <w:ins w:id="2780" w:author="IQTIG" w:date="2020-04-28T19:39:00Z">
              <w:r>
                <w:t>417994473240848</w:t>
              </w:r>
            </w:ins>
            <w:r>
              <w:t xml:space="preserve"> </w:t>
            </w:r>
            <w:r>
              <w:br/>
              <w:t xml:space="preserve"> </w:t>
            </w:r>
            <w:r>
              <w:br/>
              <w:t xml:space="preserve"># Antithrombotische Dauertherapie - </w:t>
            </w:r>
            <w:del w:id="2781" w:author="IQTIG" w:date="2020-04-28T19:39:00Z">
              <w:r w:rsidR="00F41129">
                <w:delText xml:space="preserve"> </w:delText>
              </w:r>
            </w:del>
            <w:r>
              <w:t xml:space="preserve">Vitamin-K-Antagonisten </w:t>
            </w:r>
            <w:r>
              <w:br/>
              <w:t>log_odds &lt;- log_odds + (</w:t>
            </w:r>
            <w:del w:id="2782" w:author="IQTIG" w:date="2020-04-28T19:39:00Z">
              <w:r w:rsidR="00F41129">
                <w:delText xml:space="preserve">fn_ANTITHROMBMITTELH_max_risiko %==% 'VITKANT') * 0.669081816916294 </w:delText>
              </w:r>
              <w:r w:rsidR="00F41129">
                <w:br/>
                <w:delText xml:space="preserve"> </w:delText>
              </w:r>
              <w:r w:rsidR="00F41129">
                <w:br/>
                <w:delText xml:space="preserve"># Operationsverfahren - DHS, Winkelplatte </w:delText>
              </w:r>
              <w:r w:rsidR="00F41129">
                <w:br/>
                <w:delText>log_odds &lt;- log_odds + (OPVERFAHREN171</w:delText>
              </w:r>
            </w:del>
            <w:ins w:id="2783" w:author="IQTIG" w:date="2020-04-28T19:39:00Z">
              <w:r>
                <w:t>ARTMEDVITKANT</w:t>
              </w:r>
            </w:ins>
            <w:r>
              <w:t xml:space="preserve"> %==% 1) * </w:t>
            </w:r>
            <w:del w:id="2784" w:author="IQTIG" w:date="2020-04-28T19:39:00Z">
              <w:r w:rsidR="00F41129">
                <w:delText>-﻿</w:delText>
              </w:r>
            </w:del>
            <w:ins w:id="2785" w:author="IQTIG" w:date="2020-04-28T19:39:00Z">
              <w:r>
                <w:t xml:space="preserve">0.378681245943964 </w:t>
              </w:r>
              <w:r>
                <w:br/>
                <w:t xml:space="preserve"> </w:t>
              </w:r>
              <w:r>
                <w:br/>
                <w:t xml:space="preserve"># Antithrombotische Dauertherapie - Thrombozytenaggregationshemmer </w:t>
              </w:r>
              <w:r>
                <w:br/>
                <w:t xml:space="preserve">log_odds &lt;- log_odds + (ARTMEDTHROMBAGGHEMM %==% 1) * </w:t>
              </w:r>
            </w:ins>
            <w:r>
              <w:t>0.</w:t>
            </w:r>
            <w:del w:id="2786" w:author="IQTIG" w:date="2020-04-28T19:39:00Z">
              <w:r w:rsidR="00F41129">
                <w:delText xml:space="preserve">076740311901723 </w:delText>
              </w:r>
              <w:r w:rsidR="00F41129">
                <w:br/>
                <w:delText xml:space="preserve"> </w:delText>
              </w:r>
              <w:r w:rsidR="00F41129">
                <w:br/>
                <w:delText xml:space="preserve"># Operationsverfahren - Verschraubung </w:delText>
              </w:r>
            </w:del>
            <w:ins w:id="2787" w:author="IQTIG" w:date="2020-04-28T19:39:00Z">
              <w:r>
                <w:t xml:space="preserve">161289992522434 </w:t>
              </w:r>
              <w:r>
                <w:br/>
                <w:t xml:space="preserve"> </w:t>
              </w:r>
              <w:r>
                <w:br/>
                <w:t xml:space="preserve"># Antithrombotische Dauertherapie - DOAK/NOAK </w:t>
              </w:r>
            </w:ins>
            <w:r>
              <w:br/>
              <w:t>log_odds &lt;- log_odds + (</w:t>
            </w:r>
            <w:del w:id="2788" w:author="IQTIG" w:date="2020-04-28T19:39:00Z">
              <w:r w:rsidR="00F41129">
                <w:delText>OPVERFAHREN171 %==% 3) * -﻿</w:delText>
              </w:r>
            </w:del>
            <w:ins w:id="2789" w:author="IQTIG" w:date="2020-04-28T19:39:00Z">
              <w:r>
                <w:t xml:space="preserve">ARTMEDDOAKNOAK %==% 1) * </w:t>
              </w:r>
            </w:ins>
            <w:r>
              <w:t>0.</w:t>
            </w:r>
            <w:del w:id="2790" w:author="IQTIG" w:date="2020-04-28T19:39:00Z">
              <w:r w:rsidR="00F41129">
                <w:delText xml:space="preserve">277087214163098 </w:delText>
              </w:r>
              <w:r w:rsidR="00F41129">
                <w:br/>
                <w:delText xml:space="preserve"> </w:delText>
              </w:r>
              <w:r w:rsidR="00F41129">
                <w:br/>
                <w:delText># Operationsverfahren</w:delText>
              </w:r>
            </w:del>
            <w:ins w:id="2791" w:author="IQTIG" w:date="2020-04-28T19:39:00Z">
              <w:r>
                <w:t xml:space="preserve">370304090109525 </w:t>
              </w:r>
              <w:r>
                <w:br/>
                <w:t xml:space="preserve"> </w:t>
              </w:r>
              <w:r>
                <w:br/>
                <w:t># Antithrombotische Dauertherapie</w:t>
              </w:r>
            </w:ins>
            <w:r>
              <w:t xml:space="preserve"> - sonstige </w:t>
            </w:r>
            <w:r>
              <w:br/>
              <w:t>log_odds &lt;- log_odds + (</w:t>
            </w:r>
            <w:del w:id="2792" w:author="IQTIG" w:date="2020-04-28T19:39:00Z">
              <w:r w:rsidR="00F41129">
                <w:delText>OPVERFAHREN171 %==% 9</w:delText>
              </w:r>
            </w:del>
            <w:ins w:id="2793" w:author="IQTIG" w:date="2020-04-28T19:39:00Z">
              <w:r>
                <w:t>ARTMEDSONST %==% 1</w:t>
              </w:r>
            </w:ins>
            <w:r>
              <w:t>) * 0.</w:t>
            </w:r>
            <w:del w:id="2794" w:author="IQTIG" w:date="2020-04-28T19:39:00Z">
              <w:r w:rsidR="00F41129">
                <w:delText>527039422106231</w:delText>
              </w:r>
            </w:del>
            <w:ins w:id="2795" w:author="IQTIG" w:date="2020-04-28T19:39:00Z">
              <w:r>
                <w:t xml:space="preserve">384141033035511 </w:t>
              </w:r>
              <w:r>
                <w:br/>
                <w:t xml:space="preserve"> </w:t>
              </w:r>
              <w:r>
                <w:br/>
                <w:t xml:space="preserve"># Vorbestehende Koxarthrose </w:t>
              </w:r>
              <w:r>
                <w:br/>
                <w:t xml:space="preserve">log_odds &lt;- log_odds + (COXARTHROSE %==% 1) * 0.191352715384406 </w:t>
              </w:r>
              <w:r>
                <w:br/>
                <w:t xml:space="preserve"> </w:t>
              </w:r>
              <w:r>
                <w:br/>
              </w:r>
              <w:r>
                <w:lastRenderedPageBreak/>
                <w:t xml:space="preserve"># Frakturlokalisation - lateral </w:t>
              </w:r>
              <w:r>
                <w:br/>
                <w:t xml:space="preserve">log_odds &lt;- log_odds + (FRAKTURLOKAL %==% 2) * 0.227700417486519 </w:t>
              </w:r>
              <w:r>
                <w:br/>
                <w:t xml:space="preserve"> </w:t>
              </w:r>
              <w:r>
                <w:br/>
                <w:t xml:space="preserve"># Frakturlokalisation - pertrochantär </w:t>
              </w:r>
              <w:r>
                <w:br/>
                <w:t xml:space="preserve">log_odds &lt;- log_odds + (FRAKTURLOKAL %==% 3) * 0.519672721711902 </w:t>
              </w:r>
              <w:r>
                <w:br/>
                <w:t xml:space="preserve"> </w:t>
              </w:r>
              <w:r>
                <w:br/>
                <w:t xml:space="preserve"># Frakturlokalisation - sonstige </w:t>
              </w:r>
              <w:r>
                <w:br/>
                <w:t>log_odds &lt;- log_odds + (FRAKTURLOKAL %==% 9) * 0.578115049130312</w:t>
              </w:r>
            </w:ins>
            <w:r>
              <w:t xml:space="preserve"> </w:t>
            </w:r>
            <w:r>
              <w:br/>
              <w:t xml:space="preserve"> </w:t>
            </w:r>
            <w:r>
              <w:br/>
              <w:t xml:space="preserve"># Berechnung des Risikos aus der Summationsvariable log_odds </w:t>
            </w:r>
            <w:r>
              <w:br/>
              <w:t>plogis(log_odds) * 100</w:t>
            </w:r>
          </w:p>
        </w:tc>
      </w:tr>
      <w:tr w:rsidR="004F23F4" w:rsidRPr="00743DF3" w14:paraId="45C2CC9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397D22C" w14:textId="179EAF83" w:rsidR="004F23F4" w:rsidRPr="00743DF3" w:rsidRDefault="00784CD0" w:rsidP="004F23F4">
            <w:pPr>
              <w:pStyle w:val="Tabellentext"/>
            </w:pPr>
            <w:r>
              <w:lastRenderedPageBreak/>
              <w:t>fn_M17N1Score_</w:t>
            </w:r>
            <w:del w:id="2796" w:author="IQTIG" w:date="2020-04-28T19:39:00Z">
              <w:r w:rsidR="00F41129">
                <w:delText>54042</w:delText>
              </w:r>
            </w:del>
            <w:ins w:id="2797" w:author="IQTIG" w:date="2020-04-28T19:39:00Z">
              <w:r>
                <w:t>54046</w:t>
              </w:r>
            </w:ins>
          </w:p>
        </w:tc>
        <w:tc>
          <w:tcPr>
            <w:tcW w:w="949" w:type="dxa"/>
          </w:tcPr>
          <w:p w14:paraId="72668BCB" w14:textId="77777777" w:rsidR="00BA7A20" w:rsidRPr="00743DF3" w:rsidRDefault="00784CD0" w:rsidP="00506ECF">
            <w:pPr>
              <w:pStyle w:val="Tabellentext"/>
            </w:pPr>
            <w:r>
              <w:t>float</w:t>
            </w:r>
          </w:p>
        </w:tc>
        <w:tc>
          <w:tcPr>
            <w:tcW w:w="3828" w:type="dxa"/>
          </w:tcPr>
          <w:p w14:paraId="630DD238" w14:textId="06958195" w:rsidR="004F23F4" w:rsidRPr="00743DF3" w:rsidRDefault="00784CD0" w:rsidP="004F23F4">
            <w:pPr>
              <w:pStyle w:val="Tabellentext"/>
            </w:pPr>
            <w:r>
              <w:t xml:space="preserve">Score zur logistischen Regression - </w:t>
            </w:r>
            <w:del w:id="2798" w:author="IQTIG" w:date="2020-04-28T19:39:00Z">
              <w:r w:rsidR="00F41129">
                <w:delText>QI-</w:delText>
              </w:r>
            </w:del>
            <w:r>
              <w:t xml:space="preserve">ID </w:t>
            </w:r>
            <w:del w:id="2799" w:author="IQTIG" w:date="2020-04-28T19:39:00Z">
              <w:r w:rsidR="00F41129">
                <w:delText>54042</w:delText>
              </w:r>
            </w:del>
            <w:ins w:id="2800" w:author="IQTIG" w:date="2020-04-28T19:39:00Z">
              <w:r>
                <w:t>54046</w:t>
              </w:r>
            </w:ins>
          </w:p>
        </w:tc>
        <w:tc>
          <w:tcPr>
            <w:tcW w:w="5987" w:type="dxa"/>
          </w:tcPr>
          <w:p w14:paraId="2446A8B4" w14:textId="59E761A5" w:rsidR="004F23F4" w:rsidRPr="004F23F4" w:rsidRDefault="00784CD0" w:rsidP="004F23F4">
            <w:pPr>
              <w:pStyle w:val="CodeOhneSilbentrennung"/>
            </w:pPr>
            <w:r>
              <w:t># Funktion fn_M17N1Score_</w:t>
            </w:r>
            <w:del w:id="2801" w:author="IQTIG" w:date="2020-04-28T19:39:00Z">
              <w:r w:rsidR="00F41129">
                <w:delText>54042</w:delText>
              </w:r>
            </w:del>
            <w:ins w:id="2802" w:author="IQTIG" w:date="2020-04-28T19:39:00Z">
              <w:r>
                <w:t>54046</w:t>
              </w:r>
            </w:ins>
            <w:r>
              <w:t xml:space="preserve"> </w:t>
            </w:r>
            <w:r>
              <w:br/>
              <w:t xml:space="preserve"> </w:t>
            </w:r>
            <w:r>
              <w:br/>
              <w:t xml:space="preserve"># definiere Summationsvariable log_odds </w:t>
            </w:r>
            <w:r>
              <w:br/>
              <w:t xml:space="preserve">log_odds &lt;- 0 </w:t>
            </w:r>
            <w:r>
              <w:br/>
              <w:t xml:space="preserve"> </w:t>
            </w:r>
            <w:r>
              <w:br/>
              <w:t xml:space="preserve"># Konstante </w:t>
            </w:r>
            <w:r>
              <w:br/>
              <w:t>log_odds &lt;- log_odds + (1) * -﻿6.</w:t>
            </w:r>
            <w:del w:id="2803" w:author="IQTIG" w:date="2020-04-28T19:39:00Z">
              <w:r w:rsidR="00F41129">
                <w:delText xml:space="preserve">141942427397343 </w:delText>
              </w:r>
              <w:r w:rsidR="00F41129">
                <w:br/>
                <w:delText xml:space="preserve"> </w:delText>
              </w:r>
              <w:r w:rsidR="00F41129">
                <w:br/>
                <w:delText xml:space="preserve"># Risiko pro Lebensjahr älter als 71 (kumulativ))  bis maximal 95 Jahre </w:delText>
              </w:r>
              <w:r w:rsidR="00F41129">
                <w:br/>
                <w:delText xml:space="preserve">log_odds &lt;- log_odds + ((pmin(pmax(alter, 71), 95) - 71)) * -﻿0.030348313216645 </w:delText>
              </w:r>
              <w:r w:rsidR="00F41129">
                <w:br/>
                <w:delText xml:space="preserve"> </w:delText>
              </w:r>
              <w:r w:rsidR="00F41129">
                <w:br/>
                <w:delText xml:space="preserve"># Risiko pro Lebensjahr älter als 30 (kumulativ)  bis maximal 95 Jahre </w:delText>
              </w:r>
              <w:r w:rsidR="00F41129">
                <w:br/>
                <w:delText xml:space="preserve">log_odds &lt;- log_odds + ((pmin(pmax(alter, 30), 95) - 30)) * 0.053062667987811 </w:delText>
              </w:r>
              <w:r w:rsidR="00F41129">
                <w:br/>
                <w:delText xml:space="preserve"> </w:delText>
              </w:r>
              <w:r w:rsidR="00F41129">
                <w:br/>
                <w:delText xml:space="preserve"># Geschlecht - weiblich </w:delText>
              </w:r>
              <w:r w:rsidR="00F41129">
                <w:br/>
                <w:delText xml:space="preserve">log_odds &lt;- log_odds + (GESCHLECHT %==% 2) * -﻿0.375254674918319 </w:delText>
              </w:r>
              <w:r w:rsidR="00F41129">
                <w:br/>
                <w:delText xml:space="preserve"> </w:delText>
              </w:r>
              <w:r w:rsidR="00F41129">
                <w:br/>
                <w:delText xml:space="preserve"># ASA-Klassifikation 2 </w:delText>
              </w:r>
              <w:r w:rsidR="00F41129">
                <w:br/>
                <w:delText xml:space="preserve">log_odds &lt;- log_odds + (ASA %==% 2) * 0.213656332309397 </w:delText>
              </w:r>
              <w:r w:rsidR="00F41129">
                <w:br/>
                <w:delText xml:space="preserve"> </w:delText>
              </w:r>
              <w:r w:rsidR="00F41129">
                <w:br/>
                <w:delText xml:space="preserve"># ASA-Klassifikation 3 </w:delText>
              </w:r>
              <w:r w:rsidR="00F41129">
                <w:br/>
                <w:delText xml:space="preserve">log_odds &lt;- log_odds + (ASA %==% 3) * 0.894858085177833 </w:delText>
              </w:r>
              <w:r w:rsidR="00F41129">
                <w:br/>
                <w:delText xml:space="preserve"> </w:delText>
              </w:r>
              <w:r w:rsidR="00F41129">
                <w:br/>
                <w:delText xml:space="preserve"># ASA-Klassifikation 4 </w:delText>
              </w:r>
              <w:r w:rsidR="00F41129">
                <w:br/>
                <w:delText xml:space="preserve">log_odds &lt;- log_odds + (ASA %==% 4) * 1.698326643048018 </w:delText>
              </w:r>
              <w:r w:rsidR="00F41129">
                <w:br/>
                <w:delText xml:space="preserve"> </w:delText>
              </w:r>
              <w:r w:rsidR="00F41129">
                <w:br/>
                <w:delText xml:space="preserve"># ASA-Klassifikation 5 </w:delText>
              </w:r>
              <w:r w:rsidR="00F41129">
                <w:br/>
                <w:delText>log_odds &lt;- log_odds + (ASA %==% 5) * 2.443235735216255</w:delText>
              </w:r>
            </w:del>
            <w:ins w:id="2804" w:author="IQTIG" w:date="2020-04-28T19:39:00Z">
              <w:r>
                <w:t xml:space="preserve">686367330570445 </w:t>
              </w:r>
              <w:r>
                <w:br/>
                <w:t xml:space="preserve"> </w:t>
              </w:r>
              <w:r>
                <w:br/>
                <w:t xml:space="preserve"># Geschlecht - weiblich </w:t>
              </w:r>
              <w:r>
                <w:br/>
                <w:t>log_odds &lt;- log_odds + (ifelse(GESCHLECHT == 2L, 1, ifelse(GESCHLECHT == 8L, 0.5, 0))) * -﻿0.623443775381754</w:t>
              </w:r>
            </w:ins>
            <w:r>
              <w:t xml:space="preserve"> </w:t>
            </w:r>
            <w:r>
              <w:br/>
              <w:t xml:space="preserve"> </w:t>
            </w:r>
            <w:r>
              <w:br/>
              <w:t xml:space="preserve"># Gehstrecke (bei Aufnahme oder vor der Fraktur) - Gehen am Stück bis 500m möglich </w:t>
            </w:r>
            <w:r>
              <w:br/>
              <w:t>log_odds &lt;- log_odds + (GEHSTRECKE %==% 2) * 0.</w:t>
            </w:r>
            <w:del w:id="2805" w:author="IQTIG" w:date="2020-04-28T19:39:00Z">
              <w:r w:rsidR="00F41129">
                <w:delText>146404482324116</w:delText>
              </w:r>
            </w:del>
            <w:ins w:id="2806" w:author="IQTIG" w:date="2020-04-28T19:39:00Z">
              <w:r>
                <w:t>480679205596786</w:t>
              </w:r>
            </w:ins>
            <w:r>
              <w:t xml:space="preserve"> </w:t>
            </w:r>
            <w:r>
              <w:br/>
              <w:t xml:space="preserve"> </w:t>
            </w:r>
            <w:r>
              <w:br/>
              <w:t xml:space="preserve"># Gehstrecke (bei Aufnahme oder vor der Fraktur) - auf der Stationsebene mobil (Gehstrecke: 50m) </w:t>
            </w:r>
            <w:r>
              <w:br/>
              <w:t>log_odds &lt;- log_odds + (GEHSTRECKE %==% 3) * 0.</w:t>
            </w:r>
            <w:del w:id="2807" w:author="IQTIG" w:date="2020-04-28T19:39:00Z">
              <w:r w:rsidR="00F41129">
                <w:delText>384170119069741</w:delText>
              </w:r>
            </w:del>
            <w:ins w:id="2808" w:author="IQTIG" w:date="2020-04-28T19:39:00Z">
              <w:r>
                <w:t>800846413191006</w:t>
              </w:r>
            </w:ins>
            <w:r>
              <w:t xml:space="preserve"> </w:t>
            </w:r>
            <w:r>
              <w:br/>
              <w:t xml:space="preserve"> </w:t>
            </w:r>
            <w:r>
              <w:br/>
              <w:t xml:space="preserve"># Gehstrecke (bei Aufnahme oder vor der Fraktur) - im Zimmer mobil </w:t>
            </w:r>
            <w:r>
              <w:br/>
              <w:t xml:space="preserve">log_odds &lt;- log_odds + (GEHSTRECKE %==% 4) * </w:t>
            </w:r>
            <w:del w:id="2809" w:author="IQTIG" w:date="2020-04-28T19:39:00Z">
              <w:r w:rsidR="00F41129">
                <w:lastRenderedPageBreak/>
                <w:delText>0.520039530370373</w:delText>
              </w:r>
            </w:del>
            <w:ins w:id="2810" w:author="IQTIG" w:date="2020-04-28T19:39:00Z">
              <w:r>
                <w:t>1.161930125458834</w:t>
              </w:r>
            </w:ins>
            <w:r>
              <w:t xml:space="preserve"> </w:t>
            </w:r>
            <w:r>
              <w:br/>
              <w:t xml:space="preserve"> </w:t>
            </w:r>
            <w:r>
              <w:br/>
              <w:t xml:space="preserve"># Gehstrecke (bei Aufnahme oder vor der Fraktur) - immobil </w:t>
            </w:r>
            <w:r>
              <w:br/>
              <w:t>log_odds &lt;- log_odds + (GEHSTRECKE %==% 5) * 0.</w:t>
            </w:r>
            <w:del w:id="2811" w:author="IQTIG" w:date="2020-04-28T19:39:00Z">
              <w:r w:rsidR="00F41129">
                <w:delText>434446981476823</w:delText>
              </w:r>
            </w:del>
            <w:ins w:id="2812" w:author="IQTIG" w:date="2020-04-28T19:39:00Z">
              <w:r>
                <w:t xml:space="preserve">930897057930320 </w:t>
              </w:r>
              <w:r>
                <w:br/>
                <w:t xml:space="preserve"> </w:t>
              </w:r>
              <w:r>
                <w:br/>
                <w:t xml:space="preserve"># Gehhilfen (bei Aufnahme oder vor der Fraktur) - bettlägerig </w:t>
              </w:r>
              <w:r>
                <w:br/>
                <w:t xml:space="preserve">log_odds &lt;- log_odds + (GEHHILFEN %==% 4) * 0.254953826426106 </w:t>
              </w:r>
              <w:r>
                <w:br/>
                <w:t xml:space="preserve"> </w:t>
              </w:r>
              <w:r>
                <w:br/>
                <w:t xml:space="preserve"># ASA-Klassifikation 2 </w:t>
              </w:r>
              <w:r>
                <w:br/>
                <w:t xml:space="preserve">log_odds &lt;- log_odds + (ASA %==% 2) * 0.071928710827187 </w:t>
              </w:r>
              <w:r>
                <w:br/>
                <w:t xml:space="preserve"> </w:t>
              </w:r>
              <w:r>
                <w:br/>
                <w:t xml:space="preserve"># ASA-Klassifikation 3 </w:t>
              </w:r>
              <w:r>
                <w:br/>
                <w:t xml:space="preserve">log_odds &lt;- log_odds + (ASA %==% 3) * 1.287244046164542 </w:t>
              </w:r>
              <w:r>
                <w:br/>
                <w:t xml:space="preserve"> </w:t>
              </w:r>
              <w:r>
                <w:br/>
                <w:t xml:space="preserve"># ASA-Klassifikation 4 </w:t>
              </w:r>
              <w:r>
                <w:br/>
                <w:t xml:space="preserve">log_odds &lt;- log_odds + (ASA %==% 4) * 2.617091339753943 </w:t>
              </w:r>
              <w:r>
                <w:br/>
                <w:t xml:space="preserve"> </w:t>
              </w:r>
              <w:r>
                <w:br/>
                <w:t xml:space="preserve"># ASA-Klassifikation 5 </w:t>
              </w:r>
              <w:r>
                <w:br/>
                <w:t xml:space="preserve">log_odds &lt;- log_odds + (ASA %==% 5) * 3.678082413568297 </w:t>
              </w:r>
              <w:r>
                <w:br/>
                <w:t xml:space="preserve"> </w:t>
              </w:r>
              <w:r>
                <w:br/>
                <w:t xml:space="preserve"># Wundkontaminationsklassifikation - CDC 2 </w:t>
              </w:r>
              <w:r>
                <w:br/>
                <w:t xml:space="preserve">log_odds &lt;- log_odds + (PRAEOPCDC %==% 2) * 0.263904093500487 </w:t>
              </w:r>
              <w:r>
                <w:br/>
                <w:t xml:space="preserve"> </w:t>
              </w:r>
              <w:r>
                <w:br/>
                <w:t xml:space="preserve"># Wundkontaminationsklassifikation - CDC 3 oder 4 </w:t>
              </w:r>
              <w:r>
                <w:br/>
                <w:t>log_odds &lt;- log_odds + (PRAEOPCDC %in% c(3,4)) * 0.335656451596643</w:t>
              </w:r>
            </w:ins>
            <w:r>
              <w:t xml:space="preserve"> </w:t>
            </w:r>
            <w:r>
              <w:br/>
              <w:t xml:space="preserve"> </w:t>
            </w:r>
            <w:r>
              <w:br/>
              <w:t xml:space="preserve"># Antithrombotische Dauertherapie - Vitamin-K-Antagonisten </w:t>
            </w:r>
            <w:r>
              <w:br/>
              <w:t>log_odds &lt;- log_odds + (ARTMEDVITKANT %==% 1) * 0.</w:t>
            </w:r>
            <w:del w:id="2813" w:author="IQTIG" w:date="2020-04-28T19:39:00Z">
              <w:r w:rsidR="00F41129">
                <w:delText>316926028128867</w:delText>
              </w:r>
            </w:del>
            <w:ins w:id="2814" w:author="IQTIG" w:date="2020-04-28T19:39:00Z">
              <w:r>
                <w:t>268299591291074</w:t>
              </w:r>
            </w:ins>
            <w:r>
              <w:t xml:space="preserve"> </w:t>
            </w:r>
            <w:r>
              <w:br/>
              <w:t xml:space="preserve"> </w:t>
            </w:r>
            <w:r>
              <w:br/>
              <w:t xml:space="preserve"># Antithrombotische Dauertherapie - </w:t>
            </w:r>
            <w:r>
              <w:lastRenderedPageBreak/>
              <w:t xml:space="preserve">Thrombozytenaggregationshemmer </w:t>
            </w:r>
            <w:r>
              <w:br/>
              <w:t xml:space="preserve">log_odds &lt;- log_odds + (ARTMEDTHROMBAGGHEMM %==% 1) * </w:t>
            </w:r>
            <w:ins w:id="2815" w:author="IQTIG" w:date="2020-04-28T19:39:00Z">
              <w:r>
                <w:t>-﻿</w:t>
              </w:r>
            </w:ins>
            <w:r>
              <w:t>0.</w:t>
            </w:r>
            <w:del w:id="2816" w:author="IQTIG" w:date="2020-04-28T19:39:00Z">
              <w:r w:rsidR="00F41129">
                <w:delText>160998187858884</w:delText>
              </w:r>
            </w:del>
            <w:ins w:id="2817" w:author="IQTIG" w:date="2020-04-28T19:39:00Z">
              <w:r>
                <w:t>055254856556309</w:t>
              </w:r>
            </w:ins>
            <w:r>
              <w:t xml:space="preserve"> </w:t>
            </w:r>
            <w:r>
              <w:br/>
              <w:t xml:space="preserve"> </w:t>
            </w:r>
            <w:r>
              <w:br/>
              <w:t xml:space="preserve"># Antithrombotische Dauertherapie - DOAK/NOAK </w:t>
            </w:r>
            <w:r>
              <w:br/>
              <w:t>log_odds &lt;- log_odds + (ARTMEDDOAKNOAK %==% 1) * 0.</w:t>
            </w:r>
            <w:del w:id="2818" w:author="IQTIG" w:date="2020-04-28T19:39:00Z">
              <w:r w:rsidR="00F41129">
                <w:delText>267173612367928</w:delText>
              </w:r>
            </w:del>
            <w:ins w:id="2819" w:author="IQTIG" w:date="2020-04-28T19:39:00Z">
              <w:r>
                <w:t>190521975706722</w:t>
              </w:r>
            </w:ins>
            <w:r>
              <w:t xml:space="preserve"> </w:t>
            </w:r>
            <w:r>
              <w:br/>
              <w:t xml:space="preserve"> </w:t>
            </w:r>
            <w:r>
              <w:br/>
              <w:t xml:space="preserve"># Antithrombotische Dauertherapie - sonstige </w:t>
            </w:r>
            <w:r>
              <w:br/>
              <w:t>log_odds &lt;- log_odds + (ARTMEDSONST %==% 1) * 0.</w:t>
            </w:r>
            <w:del w:id="2820" w:author="IQTIG" w:date="2020-04-28T19:39:00Z">
              <w:r w:rsidR="00F41129">
                <w:delText>094376879861762</w:delText>
              </w:r>
            </w:del>
            <w:ins w:id="2821" w:author="IQTIG" w:date="2020-04-28T19:39:00Z">
              <w:r>
                <w:t xml:space="preserve">305368142263608 </w:t>
              </w:r>
              <w:r>
                <w:br/>
                <w:t xml:space="preserve"> </w:t>
              </w:r>
              <w:r>
                <w:br/>
                <w:t xml:space="preserve"># Risiko pro Lebensjahr älter als 71 (kumulativ))  bis maximal 95 Jahre </w:t>
              </w:r>
              <w:r>
                <w:br/>
                <w:t xml:space="preserve">log_odds &lt;- log_odds + ((pmin(pmax(alter, 71), 95) - 71)) * 0.022782687678104 </w:t>
              </w:r>
              <w:r>
                <w:br/>
                <w:t xml:space="preserve"> </w:t>
              </w:r>
              <w:r>
                <w:br/>
                <w:t xml:space="preserve"># Risiko pro Lebensjahr älter als 30 (kumulativ)  bis maximal 95 Jahre </w:t>
              </w:r>
              <w:r>
                <w:br/>
                <w:t>log_odds &lt;- log_odds + ((pmin(pmax(alter, 30), 95) - 30)) * 0.022202546403952</w:t>
              </w:r>
            </w:ins>
            <w:r>
              <w:t xml:space="preserve"> </w:t>
            </w:r>
            <w:r>
              <w:br/>
              <w:t xml:space="preserve"> </w:t>
            </w:r>
            <w:r>
              <w:br/>
              <w:t xml:space="preserve"># Vorbestehende Koxarthrose </w:t>
            </w:r>
            <w:r>
              <w:br/>
              <w:t>log_odds &lt;- log_odds + (COXARTHROSE %==% 1) * 0.</w:t>
            </w:r>
            <w:del w:id="2822" w:author="IQTIG" w:date="2020-04-28T19:39:00Z">
              <w:r w:rsidR="00F41129">
                <w:delText>165840442164599</w:delText>
              </w:r>
            </w:del>
            <w:ins w:id="2823" w:author="IQTIG" w:date="2020-04-28T19:39:00Z">
              <w:r>
                <w:t>166322173895849</w:t>
              </w:r>
            </w:ins>
            <w:r>
              <w:t xml:space="preserve"> </w:t>
            </w:r>
            <w:r>
              <w:br/>
              <w:t xml:space="preserve"> </w:t>
            </w:r>
            <w:r>
              <w:br/>
              <w:t xml:space="preserve"># Frakturlokalisation - lateral </w:t>
            </w:r>
            <w:r>
              <w:br/>
              <w:t>log_odds &lt;- log_odds + (FRAKTURLOKAL %==% 2) * 0.</w:t>
            </w:r>
            <w:del w:id="2824" w:author="IQTIG" w:date="2020-04-28T19:39:00Z">
              <w:r w:rsidR="00F41129">
                <w:delText>186067027606553</w:delText>
              </w:r>
            </w:del>
            <w:ins w:id="2825" w:author="IQTIG" w:date="2020-04-28T19:39:00Z">
              <w:r>
                <w:t>426124200746878</w:t>
              </w:r>
            </w:ins>
            <w:r>
              <w:t xml:space="preserve"> </w:t>
            </w:r>
            <w:r>
              <w:br/>
              <w:t xml:space="preserve"> </w:t>
            </w:r>
            <w:r>
              <w:br/>
              <w:t xml:space="preserve"># Frakturlokalisation - pertrochantär </w:t>
            </w:r>
            <w:r>
              <w:br/>
              <w:t>log_odds &lt;- log_odds + (FRAKTURLOKAL %==% 3) * 0.</w:t>
            </w:r>
            <w:del w:id="2826" w:author="IQTIG" w:date="2020-04-28T19:39:00Z">
              <w:r w:rsidR="00F41129">
                <w:delText>511515696154022</w:delText>
              </w:r>
            </w:del>
            <w:ins w:id="2827" w:author="IQTIG" w:date="2020-04-28T19:39:00Z">
              <w:r>
                <w:t>551400933900987</w:t>
              </w:r>
            </w:ins>
            <w:r>
              <w:t xml:space="preserve"> </w:t>
            </w:r>
            <w:r>
              <w:br/>
              <w:t xml:space="preserve"> </w:t>
            </w:r>
            <w:r>
              <w:br/>
              <w:t xml:space="preserve"># Frakturlokalisation - sonstige </w:t>
            </w:r>
            <w:r>
              <w:br/>
              <w:t>log_odds &lt;- log_odds + (FRAKTURLOKAL %==% 9) * 0.</w:t>
            </w:r>
            <w:del w:id="2828" w:author="IQTIG" w:date="2020-04-28T19:39:00Z">
              <w:r w:rsidR="00F41129">
                <w:delText>423501864072912</w:delText>
              </w:r>
            </w:del>
            <w:ins w:id="2829" w:author="IQTIG" w:date="2020-04-28T19:39:00Z">
              <w:r>
                <w:t>636517217447188</w:t>
              </w:r>
            </w:ins>
            <w:r>
              <w:t xml:space="preserve"> </w:t>
            </w:r>
            <w:r>
              <w:br/>
              <w:t xml:space="preserve"> </w:t>
            </w:r>
            <w:r>
              <w:br/>
              <w:t xml:space="preserve"># Berechnung des Risikos aus der Summationsvariable log_odds </w:t>
            </w:r>
            <w:r>
              <w:br/>
              <w:t>plogis(log_odds) * 100</w:t>
            </w:r>
          </w:p>
        </w:tc>
      </w:tr>
      <w:tr w:rsidR="004F23F4" w:rsidRPr="00743DF3" w14:paraId="367B9B72" w14:textId="77777777" w:rsidTr="00C32BA0">
        <w:trPr>
          <w:cnfStyle w:val="000000010000" w:firstRow="0" w:lastRow="0" w:firstColumn="0" w:lastColumn="0" w:oddVBand="0" w:evenVBand="0" w:oddHBand="0" w:evenHBand="1" w:firstRowFirstColumn="0" w:firstRowLastColumn="0" w:lastRowFirstColumn="0" w:lastRowLastColumn="0"/>
          <w:trHeight w:val="490"/>
          <w:del w:id="2830" w:author="IQTIG" w:date="2020-04-28T19:39:00Z"/>
        </w:trPr>
        <w:tc>
          <w:tcPr>
            <w:tcW w:w="3587" w:type="dxa"/>
          </w:tcPr>
          <w:p w14:paraId="1C99CFA9" w14:textId="77777777" w:rsidR="004F23F4" w:rsidRPr="00743DF3" w:rsidRDefault="00F41129" w:rsidP="004F23F4">
            <w:pPr>
              <w:pStyle w:val="Tabellentext"/>
              <w:rPr>
                <w:del w:id="2831" w:author="IQTIG" w:date="2020-04-28T19:39:00Z"/>
              </w:rPr>
            </w:pPr>
            <w:del w:id="2832" w:author="IQTIG" w:date="2020-04-28T19:39:00Z">
              <w:r>
                <w:lastRenderedPageBreak/>
                <w:delText>fn_M17N1Score_54046</w:delText>
              </w:r>
            </w:del>
          </w:p>
        </w:tc>
        <w:tc>
          <w:tcPr>
            <w:tcW w:w="1658" w:type="dxa"/>
          </w:tcPr>
          <w:p w14:paraId="53C03C44" w14:textId="77777777" w:rsidR="004F23F4" w:rsidRPr="00743DF3" w:rsidRDefault="00F41129" w:rsidP="004F23F4">
            <w:pPr>
              <w:pStyle w:val="Tabellentext"/>
              <w:rPr>
                <w:del w:id="2833" w:author="IQTIG" w:date="2020-04-28T19:39:00Z"/>
              </w:rPr>
            </w:pPr>
            <w:del w:id="2834" w:author="IQTIG" w:date="2020-04-28T19:39:00Z">
              <w:r>
                <w:delText>float</w:delText>
              </w:r>
            </w:del>
          </w:p>
        </w:tc>
        <w:tc>
          <w:tcPr>
            <w:tcW w:w="4111" w:type="dxa"/>
          </w:tcPr>
          <w:p w14:paraId="10D4ED8C" w14:textId="77777777" w:rsidR="004F23F4" w:rsidRPr="00743DF3" w:rsidRDefault="00F41129" w:rsidP="004F23F4">
            <w:pPr>
              <w:pStyle w:val="Tabellentext"/>
              <w:rPr>
                <w:del w:id="2835" w:author="IQTIG" w:date="2020-04-28T19:39:00Z"/>
              </w:rPr>
            </w:pPr>
            <w:del w:id="2836" w:author="IQTIG" w:date="2020-04-28T19:39:00Z">
              <w:r>
                <w:delText>Score zur logistischen Regression - QI-ID 54046</w:delText>
              </w:r>
            </w:del>
          </w:p>
        </w:tc>
        <w:tc>
          <w:tcPr>
            <w:tcW w:w="4995" w:type="dxa"/>
          </w:tcPr>
          <w:p w14:paraId="53A9DC77" w14:textId="77777777" w:rsidR="004F23F4" w:rsidRPr="004F23F4" w:rsidRDefault="00F41129" w:rsidP="004F23F4">
            <w:pPr>
              <w:pStyle w:val="CodeOhneSilbentrennung"/>
              <w:rPr>
                <w:del w:id="2837" w:author="IQTIG" w:date="2020-04-28T19:39:00Z"/>
              </w:rPr>
            </w:pPr>
            <w:del w:id="2838" w:author="IQTIG" w:date="2020-04-28T19:39:00Z">
              <w:r>
                <w:delText xml:space="preserve"># Funktion fn_M17N1Score_54046 </w:delText>
              </w:r>
              <w:r>
                <w:br/>
                <w:delText xml:space="preserve"> </w:delText>
              </w:r>
              <w:r>
                <w:br/>
                <w:delText xml:space="preserve"># definiere Summationsvariable log_odds </w:delText>
              </w:r>
              <w:r>
                <w:br/>
                <w:delText xml:space="preserve">log_odds &lt;- 0 </w:delText>
              </w:r>
              <w:r>
                <w:br/>
                <w:delText xml:space="preserve"> </w:delText>
              </w:r>
              <w:r>
                <w:br/>
                <w:delText xml:space="preserve"># Konstante </w:delText>
              </w:r>
              <w:r>
                <w:br/>
                <w:delText xml:space="preserve">log_odds &lt;- log_odds + (1) * -﻿6.066521591276502 </w:delText>
              </w:r>
              <w:r>
                <w:br/>
                <w:delText xml:space="preserve"> </w:delText>
              </w:r>
              <w:r>
                <w:br/>
                <w:delText xml:space="preserve"># Altersrisiko pro Jahr Abweichung vom Durchschnittsalter (80 Jahre) - linear zwischen 50 und 95 Jahren </w:delText>
              </w:r>
              <w:r>
                <w:br/>
                <w:delText xml:space="preserve">log_odds &lt;- log_odds + ((fn_alter_begrenzt - 80)) * 0.040870686951396 </w:delText>
              </w:r>
              <w:r>
                <w:br/>
                <w:delText xml:space="preserve"> </w:delText>
              </w:r>
              <w:r>
                <w:br/>
                <w:delText xml:space="preserve"># Geschlecht - männlich </w:delText>
              </w:r>
              <w:r>
                <w:br/>
                <w:delText xml:space="preserve">log_odds &lt;- log_odds + (GESCHLECHT %==% 1) * 0.800772900538348 </w:delText>
              </w:r>
              <w:r>
                <w:br/>
                <w:delText xml:space="preserve"> </w:delText>
              </w:r>
              <w:r>
                <w:br/>
                <w:delText xml:space="preserve"># ASA-Klassifikation 2 </w:delText>
              </w:r>
              <w:r>
                <w:br/>
                <w:delText xml:space="preserve">log_odds &lt;- log_odds + (ASA %==% 2) * 0.259791641383216 </w:delText>
              </w:r>
              <w:r>
                <w:br/>
                <w:delText xml:space="preserve"> </w:delText>
              </w:r>
              <w:r>
                <w:br/>
                <w:delText xml:space="preserve"># ASA-Klassifikation 3 </w:delText>
              </w:r>
              <w:r>
                <w:br/>
                <w:delText xml:space="preserve">log_odds &lt;- log_odds + (ASA %==% 3) * 1.323271529610588 </w:delText>
              </w:r>
              <w:r>
                <w:br/>
                <w:delText xml:space="preserve"> </w:delText>
              </w:r>
              <w:r>
                <w:br/>
                <w:delText xml:space="preserve"># ASA-Klassifikation 4 </w:delText>
              </w:r>
              <w:r>
                <w:br/>
                <w:delText xml:space="preserve">log_odds &lt;- log_odds + (ASA %==% 4) * 2.690461179645665 </w:delText>
              </w:r>
              <w:r>
                <w:br/>
                <w:delText xml:space="preserve"> </w:delText>
              </w:r>
              <w:r>
                <w:br/>
                <w:delText xml:space="preserve"># ASA-Klassifikation 5 </w:delText>
              </w:r>
              <w:r>
                <w:br/>
                <w:delText xml:space="preserve">log_odds &lt;- log_odds + (ASA %==% 5) * 4.008781924691531 </w:delText>
              </w:r>
              <w:r>
                <w:br/>
                <w:delText xml:space="preserve"> </w:delText>
              </w:r>
              <w:r>
                <w:br/>
                <w:delText xml:space="preserve"># Präoperative Wundkontaminationsklassifikation nach CDC 3 oder 4 </w:delText>
              </w:r>
              <w:r>
                <w:br/>
                <w:delText xml:space="preserve">log_odds &lt;- log_odds + (PRAEOPCDC %in% c(3,4)) * 0.652539200462445 </w:delText>
              </w:r>
              <w:r>
                <w:br/>
                <w:delText xml:space="preserve"> </w:delText>
              </w:r>
              <w:r>
                <w:br/>
                <w:delText xml:space="preserve"># Frakturlokalisation - lateral </w:delText>
              </w:r>
              <w:r>
                <w:br/>
                <w:delText xml:space="preserve">log_odds &lt;- log_odds + (FRAKTURLOKAL %==% 2) * 0.355157483510297 </w:delText>
              </w:r>
              <w:r>
                <w:br/>
                <w:delText xml:space="preserve"> </w:delText>
              </w:r>
              <w:r>
                <w:br/>
                <w:delText xml:space="preserve"># Frakturlokalisation - pertrochantär </w:delText>
              </w:r>
              <w:r>
                <w:br/>
                <w:delText xml:space="preserve">log_odds &lt;- log_odds + (FRAKTURLOKAL %==% 3) * 0.677088111605914 </w:delText>
              </w:r>
              <w:r>
                <w:br/>
                <w:delText xml:space="preserve"> </w:delText>
              </w:r>
              <w:r>
                <w:br/>
                <w:delText xml:space="preserve"># Frakturlokalisation - sonstige </w:delText>
              </w:r>
              <w:r>
                <w:br/>
                <w:delText xml:space="preserve">log_odds &lt;- log_odds + (FRAKTURLOKAL %==% 9) * 0.788135493655159 </w:delText>
              </w:r>
              <w:r>
                <w:br/>
                <w:delText xml:space="preserve"> </w:delText>
              </w:r>
              <w:r>
                <w:br/>
                <w:delText xml:space="preserve"># Gehstrecke (bei Aufnahme oder vor der Fraktur) - Gehen am Stück bis 500m möglich </w:delText>
              </w:r>
              <w:r>
                <w:br/>
                <w:delText xml:space="preserve">log_odds &lt;- log_odds + (GEHSTRECKE %==% 2) * 0.321723267954722 </w:delText>
              </w:r>
              <w:r>
                <w:br/>
                <w:delText xml:space="preserve"> </w:delText>
              </w:r>
              <w:r>
                <w:br/>
                <w:delText xml:space="preserve"># Gehstrecke (bei Aufnahme oder vor der Fraktur) - auf der Stationsebene mobil (Gehstrecke: 50m) </w:delText>
              </w:r>
              <w:r>
                <w:br/>
                <w:delText xml:space="preserve">log_odds &lt;- log_odds + (GEHSTRECKE %==% 3) * 0.640941868301070 </w:delText>
              </w:r>
              <w:r>
                <w:br/>
                <w:delText xml:space="preserve"> </w:delText>
              </w:r>
              <w:r>
                <w:br/>
                <w:delText xml:space="preserve"># Gehstrecke (bei Aufnahme oder vor der Fraktur) - im Zimmer mobil oder immobil </w:delText>
              </w:r>
              <w:r>
                <w:br/>
                <w:delText xml:space="preserve">log_odds &lt;- log_odds + (GEHSTRECKE %in% c(4,5)) * 0.969644730085245 </w:delText>
              </w:r>
              <w:r>
                <w:br/>
                <w:delText xml:space="preserve"> </w:delText>
              </w:r>
              <w:r>
                <w:br/>
                <w:delText xml:space="preserve"># Gehhilfen (bei Aufnahme oder vor der Fraktur) - Rollator/Gehbock oder Rollstuhl </w:delText>
              </w:r>
              <w:r>
                <w:br/>
                <w:delText xml:space="preserve">log_odds &lt;- log_odds + (GEHHILFEN %in% c(2,3)) * 0.129940877945749 </w:delText>
              </w:r>
              <w:r>
                <w:br/>
                <w:delText xml:space="preserve"> </w:delText>
              </w:r>
              <w:r>
                <w:br/>
                <w:delText xml:space="preserve"># Gehhilfen (bei Aufnahme oder vor der Fraktur) -  bettlägerig </w:delText>
              </w:r>
              <w:r>
                <w:br/>
                <w:delText xml:space="preserve">log_odds &lt;- log_odds + (GEHHILFEN %==% 4) * 0.278710019333700 </w:delText>
              </w:r>
              <w:r>
                <w:br/>
                <w:delText xml:space="preserve"> </w:delText>
              </w:r>
              <w:r>
                <w:br/>
                <w:delText xml:space="preserve"># Berechnung des Risikos aus der Summationsvariable log_odds </w:delText>
              </w:r>
              <w:r>
                <w:br/>
                <w:delText>plogis(log_odds) * 100</w:delText>
              </w:r>
            </w:del>
          </w:p>
        </w:tc>
      </w:tr>
      <w:tr w:rsidR="004F23F4" w:rsidRPr="00743DF3" w14:paraId="62F547D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D30B153" w14:textId="77777777" w:rsidR="004F23F4" w:rsidRPr="00743DF3" w:rsidRDefault="00784CD0" w:rsidP="004F23F4">
            <w:pPr>
              <w:pStyle w:val="Tabellentext"/>
            </w:pPr>
            <w:r>
              <w:lastRenderedPageBreak/>
              <w:t>fn_Schwellenwert_praeopminuten</w:t>
            </w:r>
          </w:p>
        </w:tc>
        <w:tc>
          <w:tcPr>
            <w:tcW w:w="949" w:type="dxa"/>
          </w:tcPr>
          <w:p w14:paraId="300F9485" w14:textId="77777777" w:rsidR="00BA7A20" w:rsidRPr="00743DF3" w:rsidRDefault="00784CD0" w:rsidP="00506ECF">
            <w:pPr>
              <w:pStyle w:val="Tabellentext"/>
            </w:pPr>
            <w:r>
              <w:t>integer</w:t>
            </w:r>
          </w:p>
        </w:tc>
        <w:tc>
          <w:tcPr>
            <w:tcW w:w="3828" w:type="dxa"/>
          </w:tcPr>
          <w:p w14:paraId="60C18436" w14:textId="77777777" w:rsidR="004F23F4" w:rsidRPr="00743DF3" w:rsidRDefault="00784CD0" w:rsidP="004F23F4">
            <w:pPr>
              <w:pStyle w:val="Tabellentext"/>
            </w:pPr>
            <w:r>
              <w:t>Schwellenwert für kritische präoperative Verweildauer in Abhängigkeit von Medikation bei antithrombotischer Dauertherapie</w:t>
            </w:r>
          </w:p>
        </w:tc>
        <w:tc>
          <w:tcPr>
            <w:tcW w:w="5987" w:type="dxa"/>
          </w:tcPr>
          <w:p w14:paraId="7AF9F9E9" w14:textId="77777777" w:rsidR="004F23F4" w:rsidRPr="004F23F4" w:rsidRDefault="00784CD0" w:rsidP="004F23F4">
            <w:pPr>
              <w:pStyle w:val="CodeOhneSilbentrennung"/>
            </w:pPr>
            <w:r>
              <w:t xml:space="preserve">ifelse( </w:t>
            </w:r>
            <w:r>
              <w:br/>
              <w:t xml:space="preserve"> ANTITHROMBMITTELJN %==% 1 &amp;  </w:t>
            </w:r>
            <w:r>
              <w:br/>
              <w:t xml:space="preserve"> ARTMEDDOAKNOAK %==% 1, 2880, 1440 </w:t>
            </w:r>
            <w:r>
              <w:br/>
              <w:t>)</w:t>
            </w:r>
          </w:p>
        </w:tc>
      </w:tr>
    </w:tbl>
    <w:p w14:paraId="76D302F6" w14:textId="77777777" w:rsidR="00407995" w:rsidRDefault="00407995">
      <w:pPr>
        <w:sectPr w:rsidR="00407995" w:rsidSect="00B43197">
          <w:headerReference w:type="even" r:id="rId167"/>
          <w:headerReference w:type="default" r:id="rId168"/>
          <w:footerReference w:type="even" r:id="rId169"/>
          <w:footerReference w:type="default" r:id="rId170"/>
          <w:headerReference w:type="first" r:id="rId171"/>
          <w:footerReference w:type="first" r:id="rId172"/>
          <w:pgSz w:w="16838" w:h="11906" w:orient="landscape" w:code="9"/>
          <w:pgMar w:top="1418" w:right="1134" w:bottom="1418" w:left="1134" w:header="567" w:footer="737" w:gutter="0"/>
          <w:cols w:space="708"/>
          <w:docGrid w:linePitch="360"/>
        </w:sectPr>
      </w:pPr>
    </w:p>
    <w:p w14:paraId="1825861D" w14:textId="77777777" w:rsidR="00D6289D" w:rsidRDefault="00784CD0" w:rsidP="00D6289D">
      <w:pPr>
        <w:pStyle w:val="berschrift1ohneGliederung"/>
      </w:pPr>
      <w:bookmarkStart w:id="2839" w:name="_Toc38995819"/>
      <w:r w:rsidRPr="00CB49A6">
        <w:lastRenderedPageBreak/>
        <w:t>Anhang</w:t>
      </w:r>
      <w:r>
        <w:t xml:space="preserve"> V: Historie der Qualitätsindikatoren</w:t>
      </w:r>
      <w:bookmarkEnd w:id="2839"/>
    </w:p>
    <w:p w14:paraId="7296CBFE" w14:textId="77777777" w:rsidR="00ED520D" w:rsidRPr="00ED520D" w:rsidRDefault="00784CD0" w:rsidP="00ED520D">
      <w:pPr>
        <w:rPr>
          <w:ins w:id="2840" w:author="IQTIG" w:date="2020-04-28T19:39:00Z"/>
        </w:rPr>
      </w:pPr>
      <w:ins w:id="2841" w:author="IQTIG" w:date="2020-04-28T19:39: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1E1CB7BA" w14:textId="3F073291" w:rsidR="00C0533D" w:rsidRPr="005D6C32" w:rsidRDefault="00784CD0" w:rsidP="00C0533D">
      <w:pPr>
        <w:pStyle w:val="Absatzberschriftebene2nurinNavigation"/>
      </w:pPr>
      <w:r>
        <w:t xml:space="preserve">Aktuelle Qualitätsindikatoren </w:t>
      </w:r>
      <w:del w:id="2842" w:author="IQTIG" w:date="2020-04-28T19:39:00Z">
        <w:r w:rsidR="00F41129">
          <w:delText>2018</w:delText>
        </w:r>
      </w:del>
      <w:ins w:id="2843" w:author="IQTIG" w:date="2020-04-28T19:39: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6F701C7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EC11623" w14:textId="77777777" w:rsidR="0057694E" w:rsidRPr="009E2B0C" w:rsidRDefault="00784CD0"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607B2610" w14:textId="77777777" w:rsidR="0057694E" w:rsidRDefault="00784CD0" w:rsidP="004A2346">
            <w:pPr>
              <w:pStyle w:val="Tabellenkopf"/>
            </w:pPr>
            <w:r>
              <w:t>Anpassung im Vergleich zum Vorjahr</w:t>
            </w:r>
          </w:p>
        </w:tc>
      </w:tr>
      <w:tr w:rsidR="0057694E" w:rsidRPr="009E2B0C" w14:paraId="32F79F7F"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B01B7BC" w14:textId="122BA977" w:rsidR="0057694E" w:rsidRPr="009913D0" w:rsidRDefault="00F41129" w:rsidP="004A2346">
            <w:pPr>
              <w:pStyle w:val="Tabellenkopf"/>
            </w:pPr>
            <w:del w:id="2844" w:author="IQTIG" w:date="2020-04-28T19:39:00Z">
              <w:r>
                <w:delText>QI-</w:delText>
              </w:r>
            </w:del>
            <w:r w:rsidR="00784CD0">
              <w:t>ID</w:t>
            </w:r>
          </w:p>
        </w:tc>
        <w:tc>
          <w:tcPr>
            <w:tcW w:w="4488" w:type="dxa"/>
            <w:tcBorders>
              <w:top w:val="single" w:sz="4" w:space="0" w:color="A6A6A6" w:themeColor="background1" w:themeShade="A6"/>
            </w:tcBorders>
          </w:tcPr>
          <w:p w14:paraId="4BF27659" w14:textId="77777777" w:rsidR="0057694E" w:rsidRDefault="00784CD0" w:rsidP="004A2346">
            <w:pPr>
              <w:pStyle w:val="Tabellenkopf"/>
            </w:pPr>
            <w:r>
              <w:t>QI-Bezeichnung</w:t>
            </w:r>
          </w:p>
        </w:tc>
        <w:tc>
          <w:tcPr>
            <w:tcW w:w="992" w:type="dxa"/>
            <w:tcBorders>
              <w:top w:val="single" w:sz="4" w:space="0" w:color="A6A6A6" w:themeColor="background1" w:themeShade="A6"/>
            </w:tcBorders>
          </w:tcPr>
          <w:p w14:paraId="2FB30003" w14:textId="77777777" w:rsidR="0057694E" w:rsidRDefault="00784CD0" w:rsidP="003E35FC">
            <w:pPr>
              <w:pStyle w:val="Tabellenkopf"/>
            </w:pPr>
            <w:r>
              <w:t>Referenzbereich</w:t>
            </w:r>
          </w:p>
        </w:tc>
        <w:tc>
          <w:tcPr>
            <w:tcW w:w="851" w:type="dxa"/>
            <w:tcBorders>
              <w:top w:val="single" w:sz="4" w:space="0" w:color="A6A6A6" w:themeColor="background1" w:themeShade="A6"/>
            </w:tcBorders>
          </w:tcPr>
          <w:p w14:paraId="0114381A" w14:textId="77777777" w:rsidR="0057694E" w:rsidRDefault="00784CD0" w:rsidP="003E35FC">
            <w:pPr>
              <w:pStyle w:val="Tabellenkopf"/>
            </w:pPr>
            <w:r>
              <w:t>Rechenregel</w:t>
            </w:r>
          </w:p>
        </w:tc>
        <w:tc>
          <w:tcPr>
            <w:tcW w:w="1984" w:type="dxa"/>
            <w:tcBorders>
              <w:top w:val="single" w:sz="4" w:space="0" w:color="A6A6A6" w:themeColor="background1" w:themeShade="A6"/>
            </w:tcBorders>
          </w:tcPr>
          <w:p w14:paraId="7FB8FC15" w14:textId="77777777" w:rsidR="0057694E" w:rsidRDefault="00784CD0" w:rsidP="004A2346">
            <w:pPr>
              <w:pStyle w:val="Tabellenkopf"/>
            </w:pPr>
            <w:r>
              <w:t>Vergleichbarkeit mit Vorjahresergebnissen</w:t>
            </w:r>
          </w:p>
        </w:tc>
        <w:tc>
          <w:tcPr>
            <w:tcW w:w="4789" w:type="dxa"/>
            <w:tcBorders>
              <w:top w:val="single" w:sz="4" w:space="0" w:color="A6A6A6" w:themeColor="background1" w:themeShade="A6"/>
            </w:tcBorders>
          </w:tcPr>
          <w:p w14:paraId="76ABAC23" w14:textId="77777777" w:rsidR="0057694E" w:rsidRDefault="00784CD0" w:rsidP="004A2346">
            <w:pPr>
              <w:pStyle w:val="Tabellenkopf"/>
            </w:pPr>
            <w:r>
              <w:t>Erläuterung</w:t>
            </w:r>
          </w:p>
        </w:tc>
      </w:tr>
      <w:tr w:rsidR="0057694E" w:rsidRPr="00743DF3" w14:paraId="3E1C8DF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0AE8A73" w14:textId="77777777" w:rsidR="0057694E" w:rsidRPr="00743DF3" w:rsidRDefault="00784CD0" w:rsidP="0057694E">
            <w:pPr>
              <w:pStyle w:val="Tabellentext"/>
            </w:pPr>
            <w:r>
              <w:t>54030</w:t>
            </w:r>
            <w:r w:rsidRPr="00F65AE0">
              <w:rPr>
                <w:color w:val="FF0000"/>
              </w:rPr>
              <w:t xml:space="preserve">  </w:t>
            </w:r>
          </w:p>
        </w:tc>
        <w:tc>
          <w:tcPr>
            <w:tcW w:w="4488" w:type="dxa"/>
          </w:tcPr>
          <w:p w14:paraId="23024A47" w14:textId="3010E3F8" w:rsidR="0057694E" w:rsidRPr="00743DF3" w:rsidRDefault="00784CD0" w:rsidP="0057694E">
            <w:pPr>
              <w:pStyle w:val="Tabellentext"/>
            </w:pPr>
            <w:r>
              <w:t>Präoperative Verweildauer</w:t>
            </w:r>
            <w:del w:id="2845" w:author="IQTIG" w:date="2020-04-28T19:39:00Z">
              <w:r w:rsidR="00F41129">
                <w:delText xml:space="preserve"> bei osteosynthetischer Versorgung einer hüftgelenknahen Femurfraktur</w:delText>
              </w:r>
            </w:del>
          </w:p>
        </w:tc>
        <w:tc>
          <w:tcPr>
            <w:tcW w:w="992" w:type="dxa"/>
          </w:tcPr>
          <w:p w14:paraId="29E839DF" w14:textId="77777777" w:rsidR="0057694E" w:rsidRPr="0057694E" w:rsidRDefault="00784CD0" w:rsidP="0057694E">
            <w:pPr>
              <w:pStyle w:val="Tabellentext"/>
              <w:rPr>
                <w:rFonts w:asciiTheme="minorHAnsi" w:hAnsiTheme="minorHAnsi" w:cstheme="minorHAnsi"/>
              </w:rPr>
            </w:pPr>
            <w:r>
              <w:rPr>
                <w:rFonts w:cs="Calibri"/>
              </w:rPr>
              <w:t>Nein</w:t>
            </w:r>
          </w:p>
        </w:tc>
        <w:tc>
          <w:tcPr>
            <w:tcW w:w="851" w:type="dxa"/>
          </w:tcPr>
          <w:p w14:paraId="4D00DCB4" w14:textId="77777777" w:rsidR="0057694E" w:rsidRPr="0057694E" w:rsidRDefault="00784CD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51FC42D" w14:textId="77777777" w:rsidR="0057694E" w:rsidRPr="0057694E" w:rsidRDefault="00784CD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EB5C393" w14:textId="13065B3E" w:rsidR="0057694E" w:rsidRPr="0057694E" w:rsidRDefault="00F41129" w:rsidP="007B6F69">
            <w:pPr>
              <w:pStyle w:val="CodeOhneSilbentrennung"/>
              <w:rPr>
                <w:rFonts w:asciiTheme="minorHAnsi" w:hAnsiTheme="minorHAnsi" w:cstheme="minorHAnsi"/>
              </w:rPr>
            </w:pPr>
            <w:del w:id="2846" w:author="IQTIG" w:date="2020-04-28T19:39:00Z">
              <w:r>
                <w:rPr>
                  <w:rFonts w:ascii="Calibri" w:hAnsi="Calibri" w:cs="Calibri"/>
                </w:rPr>
                <w:delText>Als Anpassung an Änderungen im QS-Filter wurde das Einschlussalter für die Grundgesamtheit des Indikators auf 18 Jahre herabgesetzt. Außerdem wurde mit dem Erfassungsjahr 2018 die Dokumentation zur antithrombotischen Dauertherapie angepasst, sodass die Medikamentengruppe DOAK/NOAK präziser erfasst werden kann. Die Ausnahmeregelung einer tolerierten Verweildauer von 48 h beschränkt sich nun auf Patientinnen und Patienten unter Einnahme von DOAK/NOAK-Medikamenten. Mit den Rechenregeln des Jahres 2018 neu berechnete Ergebnisse für das Jahr 2017 sind mit den Ergebnissen für das Jahr 2018 eingeschränkt vergleichbar, da sich die Änderung der Rechenregel nur auf die Patientengruppe mit Einnahme von "sonstigen" Medikamenten zur antithrombotischen Dauertherapie bezieht.</w:delText>
              </w:r>
            </w:del>
            <w:ins w:id="2847" w:author="IQTIG" w:date="2020-04-28T19:39:00Z">
              <w:r w:rsidR="00784CD0">
                <w:rPr>
                  <w:rFonts w:ascii="Calibri" w:hAnsi="Calibri" w:cs="Calibri"/>
                </w:rPr>
                <w:t>Ab dem Erfassungsjahr 2019 werden Patientinnen und Patienten mit mechanischer Komplikation durch eine interne Osteosynthesevorrichtung an Extremitätenknochen (Beckenregion und Oberschenkel; ICD 10 T84.14) in Kombination mit der Angabe einer osteosynthetischen Voroperation und ohne Angabe einer postoperativen Implantatfehllage oder Implantatdislokation aus dem QI ausgeschlossen.</w:t>
              </w:r>
            </w:ins>
          </w:p>
        </w:tc>
      </w:tr>
      <w:tr w:rsidR="0057694E" w:rsidRPr="00743DF3" w14:paraId="6BE3DDE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87FBD22" w14:textId="77777777" w:rsidR="0057694E" w:rsidRPr="00743DF3" w:rsidRDefault="00784CD0" w:rsidP="0057694E">
            <w:pPr>
              <w:pStyle w:val="Tabellentext"/>
            </w:pPr>
            <w:r>
              <w:t>54050</w:t>
            </w:r>
            <w:r w:rsidRPr="00F65AE0">
              <w:rPr>
                <w:color w:val="FF0000"/>
              </w:rPr>
              <w:t xml:space="preserve">  </w:t>
            </w:r>
          </w:p>
        </w:tc>
        <w:tc>
          <w:tcPr>
            <w:tcW w:w="4488" w:type="dxa"/>
          </w:tcPr>
          <w:p w14:paraId="0787B139" w14:textId="77777777" w:rsidR="0057694E" w:rsidRPr="00743DF3" w:rsidRDefault="00784CD0" w:rsidP="0057694E">
            <w:pPr>
              <w:pStyle w:val="Tabellentext"/>
            </w:pPr>
            <w:r>
              <w:t>Sturzprophylaxe</w:t>
            </w:r>
          </w:p>
        </w:tc>
        <w:tc>
          <w:tcPr>
            <w:tcW w:w="992" w:type="dxa"/>
          </w:tcPr>
          <w:p w14:paraId="7BA69273" w14:textId="77777777" w:rsidR="0057694E" w:rsidRPr="0057694E" w:rsidRDefault="00784CD0" w:rsidP="0057694E">
            <w:pPr>
              <w:pStyle w:val="Tabellentext"/>
              <w:rPr>
                <w:rFonts w:asciiTheme="minorHAnsi" w:hAnsiTheme="minorHAnsi" w:cstheme="minorHAnsi"/>
              </w:rPr>
            </w:pPr>
            <w:r>
              <w:rPr>
                <w:rFonts w:cs="Calibri"/>
              </w:rPr>
              <w:t>Ja</w:t>
            </w:r>
          </w:p>
        </w:tc>
        <w:tc>
          <w:tcPr>
            <w:tcW w:w="851" w:type="dxa"/>
          </w:tcPr>
          <w:p w14:paraId="404D2F34" w14:textId="75E70B33" w:rsidR="0057694E" w:rsidRPr="0057694E" w:rsidRDefault="00784CD0" w:rsidP="0057694E">
            <w:pPr>
              <w:pStyle w:val="CodeOhneSilbentrennung"/>
              <w:rPr>
                <w:rStyle w:val="Code"/>
                <w:rFonts w:asciiTheme="minorHAnsi" w:hAnsiTheme="minorHAnsi" w:cstheme="minorHAnsi"/>
              </w:rPr>
            </w:pPr>
            <w:r>
              <w:rPr>
                <w:rStyle w:val="Code"/>
                <w:rFonts w:ascii="Calibri" w:hAnsi="Calibri" w:cs="Calibri"/>
              </w:rPr>
              <w:t>Nein</w:t>
            </w:r>
            <w:del w:id="2848" w:author="IQTIG" w:date="2020-04-28T19:39:00Z">
              <w:r w:rsidR="00F41129">
                <w:rPr>
                  <w:rStyle w:val="Code"/>
                  <w:rFonts w:ascii="Calibri" w:hAnsi="Calibri" w:cs="Calibri"/>
                </w:rPr>
                <w:delText>Ja</w:delText>
              </w:r>
            </w:del>
          </w:p>
        </w:tc>
        <w:tc>
          <w:tcPr>
            <w:tcW w:w="1984" w:type="dxa"/>
          </w:tcPr>
          <w:p w14:paraId="6C18A73E" w14:textId="77777777" w:rsidR="0057694E" w:rsidRPr="0057694E" w:rsidRDefault="00784CD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8D4EF10" w14:textId="3BA58DC7" w:rsidR="0057694E" w:rsidRPr="0057694E" w:rsidRDefault="00F41129" w:rsidP="007B6F69">
            <w:pPr>
              <w:pStyle w:val="CodeOhneSilbentrennung"/>
              <w:rPr>
                <w:rFonts w:asciiTheme="minorHAnsi" w:hAnsiTheme="minorHAnsi" w:cstheme="minorHAnsi"/>
              </w:rPr>
            </w:pPr>
            <w:del w:id="2849" w:author="IQTIG" w:date="2020-04-28T19:39:00Z">
              <w:r>
                <w:rPr>
                  <w:rFonts w:ascii="Calibri" w:hAnsi="Calibri" w:cs="Calibri"/>
                </w:rPr>
                <w:delText>Der Referenzbereich wurde auf 85 % angehoben mit dem Ziel bis zum Erfassungsjahr 2019 eine sukzessive Erhöhung des Referenzbereiches auf 90 % zu erreichen. Des Weiteren werden verstorbene Patienten bei denen multimodale, individuelle Maßnahmen zur Sturzprophylaxe nicht eingeleitet werden konnten, aus der Grundgesamtheit des Indikators ausgeschlossen. Mit den Rechenregeln des Jahres 2018 neu berechnete Ergebnisse für das Jahr 2017 sind mit den Ergebnissen für das Jahr 2018 vergleichbar.</w:delText>
              </w:r>
            </w:del>
            <w:ins w:id="2850" w:author="IQTIG" w:date="2020-04-28T19:39:00Z">
              <w:r w:rsidR="00784CD0">
                <w:rPr>
                  <w:rFonts w:ascii="Calibri" w:hAnsi="Calibri" w:cs="Calibri"/>
                </w:rPr>
                <w:t>Der Referenzbereich wurde auf 90 % angehoben.</w:t>
              </w:r>
            </w:ins>
          </w:p>
        </w:tc>
      </w:tr>
      <w:tr w:rsidR="0057694E" w:rsidRPr="00743DF3" w14:paraId="4D983A0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FC4BD63" w14:textId="77777777" w:rsidR="0057694E" w:rsidRPr="00743DF3" w:rsidRDefault="00784CD0" w:rsidP="0057694E">
            <w:pPr>
              <w:pStyle w:val="Tabellentext"/>
            </w:pPr>
            <w:r>
              <w:t>54033</w:t>
            </w:r>
            <w:r w:rsidRPr="00F65AE0">
              <w:rPr>
                <w:color w:val="FF0000"/>
              </w:rPr>
              <w:t xml:space="preserve">  </w:t>
            </w:r>
          </w:p>
        </w:tc>
        <w:tc>
          <w:tcPr>
            <w:tcW w:w="4488" w:type="dxa"/>
          </w:tcPr>
          <w:p w14:paraId="59A24A1E" w14:textId="77777777" w:rsidR="0057694E" w:rsidRPr="00743DF3" w:rsidRDefault="00784CD0" w:rsidP="0057694E">
            <w:pPr>
              <w:pStyle w:val="Tabellentext"/>
            </w:pPr>
            <w:r>
              <w:t>Verhältnis der beobachteten zur erwarteten Rate (O/E) an Patientinnen und Patienten mit Gehunfähigkeit bei Entlassung</w:t>
            </w:r>
          </w:p>
        </w:tc>
        <w:tc>
          <w:tcPr>
            <w:tcW w:w="992" w:type="dxa"/>
          </w:tcPr>
          <w:p w14:paraId="420241DB" w14:textId="77777777" w:rsidR="0057694E" w:rsidRPr="0057694E" w:rsidRDefault="00784CD0" w:rsidP="0057694E">
            <w:pPr>
              <w:pStyle w:val="Tabellentext"/>
              <w:rPr>
                <w:rFonts w:asciiTheme="minorHAnsi" w:hAnsiTheme="minorHAnsi" w:cstheme="minorHAnsi"/>
              </w:rPr>
            </w:pPr>
            <w:r>
              <w:rPr>
                <w:rFonts w:cs="Calibri"/>
              </w:rPr>
              <w:t>Nein</w:t>
            </w:r>
          </w:p>
        </w:tc>
        <w:tc>
          <w:tcPr>
            <w:tcW w:w="851" w:type="dxa"/>
          </w:tcPr>
          <w:p w14:paraId="6BA54A0B" w14:textId="77777777" w:rsidR="0057694E" w:rsidRPr="0057694E" w:rsidRDefault="00784CD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F167FE2" w14:textId="77777777" w:rsidR="0057694E" w:rsidRPr="0057694E" w:rsidRDefault="00784CD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D34CC8E" w14:textId="5A3B8E10" w:rsidR="0057694E" w:rsidRPr="0057694E" w:rsidRDefault="00F41129" w:rsidP="007B6F69">
            <w:pPr>
              <w:pStyle w:val="CodeOhneSilbentrennung"/>
              <w:rPr>
                <w:rFonts w:asciiTheme="minorHAnsi" w:hAnsiTheme="minorHAnsi" w:cstheme="minorHAnsi"/>
              </w:rPr>
            </w:pPr>
            <w:del w:id="2851" w:author="IQTIG" w:date="2020-04-28T19:39:00Z">
              <w:r>
                <w:rPr>
                  <w:rFonts w:ascii="Calibri" w:hAnsi="Calibri" w:cs="Calibri"/>
                </w:rPr>
                <w:delText xml:space="preserve">Als Anpassung an Änderungen im QS-Filter wurde das Einschlussalter für die Grundgesamtheit des Indikators auf 18 Jahre herabgesetzt. </w:delText>
              </w:r>
            </w:del>
            <w:r w:rsidR="00784CD0">
              <w:rPr>
                <w:rFonts w:ascii="Calibri" w:hAnsi="Calibri" w:cs="Calibri"/>
              </w:rPr>
              <w:t xml:space="preserve">Die Risikoadjustierung wurde anhand der Daten des Erfassungsjahres </w:t>
            </w:r>
            <w:del w:id="2852" w:author="IQTIG" w:date="2020-04-28T19:39:00Z">
              <w:r>
                <w:rPr>
                  <w:rFonts w:ascii="Calibri" w:hAnsi="Calibri" w:cs="Calibri"/>
                </w:rPr>
                <w:delText>2017</w:delText>
              </w:r>
            </w:del>
            <w:ins w:id="2853" w:author="IQTIG" w:date="2020-04-28T19:39:00Z">
              <w:r w:rsidR="00784CD0">
                <w:rPr>
                  <w:rFonts w:ascii="Calibri" w:hAnsi="Calibri" w:cs="Calibri"/>
                </w:rPr>
                <w:t>2018</w:t>
              </w:r>
            </w:ins>
            <w:r w:rsidR="00784CD0">
              <w:rPr>
                <w:rFonts w:ascii="Calibri" w:hAnsi="Calibri" w:cs="Calibri"/>
              </w:rPr>
              <w:t xml:space="preserve"> aktualisiert. </w:t>
            </w:r>
            <w:del w:id="2854" w:author="IQTIG" w:date="2020-04-28T19:39:00Z">
              <w:r>
                <w:rPr>
                  <w:rFonts w:ascii="Calibri" w:hAnsi="Calibri" w:cs="Calibri"/>
                </w:rPr>
                <w:delText>Außerdem wurde der Pflegegrad als Risikofaktor in die</w:delText>
              </w:r>
            </w:del>
            <w:ins w:id="2855" w:author="IQTIG" w:date="2020-04-28T19:39:00Z">
              <w:r w:rsidR="00784CD0">
                <w:rPr>
                  <w:rFonts w:ascii="Calibri" w:hAnsi="Calibri" w:cs="Calibri"/>
                </w:rPr>
                <w:t>Die</w:t>
              </w:r>
            </w:ins>
            <w:r w:rsidR="00784CD0">
              <w:rPr>
                <w:rFonts w:ascii="Calibri" w:hAnsi="Calibri" w:cs="Calibri"/>
              </w:rPr>
              <w:t xml:space="preserve"> Risikoadjustierung </w:t>
            </w:r>
            <w:del w:id="2856" w:author="IQTIG" w:date="2020-04-28T19:39:00Z">
              <w:r>
                <w:rPr>
                  <w:rFonts w:ascii="Calibri" w:hAnsi="Calibri" w:cs="Calibri"/>
                </w:rPr>
                <w:delText xml:space="preserve">dieses Indikators mit aufgenommen. Mit den </w:delText>
              </w:r>
            </w:del>
            <w:ins w:id="2857" w:author="IQTIG" w:date="2020-04-28T19:39:00Z">
              <w:r w:rsidR="00784CD0">
                <w:rPr>
                  <w:rFonts w:ascii="Calibri" w:hAnsi="Calibri" w:cs="Calibri"/>
                </w:rPr>
                <w:t xml:space="preserve">der </w:t>
              </w:r>
            </w:ins>
            <w:r w:rsidR="00784CD0">
              <w:rPr>
                <w:rFonts w:ascii="Calibri" w:hAnsi="Calibri" w:cs="Calibri"/>
              </w:rPr>
              <w:t xml:space="preserve">Rechenregeln des Jahres </w:t>
            </w:r>
            <w:del w:id="2858" w:author="IQTIG" w:date="2020-04-28T19:39:00Z">
              <w:r>
                <w:rPr>
                  <w:rFonts w:ascii="Calibri" w:hAnsi="Calibri" w:cs="Calibri"/>
                </w:rPr>
                <w:delText>2018 neu berechnete</w:delText>
              </w:r>
            </w:del>
            <w:ins w:id="2859" w:author="IQTIG" w:date="2020-04-28T19:39:00Z">
              <w:r w:rsidR="00784CD0">
                <w:rPr>
                  <w:rFonts w:ascii="Calibri" w:hAnsi="Calibri" w:cs="Calibri"/>
                </w:rPr>
                <w:t xml:space="preserve">2019 kann zur besseren </w:t>
              </w:r>
              <w:r w:rsidR="00784CD0">
                <w:rPr>
                  <w:rFonts w:ascii="Calibri" w:hAnsi="Calibri" w:cs="Calibri"/>
                </w:rPr>
                <w:lastRenderedPageBreak/>
                <w:t>Vergleichbarkeit auf die Berechnung der</w:t>
              </w:r>
            </w:ins>
            <w:r w:rsidR="00784CD0">
              <w:rPr>
                <w:rFonts w:ascii="Calibri" w:hAnsi="Calibri" w:cs="Calibri"/>
              </w:rPr>
              <w:t xml:space="preserve"> Ergebnisse </w:t>
            </w:r>
            <w:del w:id="2860" w:author="IQTIG" w:date="2020-04-28T19:39:00Z">
              <w:r>
                <w:rPr>
                  <w:rFonts w:ascii="Calibri" w:hAnsi="Calibri" w:cs="Calibri"/>
                </w:rPr>
                <w:delText>für das Jahr 2017 sind mit den Ergebnissen für das Jahr 2018 vergleichbar</w:delText>
              </w:r>
            </w:del>
            <w:ins w:id="2861" w:author="IQTIG" w:date="2020-04-28T19:39:00Z">
              <w:r w:rsidR="00784CD0">
                <w:rPr>
                  <w:rFonts w:ascii="Calibri" w:hAnsi="Calibri" w:cs="Calibri"/>
                </w:rPr>
                <w:t>des Jahres 2018 übertragen werden</w:t>
              </w:r>
            </w:ins>
            <w:r w:rsidR="00784CD0">
              <w:rPr>
                <w:rFonts w:ascii="Calibri" w:hAnsi="Calibri" w:cs="Calibri"/>
              </w:rPr>
              <w:t>.</w:t>
            </w:r>
          </w:p>
        </w:tc>
      </w:tr>
      <w:tr w:rsidR="0057694E" w:rsidRPr="00743DF3" w14:paraId="08AD489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3F7F616" w14:textId="77777777" w:rsidR="0057694E" w:rsidRPr="00743DF3" w:rsidRDefault="00784CD0" w:rsidP="0057694E">
            <w:pPr>
              <w:pStyle w:val="Tabellentext"/>
            </w:pPr>
            <w:r>
              <w:lastRenderedPageBreak/>
              <w:t>54029</w:t>
            </w:r>
            <w:r w:rsidRPr="00F65AE0">
              <w:rPr>
                <w:color w:val="FF0000"/>
              </w:rPr>
              <w:t xml:space="preserve">  </w:t>
            </w:r>
          </w:p>
        </w:tc>
        <w:tc>
          <w:tcPr>
            <w:tcW w:w="4488" w:type="dxa"/>
          </w:tcPr>
          <w:p w14:paraId="3AA8A360" w14:textId="77777777" w:rsidR="0057694E" w:rsidRPr="00743DF3" w:rsidRDefault="00784CD0" w:rsidP="0057694E">
            <w:pPr>
              <w:pStyle w:val="Tabellentext"/>
            </w:pPr>
            <w:r>
              <w:t>Spezifische Komplikationen bei osteosynthetischer Versorgung einer hüftgelenknahen Femurfraktur</w:t>
            </w:r>
          </w:p>
        </w:tc>
        <w:tc>
          <w:tcPr>
            <w:tcW w:w="992" w:type="dxa"/>
          </w:tcPr>
          <w:p w14:paraId="72907D9A" w14:textId="77777777" w:rsidR="0057694E" w:rsidRPr="0057694E" w:rsidRDefault="00784CD0" w:rsidP="0057694E">
            <w:pPr>
              <w:pStyle w:val="Tabellentext"/>
              <w:rPr>
                <w:rFonts w:asciiTheme="minorHAnsi" w:hAnsiTheme="minorHAnsi" w:cstheme="minorHAnsi"/>
              </w:rPr>
            </w:pPr>
            <w:r>
              <w:rPr>
                <w:rFonts w:cs="Calibri"/>
              </w:rPr>
              <w:t>Nein</w:t>
            </w:r>
          </w:p>
        </w:tc>
        <w:tc>
          <w:tcPr>
            <w:tcW w:w="851" w:type="dxa"/>
          </w:tcPr>
          <w:p w14:paraId="2C2F7415" w14:textId="77777777" w:rsidR="0057694E" w:rsidRPr="0057694E" w:rsidRDefault="00784CD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3851C47" w14:textId="39C5E696" w:rsidR="0057694E" w:rsidRPr="0057694E" w:rsidRDefault="00F41129" w:rsidP="007B6F69">
            <w:pPr>
              <w:pStyle w:val="CodeOhneSilbentrennung"/>
              <w:rPr>
                <w:rFonts w:asciiTheme="minorHAnsi" w:hAnsiTheme="minorHAnsi" w:cstheme="minorHAnsi"/>
              </w:rPr>
            </w:pPr>
            <w:del w:id="2862" w:author="IQTIG" w:date="2020-04-28T19:39:00Z">
              <w:r>
                <w:rPr>
                  <w:rFonts w:ascii="Calibri" w:hAnsi="Calibri" w:cs="Calibri"/>
                </w:rPr>
                <w:delText>Vergleichbar</w:delText>
              </w:r>
            </w:del>
            <w:ins w:id="2863" w:author="IQTIG" w:date="2020-04-28T19:39:00Z">
              <w:r w:rsidR="00784CD0">
                <w:rPr>
                  <w:rFonts w:ascii="Calibri" w:hAnsi="Calibri" w:cs="Calibri"/>
                </w:rPr>
                <w:t>Nicht vergleichbar</w:t>
              </w:r>
            </w:ins>
          </w:p>
        </w:tc>
        <w:tc>
          <w:tcPr>
            <w:tcW w:w="4789" w:type="dxa"/>
          </w:tcPr>
          <w:p w14:paraId="149A90AF" w14:textId="782BDC1C" w:rsidR="0057694E" w:rsidRPr="0057694E" w:rsidRDefault="00F41129" w:rsidP="007B6F69">
            <w:pPr>
              <w:pStyle w:val="CodeOhneSilbentrennung"/>
              <w:rPr>
                <w:rFonts w:asciiTheme="minorHAnsi" w:hAnsiTheme="minorHAnsi" w:cstheme="minorHAnsi"/>
              </w:rPr>
            </w:pPr>
            <w:del w:id="2864" w:author="IQTIG" w:date="2020-04-28T19:39:00Z">
              <w:r>
                <w:rPr>
                  <w:rFonts w:ascii="Calibri" w:hAnsi="Calibri" w:cs="Calibri"/>
                </w:rPr>
                <w:delText>Als Anpassung an Änderungen im QS-Filter wurde das Einschlussalter für die Grundgesamtheit des Indikators auf 18 Jahre herabgesetzt. Mit den Rechenregeln des Jahres 2018 neu berechnete Ergebnisse für das Jahr 2017 sind mit den Ergebnissen für das Jahr 2018 vergleichbar.</w:delText>
              </w:r>
            </w:del>
            <w:ins w:id="2865" w:author="IQTIG" w:date="2020-04-28T19:39:00Z">
              <w:r w:rsidR="00784CD0">
                <w:rPr>
                  <w:rFonts w:ascii="Calibri" w:hAnsi="Calibri" w:cs="Calibri"/>
                </w:rPr>
                <w:t>Ab dem Erfassungsjahr 2019 werden auch Wundhämotome und Nachblutungen in diesem QI mit ausgewertet.</w:t>
              </w:r>
            </w:ins>
          </w:p>
        </w:tc>
      </w:tr>
      <w:tr w:rsidR="0057694E" w:rsidRPr="00743DF3" w14:paraId="6879958E" w14:textId="77777777" w:rsidTr="0057694E">
        <w:trPr>
          <w:cnfStyle w:val="000000100000" w:firstRow="0" w:lastRow="0" w:firstColumn="0" w:lastColumn="0" w:oddVBand="0" w:evenVBand="0" w:oddHBand="1" w:evenHBand="0" w:firstRowFirstColumn="0" w:firstRowLastColumn="0" w:lastRowFirstColumn="0" w:lastRowLastColumn="0"/>
          <w:trHeight w:val="416"/>
          <w:del w:id="2866" w:author="IQTIG" w:date="2020-04-28T19:39:00Z"/>
        </w:trPr>
        <w:tc>
          <w:tcPr>
            <w:tcW w:w="1466" w:type="dxa"/>
          </w:tcPr>
          <w:p w14:paraId="45A81349" w14:textId="77777777" w:rsidR="0057694E" w:rsidRPr="00743DF3" w:rsidRDefault="00F41129" w:rsidP="0057694E">
            <w:pPr>
              <w:pStyle w:val="Tabellentext"/>
              <w:rPr>
                <w:del w:id="2867" w:author="IQTIG" w:date="2020-04-28T19:39:00Z"/>
              </w:rPr>
            </w:pPr>
            <w:del w:id="2868" w:author="IQTIG" w:date="2020-04-28T19:39:00Z">
              <w:r>
                <w:delText>54040</w:delText>
              </w:r>
              <w:r w:rsidRPr="00F65AE0">
                <w:rPr>
                  <w:color w:val="FF0000"/>
                </w:rPr>
                <w:delText xml:space="preserve">  </w:delText>
              </w:r>
            </w:del>
          </w:p>
        </w:tc>
        <w:tc>
          <w:tcPr>
            <w:tcW w:w="4488" w:type="dxa"/>
          </w:tcPr>
          <w:p w14:paraId="5BF8ADC3" w14:textId="77777777" w:rsidR="0057694E" w:rsidRPr="00743DF3" w:rsidRDefault="00F41129" w:rsidP="0057694E">
            <w:pPr>
              <w:pStyle w:val="Tabellentext"/>
              <w:rPr>
                <w:del w:id="2869" w:author="IQTIG" w:date="2020-04-28T19:39:00Z"/>
              </w:rPr>
            </w:pPr>
            <w:del w:id="2870" w:author="IQTIG" w:date="2020-04-28T19:39:00Z">
              <w:r>
                <w:delText>Verhältnis der beobachteten zur erwarteten Rate (O/E) an Wundhämatomen/Nachblutungen bei osteosynthetischer Versorgung einer hüftgelenknahen Femurfraktur</w:delText>
              </w:r>
            </w:del>
          </w:p>
        </w:tc>
        <w:tc>
          <w:tcPr>
            <w:tcW w:w="992" w:type="dxa"/>
          </w:tcPr>
          <w:p w14:paraId="6E2EEE4D" w14:textId="14B2257F" w:rsidR="0057694E" w:rsidRPr="0057694E" w:rsidRDefault="00862684" w:rsidP="0057694E">
            <w:pPr>
              <w:pStyle w:val="Tabellentext"/>
              <w:rPr>
                <w:del w:id="2871" w:author="IQTIG" w:date="2020-04-28T19:39:00Z"/>
                <w:rFonts w:asciiTheme="minorHAnsi" w:hAnsiTheme="minorHAnsi" w:cstheme="minorHAnsi"/>
              </w:rPr>
            </w:pPr>
          </w:p>
        </w:tc>
        <w:tc>
          <w:tcPr>
            <w:tcW w:w="851" w:type="dxa"/>
          </w:tcPr>
          <w:p w14:paraId="1978DF5C" w14:textId="77777777" w:rsidR="0057694E" w:rsidRPr="0057694E" w:rsidRDefault="00F41129" w:rsidP="0057694E">
            <w:pPr>
              <w:pStyle w:val="CodeOhneSilbentrennung"/>
              <w:rPr>
                <w:del w:id="2872" w:author="IQTIG" w:date="2020-04-28T19:39:00Z"/>
                <w:rStyle w:val="Code"/>
                <w:rFonts w:asciiTheme="minorHAnsi" w:hAnsiTheme="minorHAnsi" w:cstheme="minorHAnsi"/>
              </w:rPr>
            </w:pPr>
            <w:del w:id="2873" w:author="IQTIG" w:date="2020-04-28T19:39:00Z">
              <w:r>
                <w:rPr>
                  <w:rStyle w:val="Code"/>
                  <w:rFonts w:ascii="Calibri" w:hAnsi="Calibri" w:cs="Calibri"/>
                </w:rPr>
                <w:delText>Ja</w:delText>
              </w:r>
            </w:del>
          </w:p>
        </w:tc>
        <w:tc>
          <w:tcPr>
            <w:tcW w:w="1984" w:type="dxa"/>
          </w:tcPr>
          <w:p w14:paraId="4D1D88BD" w14:textId="41A2B089" w:rsidR="0057694E" w:rsidRPr="0057694E" w:rsidRDefault="00862684" w:rsidP="007B6F69">
            <w:pPr>
              <w:pStyle w:val="CodeOhneSilbentrennung"/>
              <w:rPr>
                <w:del w:id="2874" w:author="IQTIG" w:date="2020-04-28T19:39:00Z"/>
                <w:rFonts w:asciiTheme="minorHAnsi" w:hAnsiTheme="minorHAnsi" w:cstheme="minorHAnsi"/>
              </w:rPr>
            </w:pPr>
          </w:p>
        </w:tc>
        <w:tc>
          <w:tcPr>
            <w:tcW w:w="4789" w:type="dxa"/>
          </w:tcPr>
          <w:p w14:paraId="01139CF8" w14:textId="77777777" w:rsidR="0057694E" w:rsidRPr="0057694E" w:rsidRDefault="00F41129" w:rsidP="007B6F69">
            <w:pPr>
              <w:pStyle w:val="CodeOhneSilbentrennung"/>
              <w:rPr>
                <w:del w:id="2875" w:author="IQTIG" w:date="2020-04-28T19:39:00Z"/>
                <w:rFonts w:asciiTheme="minorHAnsi" w:hAnsiTheme="minorHAnsi" w:cstheme="minorHAnsi"/>
              </w:rPr>
            </w:pPr>
            <w:del w:id="2876" w:author="IQTIG" w:date="2020-04-28T19:39:00Z">
              <w:r>
                <w:rPr>
                  <w:rFonts w:ascii="Calibri" w:hAnsi="Calibri" w:cs="Calibri"/>
                </w:rPr>
                <w:delText>Als Anpassung an Änderungen im QS-Filter wurde das Einschlussalter für die Grundgesamtheit des Indikators auf 18 Jahre herabgesetzt. Außerdem gibt es Änderungen bei der Dokumentation von Medikamenten zur antithrombotischen Dauertherapie, die sich auf die Risikoadjustierung auswirken. Die Regressionskoeffizienten wurden auf der Datenbasis der Erfassungsjahre 2015 bis 2017 neu ermittelt. Mit den Rechenregeln des Jahres 2018 neu berechnete Ergebnisse für das Jahr 2017 sind mit den Ergebnissen für das Jahr 2018 vergleichbar.</w:delText>
              </w:r>
            </w:del>
          </w:p>
        </w:tc>
      </w:tr>
      <w:tr w:rsidR="0057694E" w:rsidRPr="00743DF3" w14:paraId="4F8C100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AC6997A" w14:textId="77777777" w:rsidR="0057694E" w:rsidRPr="00743DF3" w:rsidRDefault="00784CD0" w:rsidP="0057694E">
            <w:pPr>
              <w:pStyle w:val="Tabellentext"/>
            </w:pPr>
            <w:r>
              <w:t>54042</w:t>
            </w:r>
            <w:r w:rsidRPr="00F65AE0">
              <w:rPr>
                <w:color w:val="FF0000"/>
              </w:rPr>
              <w:t xml:space="preserve">  </w:t>
            </w:r>
          </w:p>
        </w:tc>
        <w:tc>
          <w:tcPr>
            <w:tcW w:w="4488" w:type="dxa"/>
          </w:tcPr>
          <w:p w14:paraId="2FFAC83F" w14:textId="77777777" w:rsidR="0057694E" w:rsidRPr="00743DF3" w:rsidRDefault="00784CD0" w:rsidP="0057694E">
            <w:pPr>
              <w:pStyle w:val="Tabellentext"/>
            </w:pPr>
            <w:r>
              <w:t>Verhältnis der beobachteten zur erwarteten Rate (O/E) an allgemeinen Komplikationen bei osteosynthetischer Versorgung einer hüftgelenknahen Femurfraktur</w:t>
            </w:r>
          </w:p>
        </w:tc>
        <w:tc>
          <w:tcPr>
            <w:tcW w:w="992" w:type="dxa"/>
          </w:tcPr>
          <w:p w14:paraId="42E0D428" w14:textId="77777777" w:rsidR="0057694E" w:rsidRPr="0057694E" w:rsidRDefault="00784CD0" w:rsidP="0057694E">
            <w:pPr>
              <w:pStyle w:val="Tabellentext"/>
              <w:rPr>
                <w:rFonts w:asciiTheme="minorHAnsi" w:hAnsiTheme="minorHAnsi" w:cstheme="minorHAnsi"/>
              </w:rPr>
            </w:pPr>
            <w:r>
              <w:rPr>
                <w:rFonts w:cs="Calibri"/>
              </w:rPr>
              <w:t>Nein</w:t>
            </w:r>
          </w:p>
        </w:tc>
        <w:tc>
          <w:tcPr>
            <w:tcW w:w="851" w:type="dxa"/>
          </w:tcPr>
          <w:p w14:paraId="4637D002" w14:textId="77777777" w:rsidR="0057694E" w:rsidRPr="0057694E" w:rsidRDefault="00784CD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633AF85" w14:textId="1B6B6306" w:rsidR="0057694E" w:rsidRPr="0057694E" w:rsidRDefault="00784CD0" w:rsidP="007B6F69">
            <w:pPr>
              <w:pStyle w:val="CodeOhneSilbentrennung"/>
              <w:rPr>
                <w:rFonts w:asciiTheme="minorHAnsi" w:hAnsiTheme="minorHAnsi" w:cstheme="minorHAnsi"/>
              </w:rPr>
            </w:pPr>
            <w:r>
              <w:rPr>
                <w:rFonts w:ascii="Calibri" w:hAnsi="Calibri" w:cs="Calibri"/>
              </w:rPr>
              <w:t>Eingeschränkt vergleichbar</w:t>
            </w:r>
            <w:del w:id="2877" w:author="IQTIG" w:date="2020-04-28T19:39:00Z">
              <w:r w:rsidR="00F41129">
                <w:rPr>
                  <w:rFonts w:ascii="Calibri" w:hAnsi="Calibri" w:cs="Calibri"/>
                </w:rPr>
                <w:delText>Vergleichbar</w:delText>
              </w:r>
            </w:del>
          </w:p>
        </w:tc>
        <w:tc>
          <w:tcPr>
            <w:tcW w:w="4789" w:type="dxa"/>
          </w:tcPr>
          <w:p w14:paraId="67E17681" w14:textId="01C2947B" w:rsidR="0057694E" w:rsidRPr="0057694E" w:rsidRDefault="00F41129" w:rsidP="007B6F69">
            <w:pPr>
              <w:pStyle w:val="CodeOhneSilbentrennung"/>
              <w:rPr>
                <w:rFonts w:asciiTheme="minorHAnsi" w:hAnsiTheme="minorHAnsi" w:cstheme="minorHAnsi"/>
              </w:rPr>
            </w:pPr>
            <w:del w:id="2878" w:author="IQTIG" w:date="2020-04-28T19:39:00Z">
              <w:r>
                <w:rPr>
                  <w:rFonts w:ascii="Calibri" w:hAnsi="Calibri" w:cs="Calibri"/>
                </w:rPr>
                <w:delText>Als Anpassung an Änderungen im QS-Filter wurde das Einschlussalter für die Grundgesamtheit des Indikators auf 18 Jahre herabgesetzt. Außerdem gibt es Änderungen bei der Dokumentation von Medikamenten zur antithrombotischen Dauertherapie, die sich auf die Risikoadjustierung auswirken. Die Regressionskoeffizienten wurden aufgrund der Spezifikationsänderungen neu ermittelt, unterscheiden sich allerdings nur unwesentlich von den Regressionskoeffizienten der QIDB 2017, welche auf der gleichen Datengrundlage berechnet wurden. Mit den Rechenregeln des Jahres 2018 neu berechnete Ergebnisse für das Jahr 2017 sind mit den Ergebnissen für das Jahr 2018 vergleichbar.</w:delText>
              </w:r>
            </w:del>
            <w:ins w:id="2879" w:author="IQTIG" w:date="2020-04-28T19:39:00Z">
              <w:r w:rsidR="00784CD0">
                <w:rPr>
                  <w:rFonts w:ascii="Calibri" w:hAnsi="Calibri" w:cs="Calibri"/>
                </w:rPr>
                <w:t>Die Risikoadjustierung wurde anhand der Daten des Erfassungsjahres 2018 aktualisiert. Die Risikoadjustierung der Rechenregeln des Jahres 2019 kann zur besseren Vergleichbarkeit auf die Berechnung der Ergebnisse des Jahres 2018 übertragen werden.</w:t>
              </w:r>
            </w:ins>
          </w:p>
        </w:tc>
      </w:tr>
      <w:tr w:rsidR="0057694E" w:rsidRPr="00743DF3" w14:paraId="2C8B9C8C" w14:textId="77777777" w:rsidTr="0057694E">
        <w:trPr>
          <w:cnfStyle w:val="000000100000" w:firstRow="0" w:lastRow="0" w:firstColumn="0" w:lastColumn="0" w:oddVBand="0" w:evenVBand="0" w:oddHBand="1" w:evenHBand="0" w:firstRowFirstColumn="0" w:firstRowLastColumn="0" w:lastRowFirstColumn="0" w:lastRowLastColumn="0"/>
          <w:trHeight w:val="416"/>
          <w:del w:id="2880" w:author="IQTIG" w:date="2020-04-28T19:39:00Z"/>
        </w:trPr>
        <w:tc>
          <w:tcPr>
            <w:tcW w:w="1466" w:type="dxa"/>
          </w:tcPr>
          <w:p w14:paraId="20C6E81C" w14:textId="77777777" w:rsidR="0057694E" w:rsidRPr="00743DF3" w:rsidRDefault="00F41129" w:rsidP="0057694E">
            <w:pPr>
              <w:pStyle w:val="Tabellentext"/>
              <w:rPr>
                <w:del w:id="2881" w:author="IQTIG" w:date="2020-04-28T19:39:00Z"/>
              </w:rPr>
            </w:pPr>
            <w:del w:id="2882" w:author="IQTIG" w:date="2020-04-28T19:39:00Z">
              <w:r>
                <w:delText>54046</w:delText>
              </w:r>
              <w:r w:rsidRPr="00F65AE0">
                <w:rPr>
                  <w:color w:val="FF0000"/>
                </w:rPr>
                <w:delText xml:space="preserve">  </w:delText>
              </w:r>
            </w:del>
          </w:p>
        </w:tc>
        <w:tc>
          <w:tcPr>
            <w:tcW w:w="4488" w:type="dxa"/>
          </w:tcPr>
          <w:p w14:paraId="09C34136" w14:textId="77777777" w:rsidR="0057694E" w:rsidRPr="00743DF3" w:rsidRDefault="00F41129" w:rsidP="0057694E">
            <w:pPr>
              <w:pStyle w:val="Tabellentext"/>
              <w:rPr>
                <w:del w:id="2883" w:author="IQTIG" w:date="2020-04-28T19:39:00Z"/>
              </w:rPr>
            </w:pPr>
            <w:del w:id="2884" w:author="IQTIG" w:date="2020-04-28T19:39:00Z">
              <w:r>
                <w:delText>Verhältnis der beobachteten zur erwarteten Rate (O/E) an Todesfällen</w:delText>
              </w:r>
            </w:del>
          </w:p>
        </w:tc>
        <w:tc>
          <w:tcPr>
            <w:tcW w:w="992" w:type="dxa"/>
          </w:tcPr>
          <w:p w14:paraId="22A9603A" w14:textId="77777777" w:rsidR="0057694E" w:rsidRPr="0057694E" w:rsidRDefault="00F41129" w:rsidP="0057694E">
            <w:pPr>
              <w:pStyle w:val="Tabellentext"/>
              <w:rPr>
                <w:del w:id="2885" w:author="IQTIG" w:date="2020-04-28T19:39:00Z"/>
                <w:rFonts w:asciiTheme="minorHAnsi" w:hAnsiTheme="minorHAnsi" w:cstheme="minorHAnsi"/>
              </w:rPr>
            </w:pPr>
            <w:del w:id="2886" w:author="IQTIG" w:date="2020-04-28T19:39:00Z">
              <w:r>
                <w:rPr>
                  <w:rFonts w:cs="Calibri"/>
                </w:rPr>
                <w:delText>Nein</w:delText>
              </w:r>
            </w:del>
          </w:p>
        </w:tc>
        <w:tc>
          <w:tcPr>
            <w:tcW w:w="851" w:type="dxa"/>
          </w:tcPr>
          <w:p w14:paraId="56DD5FF8" w14:textId="77777777" w:rsidR="0057694E" w:rsidRPr="0057694E" w:rsidRDefault="00F41129" w:rsidP="0057694E">
            <w:pPr>
              <w:pStyle w:val="CodeOhneSilbentrennung"/>
              <w:rPr>
                <w:del w:id="2887" w:author="IQTIG" w:date="2020-04-28T19:39:00Z"/>
                <w:rStyle w:val="Code"/>
                <w:rFonts w:asciiTheme="minorHAnsi" w:hAnsiTheme="minorHAnsi" w:cstheme="minorHAnsi"/>
              </w:rPr>
            </w:pPr>
            <w:del w:id="2888" w:author="IQTIG" w:date="2020-04-28T19:39:00Z">
              <w:r>
                <w:rPr>
                  <w:rStyle w:val="Code"/>
                  <w:rFonts w:ascii="Calibri" w:hAnsi="Calibri" w:cs="Calibri"/>
                </w:rPr>
                <w:delText>Ja</w:delText>
              </w:r>
            </w:del>
          </w:p>
        </w:tc>
        <w:tc>
          <w:tcPr>
            <w:tcW w:w="1984" w:type="dxa"/>
          </w:tcPr>
          <w:p w14:paraId="05B79134" w14:textId="77777777" w:rsidR="0057694E" w:rsidRPr="0057694E" w:rsidRDefault="00F41129" w:rsidP="007B6F69">
            <w:pPr>
              <w:pStyle w:val="CodeOhneSilbentrennung"/>
              <w:rPr>
                <w:del w:id="2889" w:author="IQTIG" w:date="2020-04-28T19:39:00Z"/>
                <w:rFonts w:asciiTheme="minorHAnsi" w:hAnsiTheme="minorHAnsi" w:cstheme="minorHAnsi"/>
              </w:rPr>
            </w:pPr>
            <w:del w:id="2890" w:author="IQTIG" w:date="2020-04-28T19:39:00Z">
              <w:r>
                <w:rPr>
                  <w:rFonts w:ascii="Calibri" w:hAnsi="Calibri" w:cs="Calibri"/>
                </w:rPr>
                <w:delText>Eingeschränkt vergleichbar</w:delText>
              </w:r>
            </w:del>
          </w:p>
        </w:tc>
        <w:tc>
          <w:tcPr>
            <w:tcW w:w="4789" w:type="dxa"/>
          </w:tcPr>
          <w:p w14:paraId="6E4A1EC7" w14:textId="77777777" w:rsidR="0057694E" w:rsidRPr="0057694E" w:rsidRDefault="00F41129" w:rsidP="007B6F69">
            <w:pPr>
              <w:pStyle w:val="CodeOhneSilbentrennung"/>
              <w:rPr>
                <w:del w:id="2891" w:author="IQTIG" w:date="2020-04-28T19:39:00Z"/>
                <w:rFonts w:asciiTheme="minorHAnsi" w:hAnsiTheme="minorHAnsi" w:cstheme="minorHAnsi"/>
              </w:rPr>
            </w:pPr>
            <w:del w:id="2892" w:author="IQTIG" w:date="2020-04-28T19:39:00Z">
              <w:r>
                <w:rPr>
                  <w:rFonts w:ascii="Calibri" w:hAnsi="Calibri" w:cs="Calibri"/>
                </w:rPr>
                <w:delText>Als Anpassung an Änderungen im QS-Filter wurde das Einschlussalter für die Grundgesamtheit des Indikators auf 18 Jahre herabgesetzt. Die Risikoadjustierung wurde anhand der Daten des Erfassungsjahres 2017 aktualisiert.  Mit den Rechenregeln des Jahres 2018 neu berechnete Ergebnisse für das Jahr 2017 sind mit den Ergebnissen für das Jahr 2018 vergleichbar.</w:delText>
              </w:r>
            </w:del>
          </w:p>
        </w:tc>
      </w:tr>
    </w:tbl>
    <w:p w14:paraId="4B4EA15F" w14:textId="77777777" w:rsidR="005D6C32" w:rsidRDefault="00862684" w:rsidP="00A36F56"/>
    <w:p w14:paraId="22919D65" w14:textId="03018233" w:rsidR="00C0533D" w:rsidRDefault="00F41129" w:rsidP="005D6C32">
      <w:pPr>
        <w:pStyle w:val="Absatzberschriftebene2nurinNavigation"/>
      </w:pPr>
      <w:del w:id="2893" w:author="IQTIG" w:date="2020-04-28T19:39:00Z">
        <w:r>
          <w:delText>2017</w:delText>
        </w:r>
      </w:del>
      <w:ins w:id="2894" w:author="IQTIG" w:date="2020-04-28T19:39:00Z">
        <w:r w:rsidR="00784CD0">
          <w:t>2018</w:t>
        </w:r>
      </w:ins>
      <w:r w:rsidR="00784CD0">
        <w:t xml:space="preserve"> zusätzlich berechnete Qualitätsindikatoren</w:t>
      </w:r>
    </w:p>
    <w:tbl>
      <w:tblPr>
        <w:tblStyle w:val="IQTIGStandard"/>
        <w:tblW w:w="14317" w:type="dxa"/>
        <w:tblLook w:val="0420" w:firstRow="1" w:lastRow="0" w:firstColumn="0" w:lastColumn="0" w:noHBand="0" w:noVBand="1"/>
      </w:tblPr>
      <w:tblGrid>
        <w:gridCol w:w="1560"/>
        <w:gridCol w:w="6662"/>
        <w:gridCol w:w="6095"/>
      </w:tblGrid>
      <w:tr w:rsidR="005D6C32" w:rsidRPr="009E2B0C" w14:paraId="6BE78C9E"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474FE40A" w14:textId="6BECA21C" w:rsidR="005D6C32" w:rsidRPr="009E2B0C" w:rsidRDefault="00F41129" w:rsidP="00BD71D2">
            <w:pPr>
              <w:pStyle w:val="Tabellenkopf"/>
            </w:pPr>
            <w:del w:id="2895" w:author="IQTIG" w:date="2020-04-28T19:39:00Z">
              <w:r>
                <w:delText>QI-</w:delText>
              </w:r>
            </w:del>
            <w:r w:rsidR="00784CD0">
              <w:t>ID</w:t>
            </w:r>
          </w:p>
        </w:tc>
        <w:tc>
          <w:tcPr>
            <w:tcW w:w="6662" w:type="dxa"/>
          </w:tcPr>
          <w:p w14:paraId="5EEC1DE3" w14:textId="77777777" w:rsidR="005D6C32" w:rsidRPr="009E2B0C" w:rsidRDefault="00784CD0" w:rsidP="00BD71D2">
            <w:pPr>
              <w:pStyle w:val="Tabellenkopf"/>
            </w:pPr>
            <w:r>
              <w:t>QI-Bezeichnung</w:t>
            </w:r>
          </w:p>
        </w:tc>
        <w:tc>
          <w:tcPr>
            <w:tcW w:w="6095" w:type="dxa"/>
          </w:tcPr>
          <w:p w14:paraId="23436788" w14:textId="77777777" w:rsidR="005D6C32" w:rsidRPr="009E2B0C" w:rsidRDefault="00784CD0" w:rsidP="00BD71D2">
            <w:pPr>
              <w:pStyle w:val="Tabellenkopf"/>
            </w:pPr>
            <w:r>
              <w:t>Begründung für Streichung</w:t>
            </w:r>
          </w:p>
        </w:tc>
      </w:tr>
      <w:tr w:rsidR="005D6C32" w:rsidRPr="00743DF3" w14:paraId="261BBF67"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2D0A7CCA" w14:textId="7014063B" w:rsidR="005D6C32" w:rsidRPr="00743DF3" w:rsidRDefault="00F41129" w:rsidP="005D6C32">
            <w:pPr>
              <w:pStyle w:val="Tabellentext"/>
            </w:pPr>
            <w:del w:id="2896" w:author="IQTIG" w:date="2020-04-28T19:39:00Z">
              <w:r>
                <w:delText>54036</w:delText>
              </w:r>
            </w:del>
            <w:ins w:id="2897" w:author="IQTIG" w:date="2020-04-28T19:39:00Z">
              <w:r w:rsidR="00784CD0">
                <w:t>54040</w:t>
              </w:r>
            </w:ins>
          </w:p>
        </w:tc>
        <w:tc>
          <w:tcPr>
            <w:tcW w:w="6662" w:type="dxa"/>
          </w:tcPr>
          <w:p w14:paraId="7D8E8D7B" w14:textId="4B3FF227" w:rsidR="005D6C32" w:rsidRPr="00743DF3" w:rsidRDefault="00784CD0" w:rsidP="005D6C32">
            <w:pPr>
              <w:pStyle w:val="Tabellentext"/>
            </w:pPr>
            <w:r>
              <w:t>Wundhämatome/Nachblutungen</w:t>
            </w:r>
            <w:del w:id="2898" w:author="IQTIG" w:date="2020-04-28T19:39:00Z">
              <w:r w:rsidR="00F41129">
                <w:delText>Verhältnis der beobachteten zur erwarteten Rate (O/E) an Implantatfehllagen, -dislokationen oder Frakturen</w:delText>
              </w:r>
            </w:del>
          </w:p>
        </w:tc>
        <w:tc>
          <w:tcPr>
            <w:tcW w:w="6095" w:type="dxa"/>
          </w:tcPr>
          <w:p w14:paraId="60D6A8EF" w14:textId="135EA528" w:rsidR="005D6C32" w:rsidRPr="00743DF3" w:rsidRDefault="00784CD0" w:rsidP="005D6C32">
            <w:pPr>
              <w:pStyle w:val="Tabellentext"/>
            </w:pPr>
            <w:r>
              <w:t>Die Ereignisse „</w:t>
            </w:r>
            <w:del w:id="2899" w:author="IQTIG" w:date="2020-04-28T19:39:00Z">
              <w:r w:rsidR="00F41129">
                <w:delText>Implantatfehllagen, -dislokationen oder Frakturen</w:delText>
              </w:r>
            </w:del>
            <w:ins w:id="2900" w:author="IQTIG" w:date="2020-04-28T19:39:00Z">
              <w:r>
                <w:t>Wundhämatome und Nachblutungen</w:t>
              </w:r>
            </w:ins>
            <w:r>
              <w:t xml:space="preserve">“ werden </w:t>
            </w:r>
            <w:del w:id="2901" w:author="IQTIG" w:date="2020-04-28T19:39:00Z">
              <w:r w:rsidR="00F41129">
                <w:delText>bereits</w:delText>
              </w:r>
            </w:del>
            <w:ins w:id="2902" w:author="IQTIG" w:date="2020-04-28T19:39:00Z">
              <w:r>
                <w:t>ab dem Erfassungsjahr 2019</w:t>
              </w:r>
            </w:ins>
            <w:r>
              <w:t xml:space="preserve"> in dem aggregierten Indikator zu „Spezifische Komplikationen“ erfasst. Es soll eine Doppelbewertung der Outcome-Fälle im Strukturierten Dialog vermieden werden.</w:t>
            </w:r>
          </w:p>
        </w:tc>
      </w:tr>
    </w:tbl>
    <w:p w14:paraId="118A9F73" w14:textId="77777777" w:rsidR="005D6C32" w:rsidRDefault="00862684" w:rsidP="00A36F56"/>
    <w:p w14:paraId="0E13A7C4" w14:textId="30F2A51B" w:rsidR="00C0533D" w:rsidRPr="005D6C32" w:rsidRDefault="00784CD0" w:rsidP="005D6C32">
      <w:pPr>
        <w:pStyle w:val="Absatzberschriftebene2nurinNavigation"/>
      </w:pPr>
      <w:r>
        <w:t xml:space="preserve">Aktuelle Kennzahlen </w:t>
      </w:r>
      <w:del w:id="2903" w:author="IQTIG" w:date="2020-04-28T19:39:00Z">
        <w:r w:rsidR="00F41129">
          <w:delText>2018: keine</w:delText>
        </w:r>
      </w:del>
      <w:ins w:id="2904" w:author="IQTIG" w:date="2020-04-28T19:39:00Z">
        <w:r>
          <w:t>2019</w:t>
        </w:r>
      </w:ins>
    </w:p>
    <w:p w14:paraId="67B4D1C6" w14:textId="77777777" w:rsidR="005D6C32" w:rsidRDefault="00862684" w:rsidP="005D6C32">
      <w:pPr>
        <w:rPr>
          <w:del w:id="2905" w:author="IQTIG" w:date="2020-04-28T19:39:00Z"/>
        </w:rPr>
      </w:pPr>
    </w:p>
    <w:p w14:paraId="00D8BFAB" w14:textId="77777777" w:rsidR="00784CD0" w:rsidRDefault="00F41129" w:rsidP="00BD71D2">
      <w:pPr>
        <w:pStyle w:val="Tabellenkopf"/>
        <w:cnfStyle w:val="100000000000" w:firstRow="1" w:lastRow="0" w:firstColumn="0" w:lastColumn="0" w:oddVBand="0" w:evenVBand="0" w:oddHBand="0" w:evenHBand="0" w:firstRowFirstColumn="0" w:firstRowLastColumn="0" w:lastRowFirstColumn="0" w:lastRowLastColumn="0"/>
        <w:rPr>
          <w:del w:id="2906" w:author="IQTIG" w:date="2020-04-28T19:39:00Z"/>
        </w:rPr>
      </w:pPr>
      <w:del w:id="2907" w:author="IQTIG" w:date="2020-04-28T19:39:00Z">
        <w:r>
          <w:delText>2017</w:delText>
        </w:r>
      </w:del>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29A9A27C" w14:textId="77777777" w:rsidTr="00A37104">
        <w:trPr>
          <w:cnfStyle w:val="100000000000" w:firstRow="1" w:lastRow="0" w:firstColumn="0" w:lastColumn="0" w:oddVBand="0" w:evenVBand="0" w:oddHBand="0" w:evenHBand="0" w:firstRowFirstColumn="0" w:firstRowLastColumn="0" w:lastRowFirstColumn="0" w:lastRowLastColumn="0"/>
          <w:trHeight w:val="370"/>
          <w:tblHeader/>
          <w:ins w:id="2908" w:author="IQTIG" w:date="2020-04-28T19:39:00Z"/>
        </w:trPr>
        <w:tc>
          <w:tcPr>
            <w:tcW w:w="5954" w:type="dxa"/>
            <w:gridSpan w:val="3"/>
            <w:tcBorders>
              <w:bottom w:val="single" w:sz="4" w:space="0" w:color="A6A6A6" w:themeColor="background1" w:themeShade="A6"/>
              <w:right w:val="single" w:sz="4" w:space="0" w:color="A6A6A6" w:themeColor="background1" w:themeShade="A6"/>
            </w:tcBorders>
          </w:tcPr>
          <w:p w14:paraId="2317CB65" w14:textId="2942C052" w:rsidR="00A37104" w:rsidRDefault="00784CD0" w:rsidP="00BD71D2">
            <w:pPr>
              <w:pStyle w:val="Tabellenkopf"/>
              <w:rPr>
                <w:ins w:id="2909" w:author="IQTIG" w:date="2020-04-28T19:39:00Z"/>
              </w:rPr>
            </w:pPr>
            <w:ins w:id="2910" w:author="IQTIG" w:date="2020-04-28T19:39:00Z">
              <w:r>
                <w:t>Kennzahl</w:t>
              </w:r>
            </w:ins>
          </w:p>
        </w:tc>
        <w:tc>
          <w:tcPr>
            <w:tcW w:w="8616" w:type="dxa"/>
            <w:gridSpan w:val="4"/>
            <w:tcBorders>
              <w:left w:val="single" w:sz="4" w:space="0" w:color="A6A6A6" w:themeColor="background1" w:themeShade="A6"/>
              <w:bottom w:val="single" w:sz="4" w:space="0" w:color="A6A6A6" w:themeColor="background1" w:themeShade="A6"/>
            </w:tcBorders>
          </w:tcPr>
          <w:p w14:paraId="62E29637" w14:textId="77777777" w:rsidR="00A37104" w:rsidRDefault="00784CD0" w:rsidP="00BD71D2">
            <w:pPr>
              <w:pStyle w:val="Tabellenkopf"/>
              <w:rPr>
                <w:ins w:id="2911" w:author="IQTIG" w:date="2020-04-28T19:39:00Z"/>
              </w:rPr>
            </w:pPr>
            <w:ins w:id="2912" w:author="IQTIG" w:date="2020-04-28T19:39:00Z">
              <w:r>
                <w:t>Anpassung im Vergleich zum Vorjahr</w:t>
              </w:r>
            </w:ins>
          </w:p>
        </w:tc>
      </w:tr>
      <w:tr w:rsidR="00A37104" w:rsidRPr="009E2B0C" w14:paraId="68DE3E82" w14:textId="77777777" w:rsidTr="00A37104">
        <w:trPr>
          <w:cnfStyle w:val="100000000000" w:firstRow="1" w:lastRow="0" w:firstColumn="0" w:lastColumn="0" w:oddVBand="0" w:evenVBand="0" w:oddHBand="0" w:evenHBand="0" w:firstRowFirstColumn="0" w:firstRowLastColumn="0" w:lastRowFirstColumn="0" w:lastRowLastColumn="0"/>
          <w:trHeight w:val="370"/>
          <w:tblHeader/>
          <w:ins w:id="2913" w:author="IQTIG" w:date="2020-04-28T19:39:00Z"/>
        </w:trPr>
        <w:tc>
          <w:tcPr>
            <w:tcW w:w="993" w:type="dxa"/>
            <w:tcBorders>
              <w:top w:val="single" w:sz="4" w:space="0" w:color="A6A6A6" w:themeColor="background1" w:themeShade="A6"/>
            </w:tcBorders>
          </w:tcPr>
          <w:p w14:paraId="6BCB351A" w14:textId="77777777" w:rsidR="00A37104" w:rsidRPr="009913D0" w:rsidRDefault="00784CD0" w:rsidP="00A37104">
            <w:pPr>
              <w:pStyle w:val="Tabellenkopf"/>
              <w:rPr>
                <w:ins w:id="2914" w:author="IQTIG" w:date="2020-04-28T19:39:00Z"/>
              </w:rPr>
            </w:pPr>
            <w:ins w:id="2915" w:author="IQTIG" w:date="2020-04-28T19:39:00Z">
              <w:r>
                <w:t>Kennzahlkategorie</w:t>
              </w:r>
            </w:ins>
          </w:p>
        </w:tc>
        <w:tc>
          <w:tcPr>
            <w:tcW w:w="1275" w:type="dxa"/>
            <w:tcBorders>
              <w:top w:val="single" w:sz="4" w:space="0" w:color="A6A6A6" w:themeColor="background1" w:themeShade="A6"/>
            </w:tcBorders>
          </w:tcPr>
          <w:p w14:paraId="6DC12047" w14:textId="77777777" w:rsidR="00A37104" w:rsidRDefault="00784CD0" w:rsidP="00A37104">
            <w:pPr>
              <w:pStyle w:val="Tabellenkopf"/>
              <w:rPr>
                <w:ins w:id="2916" w:author="IQTIG" w:date="2020-04-28T19:39:00Z"/>
              </w:rPr>
            </w:pPr>
            <w:ins w:id="2917" w:author="IQTIG" w:date="2020-04-28T19:39:00Z">
              <w:r>
                <w:t>ID</w:t>
              </w:r>
            </w:ins>
          </w:p>
        </w:tc>
        <w:tc>
          <w:tcPr>
            <w:tcW w:w="3686" w:type="dxa"/>
            <w:tcBorders>
              <w:top w:val="single" w:sz="4" w:space="0" w:color="A6A6A6" w:themeColor="background1" w:themeShade="A6"/>
            </w:tcBorders>
          </w:tcPr>
          <w:p w14:paraId="25002B1F" w14:textId="77777777" w:rsidR="00A37104" w:rsidRDefault="00784CD0" w:rsidP="00A37104">
            <w:pPr>
              <w:pStyle w:val="Tabellenkopf"/>
              <w:rPr>
                <w:ins w:id="2918" w:author="IQTIG" w:date="2020-04-28T19:39:00Z"/>
              </w:rPr>
            </w:pPr>
            <w:ins w:id="2919" w:author="IQTIG" w:date="2020-04-28T19:39:00Z">
              <w:r>
                <w:t>Kennzahl-Bezeichnung</w:t>
              </w:r>
            </w:ins>
          </w:p>
        </w:tc>
        <w:tc>
          <w:tcPr>
            <w:tcW w:w="992" w:type="dxa"/>
            <w:tcBorders>
              <w:top w:val="single" w:sz="4" w:space="0" w:color="A6A6A6" w:themeColor="background1" w:themeShade="A6"/>
            </w:tcBorders>
          </w:tcPr>
          <w:p w14:paraId="12830A53" w14:textId="77777777" w:rsidR="00A37104" w:rsidRDefault="00784CD0" w:rsidP="00A37104">
            <w:pPr>
              <w:pStyle w:val="Tabellenkopf"/>
              <w:rPr>
                <w:ins w:id="2920" w:author="IQTIG" w:date="2020-04-28T19:39:00Z"/>
              </w:rPr>
            </w:pPr>
            <w:ins w:id="2921" w:author="IQTIG" w:date="2020-04-28T19:39:00Z">
              <w:r>
                <w:t>Referenz-</w:t>
              </w:r>
              <w:r>
                <w:br/>
                <w:t>bereich</w:t>
              </w:r>
            </w:ins>
          </w:p>
        </w:tc>
        <w:tc>
          <w:tcPr>
            <w:tcW w:w="851" w:type="dxa"/>
            <w:tcBorders>
              <w:top w:val="single" w:sz="4" w:space="0" w:color="A6A6A6" w:themeColor="background1" w:themeShade="A6"/>
            </w:tcBorders>
          </w:tcPr>
          <w:p w14:paraId="482FBF42" w14:textId="77777777" w:rsidR="00A37104" w:rsidRDefault="00784CD0" w:rsidP="00A37104">
            <w:pPr>
              <w:pStyle w:val="Tabellenkopf"/>
              <w:rPr>
                <w:ins w:id="2922" w:author="IQTIG" w:date="2020-04-28T19:39:00Z"/>
              </w:rPr>
            </w:pPr>
            <w:ins w:id="2923" w:author="IQTIG" w:date="2020-04-28T19:39:00Z">
              <w:r>
                <w:t>Rechen-</w:t>
              </w:r>
              <w:r>
                <w:br/>
                <w:t>regel</w:t>
              </w:r>
            </w:ins>
          </w:p>
        </w:tc>
        <w:tc>
          <w:tcPr>
            <w:tcW w:w="1984" w:type="dxa"/>
            <w:tcBorders>
              <w:top w:val="single" w:sz="4" w:space="0" w:color="A6A6A6" w:themeColor="background1" w:themeShade="A6"/>
            </w:tcBorders>
          </w:tcPr>
          <w:p w14:paraId="6AC92E27" w14:textId="77777777" w:rsidR="00A37104" w:rsidRDefault="00784CD0" w:rsidP="00A37104">
            <w:pPr>
              <w:pStyle w:val="Tabellenkopf"/>
              <w:rPr>
                <w:ins w:id="2924" w:author="IQTIG" w:date="2020-04-28T19:39:00Z"/>
              </w:rPr>
            </w:pPr>
            <w:ins w:id="2925" w:author="IQTIG" w:date="2020-04-28T19:39:00Z">
              <w:r>
                <w:t>Vergleichbarkeit mit Vorjahresergebnissen</w:t>
              </w:r>
            </w:ins>
          </w:p>
        </w:tc>
        <w:tc>
          <w:tcPr>
            <w:tcW w:w="4789" w:type="dxa"/>
            <w:tcBorders>
              <w:top w:val="single" w:sz="4" w:space="0" w:color="A6A6A6" w:themeColor="background1" w:themeShade="A6"/>
            </w:tcBorders>
          </w:tcPr>
          <w:p w14:paraId="42FC6C94" w14:textId="77777777" w:rsidR="00A37104" w:rsidRDefault="00784CD0" w:rsidP="00A37104">
            <w:pPr>
              <w:pStyle w:val="Tabellenkopf"/>
              <w:rPr>
                <w:ins w:id="2926" w:author="IQTIG" w:date="2020-04-28T19:39:00Z"/>
              </w:rPr>
            </w:pPr>
            <w:ins w:id="2927" w:author="IQTIG" w:date="2020-04-28T19:39:00Z">
              <w:r>
                <w:t>Erläuterung</w:t>
              </w:r>
            </w:ins>
          </w:p>
        </w:tc>
      </w:tr>
      <w:tr w:rsidR="00A37104" w:rsidRPr="00743DF3" w14:paraId="381406A7" w14:textId="77777777" w:rsidTr="00A37104">
        <w:trPr>
          <w:cnfStyle w:val="000000100000" w:firstRow="0" w:lastRow="0" w:firstColumn="0" w:lastColumn="0" w:oddVBand="0" w:evenVBand="0" w:oddHBand="1" w:evenHBand="0" w:firstRowFirstColumn="0" w:firstRowLastColumn="0" w:lastRowFirstColumn="0" w:lastRowLastColumn="0"/>
          <w:trHeight w:val="416"/>
          <w:ins w:id="2928" w:author="IQTIG" w:date="2020-04-28T19:39:00Z"/>
        </w:trPr>
        <w:tc>
          <w:tcPr>
            <w:tcW w:w="993" w:type="dxa"/>
          </w:tcPr>
          <w:p w14:paraId="3110EBC7" w14:textId="77777777" w:rsidR="00A37104" w:rsidRPr="00743DF3" w:rsidRDefault="00784CD0" w:rsidP="00A37104">
            <w:pPr>
              <w:pStyle w:val="Tabellentext"/>
              <w:rPr>
                <w:ins w:id="2929" w:author="IQTIG" w:date="2020-04-28T19:39:00Z"/>
              </w:rPr>
            </w:pPr>
            <w:ins w:id="2930" w:author="IQTIG" w:date="2020-04-28T19:39:00Z">
              <w:r>
                <w:t>TKez</w:t>
              </w:r>
            </w:ins>
          </w:p>
        </w:tc>
        <w:tc>
          <w:tcPr>
            <w:tcW w:w="1275" w:type="dxa"/>
          </w:tcPr>
          <w:p w14:paraId="7131F001" w14:textId="77777777" w:rsidR="00A37104" w:rsidRPr="00743DF3" w:rsidRDefault="00784CD0" w:rsidP="00A37104">
            <w:pPr>
              <w:pStyle w:val="Tabellentext"/>
              <w:rPr>
                <w:ins w:id="2931" w:author="IQTIG" w:date="2020-04-28T19:39:00Z"/>
              </w:rPr>
            </w:pPr>
            <w:ins w:id="2932" w:author="IQTIG" w:date="2020-04-28T19:39:00Z">
              <w:r>
                <w:t>54046</w:t>
              </w:r>
              <w:r w:rsidRPr="0084506E">
                <w:rPr>
                  <w:color w:val="FF0000"/>
                </w:rPr>
                <w:t xml:space="preserve">  </w:t>
              </w:r>
            </w:ins>
          </w:p>
        </w:tc>
        <w:tc>
          <w:tcPr>
            <w:tcW w:w="3686" w:type="dxa"/>
          </w:tcPr>
          <w:p w14:paraId="23D157D7" w14:textId="77777777" w:rsidR="00A37104" w:rsidRPr="0057694E" w:rsidRDefault="00784CD0" w:rsidP="00A37104">
            <w:pPr>
              <w:pStyle w:val="Tabellentext"/>
              <w:rPr>
                <w:ins w:id="2933" w:author="IQTIG" w:date="2020-04-28T19:39:00Z"/>
                <w:rFonts w:asciiTheme="minorHAnsi" w:hAnsiTheme="minorHAnsi" w:cstheme="minorHAnsi"/>
              </w:rPr>
            </w:pPr>
            <w:ins w:id="2934" w:author="IQTIG" w:date="2020-04-28T19:39:00Z">
              <w:r>
                <w:rPr>
                  <w:rFonts w:cs="Calibri"/>
                </w:rPr>
                <w:t>Verhältnis der beobachteten zur erwarteten Rate (O/E) an Todesfällen</w:t>
              </w:r>
            </w:ins>
          </w:p>
        </w:tc>
        <w:tc>
          <w:tcPr>
            <w:tcW w:w="992" w:type="dxa"/>
          </w:tcPr>
          <w:p w14:paraId="3123A826" w14:textId="77777777" w:rsidR="00A37104" w:rsidRPr="0057694E" w:rsidRDefault="00784CD0" w:rsidP="00A37104">
            <w:pPr>
              <w:pStyle w:val="Tabellentext"/>
              <w:rPr>
                <w:ins w:id="2935" w:author="IQTIG" w:date="2020-04-28T19:39:00Z"/>
                <w:rFonts w:asciiTheme="minorHAnsi" w:hAnsiTheme="minorHAnsi" w:cstheme="minorHAnsi"/>
              </w:rPr>
            </w:pPr>
            <w:ins w:id="2936" w:author="IQTIG" w:date="2020-04-28T19:39:00Z">
              <w:r>
                <w:rPr>
                  <w:rFonts w:cs="Calibri"/>
                </w:rPr>
                <w:t>-</w:t>
              </w:r>
            </w:ins>
          </w:p>
        </w:tc>
        <w:tc>
          <w:tcPr>
            <w:tcW w:w="851" w:type="dxa"/>
          </w:tcPr>
          <w:p w14:paraId="3FF699DD" w14:textId="77777777" w:rsidR="00A37104" w:rsidRPr="0057694E" w:rsidRDefault="00784CD0" w:rsidP="00A37104">
            <w:pPr>
              <w:pStyle w:val="CodeOhneSilbentrennung"/>
              <w:rPr>
                <w:ins w:id="2937" w:author="IQTIG" w:date="2020-04-28T19:39:00Z"/>
                <w:rStyle w:val="Code"/>
                <w:rFonts w:asciiTheme="minorHAnsi" w:hAnsiTheme="minorHAnsi" w:cstheme="minorHAnsi"/>
              </w:rPr>
            </w:pPr>
            <w:ins w:id="2938" w:author="IQTIG" w:date="2020-04-28T19:39:00Z">
              <w:r>
                <w:rPr>
                  <w:rStyle w:val="Code"/>
                  <w:rFonts w:ascii="Calibri" w:hAnsi="Calibri" w:cs="Calibri"/>
                </w:rPr>
                <w:t>Ja</w:t>
              </w:r>
            </w:ins>
          </w:p>
        </w:tc>
        <w:tc>
          <w:tcPr>
            <w:tcW w:w="1984" w:type="dxa"/>
          </w:tcPr>
          <w:p w14:paraId="727987E0" w14:textId="77777777" w:rsidR="00A37104" w:rsidRPr="0057694E" w:rsidRDefault="00784CD0" w:rsidP="00A37104">
            <w:pPr>
              <w:pStyle w:val="CodeOhneSilbentrennung"/>
              <w:rPr>
                <w:ins w:id="2939" w:author="IQTIG" w:date="2020-04-28T19:39:00Z"/>
                <w:rFonts w:asciiTheme="minorHAnsi" w:hAnsiTheme="minorHAnsi" w:cstheme="minorHAnsi"/>
              </w:rPr>
            </w:pPr>
            <w:ins w:id="2940" w:author="IQTIG" w:date="2020-04-28T19:39:00Z">
              <w:r>
                <w:rPr>
                  <w:rFonts w:ascii="Calibri" w:hAnsi="Calibri" w:cs="Calibri"/>
                </w:rPr>
                <w:t>Eingeschränkt vergleichbar</w:t>
              </w:r>
            </w:ins>
          </w:p>
        </w:tc>
        <w:tc>
          <w:tcPr>
            <w:tcW w:w="4789" w:type="dxa"/>
          </w:tcPr>
          <w:p w14:paraId="3B5E9F5A" w14:textId="77777777" w:rsidR="00A37104" w:rsidRPr="0057694E" w:rsidRDefault="00784CD0" w:rsidP="00A37104">
            <w:pPr>
              <w:pStyle w:val="CodeOhneSilbentrennung"/>
              <w:rPr>
                <w:ins w:id="2941" w:author="IQTIG" w:date="2020-04-28T19:39:00Z"/>
                <w:rFonts w:asciiTheme="minorHAnsi" w:hAnsiTheme="minorHAnsi" w:cstheme="minorHAnsi"/>
              </w:rPr>
            </w:pPr>
            <w:ins w:id="2942" w:author="IQTIG" w:date="2020-04-28T19:39:00Z">
              <w:r>
                <w:rPr>
                  <w:rFonts w:ascii="Calibri" w:hAnsi="Calibri" w:cs="Calibri"/>
                </w:rPr>
                <w:t xml:space="preserve">Die Risikoadjustierung wurde anhand der Daten des Erfassungsjahres 2018 aktualisiert. Die Risikoadjustierung der Rechenregeln des Jahres 2019 kann zur besseren Vergleichbarkeit auf die Berechnung der Ergebnisse des Jahres 2018 übertragen werden. Der QI wird ab dem </w:t>
              </w:r>
              <w:r>
                <w:rPr>
                  <w:rFonts w:ascii="Calibri" w:hAnsi="Calibri" w:cs="Calibri"/>
                </w:rPr>
                <w:lastRenderedPageBreak/>
                <w:t>Erfassungsjahr 2019 in eine Transparenzkennzahl (ohne Referenzbereich) umgewandelt.</w:t>
              </w:r>
            </w:ins>
          </w:p>
        </w:tc>
      </w:tr>
    </w:tbl>
    <w:p w14:paraId="73500F07" w14:textId="77777777" w:rsidR="005D6C32" w:rsidRDefault="00862684" w:rsidP="005D6C32">
      <w:pPr>
        <w:rPr>
          <w:ins w:id="2943" w:author="IQTIG" w:date="2020-04-28T19:39:00Z"/>
        </w:rPr>
      </w:pPr>
    </w:p>
    <w:p w14:paraId="615D81FE" w14:textId="77777777" w:rsidR="006E5D8C" w:rsidRDefault="00784CD0" w:rsidP="005D6C32">
      <w:pPr>
        <w:pStyle w:val="Absatzberschriftebene2nurinNavigation"/>
      </w:pPr>
      <w:ins w:id="2944" w:author="IQTIG" w:date="2020-04-28T19:39:00Z">
        <w:r>
          <w:t>2018</w:t>
        </w:r>
      </w:ins>
      <w:r>
        <w:t xml:space="preserve"> zusätzlich berechnete Kennzahlen: keine</w:t>
      </w:r>
    </w:p>
    <w:p w14:paraId="5B50D041" w14:textId="77777777" w:rsidR="006E5D8C" w:rsidRPr="00A36F56" w:rsidRDefault="00862684" w:rsidP="006E5D8C"/>
    <w:sectPr w:rsidR="006E5D8C" w:rsidRPr="00A36F56" w:rsidSect="00FB2C83">
      <w:headerReference w:type="even" r:id="rId173"/>
      <w:headerReference w:type="default" r:id="rId174"/>
      <w:footerReference w:type="even" r:id="rId175"/>
      <w:footerReference w:type="default" r:id="rId176"/>
      <w:headerReference w:type="first" r:id="rId177"/>
      <w:footerReference w:type="first" r:id="rId17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8B874" w14:textId="77777777" w:rsidR="00862684" w:rsidRDefault="00862684" w:rsidP="00EC7661">
      <w:pPr>
        <w:spacing w:after="0"/>
      </w:pPr>
      <w:r>
        <w:separator/>
      </w:r>
    </w:p>
  </w:endnote>
  <w:endnote w:type="continuationSeparator" w:id="0">
    <w:p w14:paraId="029B54B6" w14:textId="77777777" w:rsidR="00862684" w:rsidRDefault="00862684"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AECDD"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96B19" w14:textId="77777777" w:rsidR="00EF243C" w:rsidRDefault="00862684">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C8C9" w14:textId="40460B99" w:rsidR="00D163B8"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11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63E2B" w14:textId="77777777" w:rsidR="00EF243C" w:rsidRDefault="00862684">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C761D" w14:textId="77777777" w:rsidR="00E547C8" w:rsidRDefault="00862684">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009C7" w14:textId="752DDB75" w:rsidR="00341F5C"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15</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DB783" w14:textId="77777777" w:rsidR="00E547C8" w:rsidRDefault="00862684">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6FAFC" w14:textId="77777777" w:rsidR="0063668E" w:rsidRDefault="00862684">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736B7" w14:textId="651BF3EE" w:rsidR="009546F6" w:rsidRPr="00151AC1" w:rsidRDefault="00784CD0" w:rsidP="00151AC1">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17</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4951" w14:textId="77777777" w:rsidR="0063668E" w:rsidRDefault="00862684">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D7DF8" w14:textId="77777777" w:rsidR="00EF243C" w:rsidRDefault="008626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FEC9B" w14:textId="2B09C39A"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862684">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ACB8" w14:textId="42B67793" w:rsidR="00D163B8"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19</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F928F" w14:textId="77777777" w:rsidR="00EF243C" w:rsidRDefault="00862684">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237BB" w14:textId="77777777" w:rsidR="00E547C8" w:rsidRDefault="00862684">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A46D2" w14:textId="766A5F4D" w:rsidR="00341F5C"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21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7E73A" w14:textId="77777777" w:rsidR="00E547C8" w:rsidRDefault="00862684">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0E434" w14:textId="77777777" w:rsidR="0063668E" w:rsidRDefault="00862684">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36737" w14:textId="6BDBA457" w:rsidR="009546F6" w:rsidRPr="00151AC1" w:rsidRDefault="00784CD0" w:rsidP="00151AC1">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22</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36C1A" w14:textId="77777777" w:rsidR="0063668E" w:rsidRDefault="00862684">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03D7" w14:textId="77777777" w:rsidR="00EF243C" w:rsidRDefault="00862684">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F3D41" w14:textId="69F36F11" w:rsidR="00D163B8"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29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07A9"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AB65" w14:textId="77777777" w:rsidR="00EF243C" w:rsidRDefault="00862684">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332A3" w14:textId="77777777" w:rsidR="00E547C8" w:rsidRDefault="00862684">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28B0" w14:textId="339ADAF3" w:rsidR="00341F5C"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30</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9B114" w14:textId="77777777" w:rsidR="00E547C8" w:rsidRDefault="00862684">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D827" w14:textId="77777777" w:rsidR="0063668E" w:rsidRDefault="00862684">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7949" w14:textId="525EC575" w:rsidR="009546F6" w:rsidRPr="00151AC1" w:rsidRDefault="00784CD0" w:rsidP="00151AC1">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33</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7B0B6" w14:textId="77777777" w:rsidR="0063668E" w:rsidRDefault="00862684">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2D5A8" w14:textId="77777777" w:rsidR="00EF243C" w:rsidRDefault="00862684">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71375" w14:textId="3FD67DF0" w:rsidR="00D163B8"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36</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B19F8" w14:textId="77777777" w:rsidR="00EF243C" w:rsidRDefault="00862684">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747B" w14:textId="77777777" w:rsidR="00283E15" w:rsidRDefault="00862684">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233D" w14:textId="77777777" w:rsidR="00E547C8" w:rsidRDefault="00862684">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C2E26" w14:textId="372044AD" w:rsidR="00341F5C"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38</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5ABBB" w14:textId="77777777" w:rsidR="00E547C8" w:rsidRDefault="00862684">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0FE5" w14:textId="77777777" w:rsidR="00EF243C" w:rsidRDefault="00862684">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FED2B" w14:textId="178859F7" w:rsidR="00D163B8" w:rsidRDefault="00F41129">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5D3DA7">
      <w:rPr>
        <w:noProof/>
      </w:rPr>
      <w:t>41</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486E" w14:textId="77777777" w:rsidR="00EF243C" w:rsidRDefault="00862684">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7C596" w14:textId="77777777" w:rsidR="00E547C8" w:rsidRDefault="00862684">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49B2B" w14:textId="02C44AFF" w:rsidR="00341F5C" w:rsidRDefault="00F41129">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5D3DA7">
      <w:rPr>
        <w:noProof/>
      </w:rPr>
      <w:t>42</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134D3" w14:textId="77777777" w:rsidR="00E547C8" w:rsidRDefault="00862684">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F5714" w14:textId="77777777" w:rsidR="0063668E" w:rsidRDefault="0086268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D10C4" w14:textId="7740EFB0" w:rsidR="00F31203"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4A031" w14:textId="19DD1860" w:rsidR="009546F6" w:rsidRPr="00151AC1" w:rsidRDefault="00784CD0" w:rsidP="00151AC1">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39</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18B3C" w14:textId="77777777" w:rsidR="0063668E" w:rsidRDefault="00862684">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8AD70" w14:textId="77777777" w:rsidR="0063668E" w:rsidRDefault="00862684">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2971" w14:textId="0330C18F" w:rsidR="009546F6" w:rsidRPr="00151AC1" w:rsidRDefault="00F41129" w:rsidP="00151AC1">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11.04.2019</w:t>
    </w:r>
    <w:r>
      <w:ptab w:relativeTo="margin" w:alignment="right" w:leader="none"/>
    </w:r>
    <w:r>
      <w:t xml:space="preserve"> </w:t>
    </w:r>
    <w:r>
      <w:fldChar w:fldCharType="begin"/>
    </w:r>
    <w:r>
      <w:instrText xml:space="preserve"> PAGE  \* Arabic  \* MERGEFORMAT </w:instrText>
    </w:r>
    <w:r>
      <w:fldChar w:fldCharType="separate"/>
    </w:r>
    <w:r w:rsidR="005D3DA7">
      <w:rPr>
        <w:noProof/>
      </w:rPr>
      <w:t>43</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E6238" w14:textId="77777777" w:rsidR="0063668E" w:rsidRDefault="00862684">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42C89" w14:textId="77777777" w:rsidR="00EF243C" w:rsidRDefault="00862684">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F4E49" w14:textId="518EA8D4" w:rsidR="00D163B8"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45</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A93F9" w14:textId="77777777" w:rsidR="00EF243C" w:rsidRDefault="00862684">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00305" w14:textId="77777777" w:rsidR="00E547C8" w:rsidRDefault="00862684">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E5CA7" w14:textId="3B6BDAC3" w:rsidR="00341F5C"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46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6056" w14:textId="77777777" w:rsidR="00283E15" w:rsidRDefault="00862684">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74E9A" w14:textId="77777777" w:rsidR="00E547C8" w:rsidRDefault="00862684">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442B2" w14:textId="77777777" w:rsidR="0063668E" w:rsidRDefault="00862684">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09739" w14:textId="1DE50574" w:rsidR="009546F6" w:rsidRPr="00151AC1" w:rsidRDefault="00784CD0" w:rsidP="00151AC1">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47</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A9209" w14:textId="77777777" w:rsidR="0063668E" w:rsidRDefault="00862684">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0372A" w14:textId="77777777" w:rsidR="00EF243C" w:rsidRDefault="00862684">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C3C22" w14:textId="521C333D" w:rsidR="00D163B8"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53</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67247" w14:textId="77777777" w:rsidR="00EF243C" w:rsidRDefault="00862684">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73311" w14:textId="77777777" w:rsidR="00E547C8" w:rsidRDefault="00862684">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122A6" w14:textId="1B284707" w:rsidR="00341F5C"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55</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A3CA" w14:textId="77777777" w:rsidR="00E547C8" w:rsidRDefault="00862684">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F19E5" w14:textId="77777777" w:rsidR="0063668E" w:rsidRDefault="00862684">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225D5" w14:textId="77777777" w:rsidR="00234A70" w:rsidRDefault="00862684">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30BF2" w14:textId="113B2881" w:rsidR="00257C02" w:rsidRPr="00652525" w:rsidRDefault="00784CD0" w:rsidP="00652525">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56</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DB432" w14:textId="77777777" w:rsidR="00234A70" w:rsidRDefault="00862684">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C7607" w14:textId="77777777" w:rsidR="00652525" w:rsidRDefault="00862684">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A6FB" w14:textId="3111D4B6" w:rsidR="00257C02" w:rsidRPr="00652525" w:rsidRDefault="00784CD0" w:rsidP="00652525">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57</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0F468" w14:textId="77777777" w:rsidR="00652525" w:rsidRDefault="00862684">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22CEF" w14:textId="77777777" w:rsidR="003911F9" w:rsidRDefault="00862684">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E975D" w14:textId="013F33B4" w:rsidR="00CF528F"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58</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46E4" w14:textId="77777777" w:rsidR="003911F9" w:rsidRDefault="00862684">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331D1" w14:textId="77777777" w:rsidR="002C1712" w:rsidRDefault="00862684">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43618" w14:textId="0C23B095" w:rsidR="009546F6" w:rsidRPr="00151AC1" w:rsidRDefault="00784CD0" w:rsidP="00151AC1">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8</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F396F" w14:textId="430D5027" w:rsidR="00FB337D" w:rsidRDefault="00784CD0">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67</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D6309" w14:textId="77777777" w:rsidR="002C1712" w:rsidRDefault="00862684">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5B33C" w14:textId="77777777" w:rsidR="00271AF2" w:rsidRDefault="00862684">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BA397" w14:textId="2669652C" w:rsidR="00257C02" w:rsidRPr="00652525" w:rsidRDefault="00784CD0" w:rsidP="00652525">
    <w:pPr>
      <w:pStyle w:val="Fuzeile"/>
    </w:pPr>
    <w:r>
      <w:t xml:space="preserve">© IQTIG </w:t>
    </w:r>
    <w:r>
      <w:fldChar w:fldCharType="begin"/>
    </w:r>
    <w:r>
      <w:instrText>DATE \@ YYYY</w:instrText>
    </w:r>
    <w:r>
      <w:fldChar w:fldCharType="separate"/>
    </w:r>
    <w:r w:rsidR="0086268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62684">
      <w:rPr>
        <w:noProof/>
      </w:rPr>
      <w:t>70</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D22B6" w14:textId="77777777" w:rsidR="00271AF2" w:rsidRDefault="00862684">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761EE" w14:textId="77777777" w:rsidR="0063668E" w:rsidRDefault="008626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1C0C9" w14:textId="77777777" w:rsidR="00862684" w:rsidRDefault="00862684" w:rsidP="00EC7661">
      <w:pPr>
        <w:spacing w:after="0"/>
      </w:pPr>
      <w:r>
        <w:separator/>
      </w:r>
    </w:p>
  </w:footnote>
  <w:footnote w:type="continuationSeparator" w:id="0">
    <w:p w14:paraId="27952114" w14:textId="77777777" w:rsidR="00862684" w:rsidRDefault="00862684"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2256E"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88D86" w14:textId="77777777" w:rsidR="00EF243C" w:rsidRDefault="00862684">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A1798" w14:textId="77777777" w:rsidR="00D163B8" w:rsidRPr="00395622" w:rsidRDefault="00784CD0" w:rsidP="00D163B8">
    <w:pPr>
      <w:pStyle w:val="Kopfzeile"/>
    </w:pPr>
    <w:r>
      <w:t>Rechenregeln für das Erfassungsjahr</w:t>
    </w:r>
    <w:r w:rsidRPr="00395622">
      <w:t xml:space="preserve"> </w:t>
    </w:r>
    <w:r>
      <w:t>2019 nach QSKH-RL</w:t>
    </w:r>
  </w:p>
  <w:p w14:paraId="5A67D0E6" w14:textId="77777777" w:rsidR="00D163B8" w:rsidRPr="00395622" w:rsidRDefault="00784CD0" w:rsidP="00D163B8">
    <w:pPr>
      <w:pStyle w:val="Kopfzeile"/>
    </w:pPr>
    <w:r>
      <w:t>17/1</w:t>
    </w:r>
    <w:r w:rsidRPr="00395622">
      <w:t xml:space="preserve"> - </w:t>
    </w:r>
    <w:r>
      <w:t>Hüftgelenknahe Femurfraktur mit osteosynthetischer Versorgung</w:t>
    </w:r>
  </w:p>
  <w:p w14:paraId="5BC5E79D" w14:textId="77777777" w:rsidR="00D163B8" w:rsidRDefault="00784CD0">
    <w:pPr>
      <w:pStyle w:val="Kopfzeile"/>
    </w:pPr>
    <w:r>
      <w:t>54030: Präoperative Verweildauer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B67ED" w14:textId="77777777" w:rsidR="00EF243C" w:rsidRDefault="00862684">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D77C6" w14:textId="77777777" w:rsidR="00E547C8" w:rsidRDefault="00862684">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2AE83" w14:textId="77777777" w:rsidR="00934892" w:rsidRPr="00395622" w:rsidRDefault="00784CD0" w:rsidP="00934892">
    <w:pPr>
      <w:pStyle w:val="Kopfzeile"/>
    </w:pPr>
    <w:r>
      <w:t>Rechenregeln für das Erfassungsjahr</w:t>
    </w:r>
    <w:r w:rsidRPr="00395622">
      <w:t xml:space="preserve"> </w:t>
    </w:r>
    <w:r>
      <w:t>2019 nach QSKH-RL</w:t>
    </w:r>
  </w:p>
  <w:p w14:paraId="223DE43B" w14:textId="77777777" w:rsidR="00934892" w:rsidRPr="00395622" w:rsidRDefault="00784CD0" w:rsidP="00934892">
    <w:pPr>
      <w:pStyle w:val="Kopfzeile"/>
    </w:pPr>
    <w:r>
      <w:t>17/1</w:t>
    </w:r>
    <w:r w:rsidRPr="00395622">
      <w:t xml:space="preserve"> - </w:t>
    </w:r>
    <w:r>
      <w:t>Hüftgelenknahe Femurfraktur mit osteosynthetischer Versorgung</w:t>
    </w:r>
  </w:p>
  <w:p w14:paraId="3B698306" w14:textId="77777777" w:rsidR="00341F5C" w:rsidRDefault="00784CD0">
    <w:pPr>
      <w:pStyle w:val="Kopfzeile"/>
    </w:pPr>
    <w:r>
      <w:t>54030: Präoperative Verweildauer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96772" w14:textId="77777777" w:rsidR="00E547C8" w:rsidRDefault="00862684">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7F85C" w14:textId="77777777" w:rsidR="0063668E" w:rsidRDefault="00862684">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AA1D" w14:textId="77777777" w:rsidR="009546F6" w:rsidRPr="00395622" w:rsidRDefault="00784CD0" w:rsidP="009546F6">
    <w:pPr>
      <w:pStyle w:val="Kopfzeile"/>
    </w:pPr>
    <w:r>
      <w:t>Rechenregeln für das Erfassungsjahr</w:t>
    </w:r>
    <w:r w:rsidRPr="00395622">
      <w:t xml:space="preserve"> </w:t>
    </w:r>
    <w:r>
      <w:t>2019 nach QSKH-RL</w:t>
    </w:r>
  </w:p>
  <w:p w14:paraId="0C3BDA4D" w14:textId="77777777" w:rsidR="009546F6" w:rsidRPr="00395622" w:rsidRDefault="00784CD0" w:rsidP="009546F6">
    <w:pPr>
      <w:pStyle w:val="Kopfzeile"/>
    </w:pPr>
    <w:r>
      <w:t>17/1</w:t>
    </w:r>
    <w:r w:rsidRPr="00395622">
      <w:t xml:space="preserve"> - </w:t>
    </w:r>
    <w:r>
      <w:t>Hüftgelenknahe Femurfraktur mit osteosynthetischer Versorgung</w:t>
    </w:r>
  </w:p>
  <w:p w14:paraId="6F32858D" w14:textId="77777777" w:rsidR="009546F6" w:rsidRDefault="00784CD0">
    <w:pPr>
      <w:pStyle w:val="Kopfzeile"/>
    </w:pPr>
    <w:r>
      <w:t>54050: Sturzprophylaxe</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8EA4A" w14:textId="77777777" w:rsidR="0063668E" w:rsidRDefault="00862684">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012E" w14:textId="77777777" w:rsidR="00EF243C" w:rsidRDefault="008626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4FFE7"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002A2B65" w14:textId="77777777" w:rsidR="00907B99" w:rsidRDefault="00907B99" w:rsidP="00907B99">
    <w:pPr>
      <w:pStyle w:val="Kopfzeile"/>
    </w:pPr>
    <w:r>
      <w:t>17/1 - Hüftgelenknahe Femurfraktur mit osteosynthetischer Versorgung</w:t>
    </w:r>
  </w:p>
  <w:p w14:paraId="6CCF7970" w14:textId="218DBDBF" w:rsidR="00907B99" w:rsidRDefault="00907B99" w:rsidP="00907B99">
    <w:pPr>
      <w:pStyle w:val="Kopfzeile"/>
    </w:pPr>
    <w:r>
      <w:fldChar w:fldCharType="begin"/>
    </w:r>
    <w:r>
      <w:instrText xml:space="preserve"> STYLEREF  "Überschrift (Titelei)"</w:instrText>
    </w:r>
    <w:r>
      <w:fldChar w:fldCharType="separate"/>
    </w:r>
    <w:r w:rsidR="00862684">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D3B0F" w14:textId="77777777" w:rsidR="00D163B8" w:rsidRPr="00395622" w:rsidRDefault="00784CD0" w:rsidP="00D163B8">
    <w:pPr>
      <w:pStyle w:val="Kopfzeile"/>
    </w:pPr>
    <w:r>
      <w:t>Rechenregeln für das Erfassungsjahr</w:t>
    </w:r>
    <w:r w:rsidRPr="00395622">
      <w:t xml:space="preserve"> </w:t>
    </w:r>
    <w:r>
      <w:t>2019 nach QSKH-RL</w:t>
    </w:r>
  </w:p>
  <w:p w14:paraId="13DF73E9" w14:textId="77777777" w:rsidR="00D163B8" w:rsidRPr="00395622" w:rsidRDefault="00784CD0" w:rsidP="00D163B8">
    <w:pPr>
      <w:pStyle w:val="Kopfzeile"/>
    </w:pPr>
    <w:r>
      <w:t>17/1</w:t>
    </w:r>
    <w:r w:rsidRPr="00395622">
      <w:t xml:space="preserve"> - </w:t>
    </w:r>
    <w:r>
      <w:t>Hüftgelenknahe Femurfraktur mit osteosynthetischer Versorgung</w:t>
    </w:r>
  </w:p>
  <w:p w14:paraId="7E6E73BA" w14:textId="77777777" w:rsidR="00D163B8" w:rsidRDefault="00784CD0">
    <w:pPr>
      <w:pStyle w:val="Kopfzeile"/>
    </w:pPr>
    <w:r>
      <w:t>54050: Sturzprophylaxe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A9DF7" w14:textId="77777777" w:rsidR="00EF243C" w:rsidRDefault="00862684">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89078" w14:textId="77777777" w:rsidR="00E547C8" w:rsidRDefault="00862684">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29128" w14:textId="77777777" w:rsidR="00934892" w:rsidRPr="00395622" w:rsidRDefault="00784CD0" w:rsidP="00934892">
    <w:pPr>
      <w:pStyle w:val="Kopfzeile"/>
    </w:pPr>
    <w:r>
      <w:t>Rechenregeln für das Erfassungsjahr</w:t>
    </w:r>
    <w:r w:rsidRPr="00395622">
      <w:t xml:space="preserve"> </w:t>
    </w:r>
    <w:r>
      <w:t>2019 nach QSKH-RL</w:t>
    </w:r>
  </w:p>
  <w:p w14:paraId="4C87770F" w14:textId="77777777" w:rsidR="00934892" w:rsidRPr="00395622" w:rsidRDefault="00784CD0" w:rsidP="00934892">
    <w:pPr>
      <w:pStyle w:val="Kopfzeile"/>
    </w:pPr>
    <w:r>
      <w:t>17/1</w:t>
    </w:r>
    <w:r w:rsidRPr="00395622">
      <w:t xml:space="preserve"> - </w:t>
    </w:r>
    <w:r>
      <w:t>Hüftgelenknahe Femurfraktur mit osteosynthetischer Versorgung</w:t>
    </w:r>
  </w:p>
  <w:p w14:paraId="03EF57E4" w14:textId="77777777" w:rsidR="00341F5C" w:rsidRDefault="00784CD0">
    <w:pPr>
      <w:pStyle w:val="Kopfzeile"/>
    </w:pPr>
    <w:r>
      <w:t>54050: Sturzprophylaxe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74AD5" w14:textId="77777777" w:rsidR="00E547C8" w:rsidRDefault="00862684">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335F6" w14:textId="77777777" w:rsidR="0063668E" w:rsidRDefault="00862684">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D5857" w14:textId="77777777" w:rsidR="009546F6" w:rsidRPr="00395622" w:rsidRDefault="00784CD0" w:rsidP="009546F6">
    <w:pPr>
      <w:pStyle w:val="Kopfzeile"/>
    </w:pPr>
    <w:r>
      <w:t>Rechenregeln für das Erfassungsjahr</w:t>
    </w:r>
    <w:r w:rsidRPr="00395622">
      <w:t xml:space="preserve"> </w:t>
    </w:r>
    <w:r>
      <w:t>2019 nach QSKH-RL</w:t>
    </w:r>
  </w:p>
  <w:p w14:paraId="4312D54D" w14:textId="77777777" w:rsidR="009546F6" w:rsidRPr="00395622" w:rsidRDefault="00784CD0" w:rsidP="009546F6">
    <w:pPr>
      <w:pStyle w:val="Kopfzeile"/>
    </w:pPr>
    <w:r>
      <w:t>17/1</w:t>
    </w:r>
    <w:r w:rsidRPr="00395622">
      <w:t xml:space="preserve"> - </w:t>
    </w:r>
    <w:r>
      <w:t>Hüftgelenknahe Femurfraktur mit osteosynthetischer Versorgung</w:t>
    </w:r>
  </w:p>
  <w:p w14:paraId="448DC0B1" w14:textId="77777777" w:rsidR="009546F6" w:rsidRDefault="00784CD0">
    <w:pPr>
      <w:pStyle w:val="Kopfzeile"/>
    </w:pPr>
    <w:r>
      <w:t>54033: Verhältnis der beobachteten zur erwarteten Rate (O/E) an Patientinnen und Patienten mit Gehunfähigkeit bei Entlassung</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F811" w14:textId="77777777" w:rsidR="0063668E" w:rsidRDefault="00862684">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AF538" w14:textId="77777777" w:rsidR="00EF243C" w:rsidRDefault="00862684">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F615F" w14:textId="77777777" w:rsidR="00D163B8" w:rsidRPr="00395622" w:rsidRDefault="00784CD0" w:rsidP="00D163B8">
    <w:pPr>
      <w:pStyle w:val="Kopfzeile"/>
    </w:pPr>
    <w:r>
      <w:t>Rechenregeln für das Erfassungsjahr</w:t>
    </w:r>
    <w:r w:rsidRPr="00395622">
      <w:t xml:space="preserve"> </w:t>
    </w:r>
    <w:r>
      <w:t>2019 nach QSKH-RL</w:t>
    </w:r>
  </w:p>
  <w:p w14:paraId="14B75035" w14:textId="77777777" w:rsidR="00D163B8" w:rsidRPr="00395622" w:rsidRDefault="00784CD0" w:rsidP="00D163B8">
    <w:pPr>
      <w:pStyle w:val="Kopfzeile"/>
    </w:pPr>
    <w:r>
      <w:t>17/1</w:t>
    </w:r>
    <w:r w:rsidRPr="00395622">
      <w:t xml:space="preserve"> - </w:t>
    </w:r>
    <w:r>
      <w:t>Hüftgelenknahe Femurfraktur mit osteosynthetischer Versorgung</w:t>
    </w:r>
  </w:p>
  <w:p w14:paraId="578CBACC" w14:textId="77777777" w:rsidR="00D163B8" w:rsidRDefault="00784CD0">
    <w:pPr>
      <w:pStyle w:val="Kopfzeile"/>
    </w:pPr>
    <w:r>
      <w:t>54033: Verhältnis der beobachteten zur erwarteten Rate (O/E) an Patientinnen und Patienten mit Gehunfähigkeit bei Entlassung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CE0AA"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6B04" w14:textId="77777777" w:rsidR="00EF243C" w:rsidRDefault="00862684">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6B670" w14:textId="77777777" w:rsidR="00E547C8" w:rsidRDefault="00862684">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B3782" w14:textId="77777777" w:rsidR="00934892" w:rsidRPr="00395622" w:rsidRDefault="00784CD0" w:rsidP="00934892">
    <w:pPr>
      <w:pStyle w:val="Kopfzeile"/>
    </w:pPr>
    <w:r>
      <w:t>Rechenregeln für das Erfassungsjahr</w:t>
    </w:r>
    <w:r w:rsidRPr="00395622">
      <w:t xml:space="preserve"> </w:t>
    </w:r>
    <w:r>
      <w:t>2019 nach QSKH-RL</w:t>
    </w:r>
  </w:p>
  <w:p w14:paraId="05FD37F1" w14:textId="77777777" w:rsidR="00934892" w:rsidRPr="00395622" w:rsidRDefault="00784CD0" w:rsidP="00934892">
    <w:pPr>
      <w:pStyle w:val="Kopfzeile"/>
    </w:pPr>
    <w:r>
      <w:t>17/1</w:t>
    </w:r>
    <w:r w:rsidRPr="00395622">
      <w:t xml:space="preserve"> - </w:t>
    </w:r>
    <w:r>
      <w:t>Hüftgelenknahe Femurfraktur mit osteosynthetischer Versorgung</w:t>
    </w:r>
  </w:p>
  <w:p w14:paraId="5E57D77D" w14:textId="77777777" w:rsidR="00341F5C" w:rsidRDefault="00784CD0">
    <w:pPr>
      <w:pStyle w:val="Kopfzeile"/>
    </w:pPr>
    <w:r>
      <w:t>54033: Verhältnis der beobachteten zur erwarteten Rate (O/E) an Patientinnen und Patienten mit Gehunfähigkeit bei Entlassung</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486DB" w14:textId="77777777" w:rsidR="00E547C8" w:rsidRDefault="00862684">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EAA7" w14:textId="77777777" w:rsidR="0063668E" w:rsidRDefault="00862684">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39143" w14:textId="77777777" w:rsidR="009546F6" w:rsidRPr="00395622" w:rsidRDefault="00784CD0" w:rsidP="009546F6">
    <w:pPr>
      <w:pStyle w:val="Kopfzeile"/>
    </w:pPr>
    <w:r>
      <w:t>Rechenregeln für das Erfassungsjahr</w:t>
    </w:r>
    <w:r w:rsidRPr="00395622">
      <w:t xml:space="preserve"> </w:t>
    </w:r>
    <w:r>
      <w:t>2019 nach QSKH-RL</w:t>
    </w:r>
  </w:p>
  <w:p w14:paraId="1BC887D1" w14:textId="77777777" w:rsidR="009546F6" w:rsidRPr="00395622" w:rsidRDefault="00784CD0" w:rsidP="009546F6">
    <w:pPr>
      <w:pStyle w:val="Kopfzeile"/>
    </w:pPr>
    <w:r>
      <w:t>17/1</w:t>
    </w:r>
    <w:r w:rsidRPr="00395622">
      <w:t xml:space="preserve"> - </w:t>
    </w:r>
    <w:r>
      <w:t>Hüftgelenknahe Femurfraktur mit osteosynthetischer Versorgung</w:t>
    </w:r>
  </w:p>
  <w:p w14:paraId="770F138C" w14:textId="77777777" w:rsidR="009546F6" w:rsidRDefault="00784CD0">
    <w:pPr>
      <w:pStyle w:val="Kopfzeile"/>
    </w:pPr>
    <w:r>
      <w:t>54029: Spezifische Komplikationen bei osteosynthetischer Versorgung einer hüftgelenknahen Femurfraktur</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D8CA" w14:textId="77777777" w:rsidR="0063668E" w:rsidRDefault="00862684">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76457" w14:textId="77777777" w:rsidR="00EF243C" w:rsidRDefault="00862684">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9F5CC" w14:textId="77777777" w:rsidR="00D163B8" w:rsidRPr="00395622" w:rsidRDefault="00784CD0" w:rsidP="00D163B8">
    <w:pPr>
      <w:pStyle w:val="Kopfzeile"/>
    </w:pPr>
    <w:r>
      <w:t>Rechenregeln für das Erfassungsjahr</w:t>
    </w:r>
    <w:r w:rsidRPr="00395622">
      <w:t xml:space="preserve"> </w:t>
    </w:r>
    <w:r>
      <w:t>2019 nach QSKH-RL</w:t>
    </w:r>
  </w:p>
  <w:p w14:paraId="3B378AFF" w14:textId="77777777" w:rsidR="00D163B8" w:rsidRPr="00395622" w:rsidRDefault="00784CD0" w:rsidP="00D163B8">
    <w:pPr>
      <w:pStyle w:val="Kopfzeile"/>
    </w:pPr>
    <w:r>
      <w:t>17/1</w:t>
    </w:r>
    <w:r w:rsidRPr="00395622">
      <w:t xml:space="preserve"> - </w:t>
    </w:r>
    <w:r>
      <w:t>Hüftgelenknahe Femurfraktur mit osteosynthetischer Versorgung</w:t>
    </w:r>
  </w:p>
  <w:p w14:paraId="5CDC2417" w14:textId="77777777" w:rsidR="00D163B8" w:rsidRDefault="00784CD0">
    <w:pPr>
      <w:pStyle w:val="Kopfzeile"/>
    </w:pPr>
    <w:r>
      <w:t>54029: Spezifische Komplikationen bei osteosynthetischer Versorgung einer hüftgelenknahen Femurfraktur</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8F881" w14:textId="77777777" w:rsidR="00EF243C" w:rsidRDefault="0086268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1E7BB" w14:textId="77777777" w:rsidR="00283E15" w:rsidRDefault="00862684">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B0BB2" w14:textId="77777777" w:rsidR="00E547C8" w:rsidRDefault="00862684">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FC54D" w14:textId="77777777" w:rsidR="00934892" w:rsidRPr="00395622" w:rsidRDefault="00784CD0" w:rsidP="00934892">
    <w:pPr>
      <w:pStyle w:val="Kopfzeile"/>
    </w:pPr>
    <w:r>
      <w:t>Rechenregeln für das Erfassungsjahr</w:t>
    </w:r>
    <w:r w:rsidRPr="00395622">
      <w:t xml:space="preserve"> </w:t>
    </w:r>
    <w:r>
      <w:t>2019 nach QSKH-RL</w:t>
    </w:r>
  </w:p>
  <w:p w14:paraId="5DC0EEBE" w14:textId="77777777" w:rsidR="00934892" w:rsidRPr="00395622" w:rsidRDefault="00784CD0" w:rsidP="00934892">
    <w:pPr>
      <w:pStyle w:val="Kopfzeile"/>
    </w:pPr>
    <w:r>
      <w:t>17/1</w:t>
    </w:r>
    <w:r w:rsidRPr="00395622">
      <w:t xml:space="preserve"> - </w:t>
    </w:r>
    <w:r>
      <w:t>Hüftgelenknahe Femurfraktur mit osteosynthetischer Versorgung</w:t>
    </w:r>
  </w:p>
  <w:p w14:paraId="4D93CBB6" w14:textId="77777777" w:rsidR="00341F5C" w:rsidRDefault="00784CD0">
    <w:pPr>
      <w:pStyle w:val="Kopfzeile"/>
    </w:pPr>
    <w:r>
      <w:t>54029: Spezifische Komplikationen bei osteosynthetischer Versorgung einer hüftgelenknahen Femurfraktur</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ABBB3" w14:textId="77777777" w:rsidR="00E547C8" w:rsidRDefault="00862684">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EE558" w14:textId="77777777" w:rsidR="00EF243C" w:rsidRDefault="00862684">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C4C5C" w14:textId="77777777" w:rsidR="00D163B8" w:rsidRPr="00395622" w:rsidRDefault="00F41129" w:rsidP="00D163B8">
    <w:pPr>
      <w:pStyle w:val="Kopfzeile"/>
    </w:pPr>
    <w:r w:rsidRPr="00395622">
      <w:t>Qualitätsindikatoren</w:t>
    </w:r>
    <w:r>
      <w:t xml:space="preserve"> und Kennzahlen </w:t>
    </w:r>
    <w:r w:rsidRPr="00395622">
      <w:t xml:space="preserve">mit Rechenregeln </w:t>
    </w:r>
    <w:r>
      <w:t>2018 nach QSKH-RL</w:t>
    </w:r>
  </w:p>
  <w:p w14:paraId="79BA615A" w14:textId="77777777" w:rsidR="00D163B8" w:rsidRPr="00395622" w:rsidRDefault="00F41129" w:rsidP="00D163B8">
    <w:pPr>
      <w:pStyle w:val="Kopfzeile"/>
    </w:pPr>
    <w:r>
      <w:t>17/1</w:t>
    </w:r>
    <w:r w:rsidRPr="00395622">
      <w:t xml:space="preserve"> - </w:t>
    </w:r>
    <w:r>
      <w:t>Hüftgelenknahe Femurfraktur mit osteosynthetischer Versorgung</w:t>
    </w:r>
  </w:p>
  <w:p w14:paraId="7E35A451" w14:textId="77777777" w:rsidR="00D163B8" w:rsidRDefault="00F41129">
    <w:pPr>
      <w:pStyle w:val="Kopfzeile"/>
    </w:pPr>
    <w:r>
      <w:t>54040: Verhältnis der beobachteten zur erwarteten Rate (O/E) an Wundhämatomen/Nachblutungen bei osteosynthetischer Versorgung einer hüftgelenknahen Femurfraktur</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C0D71" w14:textId="77777777" w:rsidR="00EF243C" w:rsidRDefault="00862684">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22F49" w14:textId="77777777" w:rsidR="00E547C8" w:rsidRDefault="00862684">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AD9BF" w14:textId="77777777" w:rsidR="00934892" w:rsidRPr="00395622" w:rsidRDefault="00F41129" w:rsidP="00934892">
    <w:pPr>
      <w:pStyle w:val="Kopfzeile"/>
    </w:pPr>
    <w:r w:rsidRPr="00395622">
      <w:t>Qualitätsindikatoren</w:t>
    </w:r>
    <w:r>
      <w:t xml:space="preserve"> und Kennzahlen </w:t>
    </w:r>
    <w:r w:rsidRPr="00395622">
      <w:t xml:space="preserve">mit Rechenregeln </w:t>
    </w:r>
    <w:r>
      <w:t>2018 nach QSKH-RL</w:t>
    </w:r>
  </w:p>
  <w:p w14:paraId="27405D5D" w14:textId="77777777" w:rsidR="00934892" w:rsidRPr="00395622" w:rsidRDefault="00F41129" w:rsidP="00934892">
    <w:pPr>
      <w:pStyle w:val="Kopfzeile"/>
    </w:pPr>
    <w:r>
      <w:t>17/1</w:t>
    </w:r>
    <w:r w:rsidRPr="00395622">
      <w:t xml:space="preserve"> - </w:t>
    </w:r>
    <w:r>
      <w:t>Hüftgelenknahe Femurfraktur mit osteosynthetischer Versorgung</w:t>
    </w:r>
  </w:p>
  <w:p w14:paraId="6B4A7EB1" w14:textId="77777777" w:rsidR="00341F5C" w:rsidRDefault="00F41129">
    <w:pPr>
      <w:pStyle w:val="Kopfzeile"/>
    </w:pPr>
    <w:r>
      <w:t>54040: Verhältnis der beobachteten zur erwarteten Rate (O/E) an Wundhämatomen/Nachblutungen bei osteosynthetischer Versorgung einer hüftgelenknahen Femurfraktur</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B0CA" w14:textId="77777777" w:rsidR="00E547C8" w:rsidRDefault="00862684">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1AAB8" w14:textId="77777777" w:rsidR="0063668E" w:rsidRDefault="0086268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2145E" w14:textId="77777777" w:rsidR="00564AC5" w:rsidRDefault="00784CD0" w:rsidP="00564AC5">
    <w:pPr>
      <w:pStyle w:val="Kopfzeile"/>
      <w:tabs>
        <w:tab w:val="left" w:pos="708"/>
      </w:tabs>
    </w:pPr>
    <w:r>
      <w:t>Rechenregeln für das Erfassungsjahr 2019 nach QSKH-RL</w:t>
    </w:r>
  </w:p>
  <w:p w14:paraId="56242CF1" w14:textId="77777777" w:rsidR="00564AC5" w:rsidRDefault="00784CD0" w:rsidP="00564AC5">
    <w:pPr>
      <w:pStyle w:val="Kopfzeile"/>
    </w:pPr>
    <w:r>
      <w:t>17/1 - Hüftgelenknahe Femurfraktur mit osteosynthetischer Versorgung</w:t>
    </w:r>
  </w:p>
  <w:p w14:paraId="44DD0EBD" w14:textId="77777777" w:rsidR="00F31203" w:rsidRDefault="00784CD0"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6AA51" w14:textId="77777777" w:rsidR="009546F6" w:rsidRPr="00395622" w:rsidRDefault="00784CD0" w:rsidP="009546F6">
    <w:pPr>
      <w:pStyle w:val="Kopfzeile"/>
    </w:pPr>
    <w:r>
      <w:t>Rechenregeln für das Erfassungsjahr</w:t>
    </w:r>
    <w:r w:rsidRPr="00395622">
      <w:t xml:space="preserve"> </w:t>
    </w:r>
    <w:r>
      <w:t>2019 nach QSKH-RL</w:t>
    </w:r>
  </w:p>
  <w:p w14:paraId="2890B321" w14:textId="77777777" w:rsidR="009546F6" w:rsidRPr="00395622" w:rsidRDefault="00784CD0" w:rsidP="009546F6">
    <w:pPr>
      <w:pStyle w:val="Kopfzeile"/>
    </w:pPr>
    <w:r>
      <w:t>17/1</w:t>
    </w:r>
    <w:r w:rsidRPr="00395622">
      <w:t xml:space="preserve"> - </w:t>
    </w:r>
    <w:r>
      <w:t>Hüftgelenknahe Femurfraktur mit osteosynthetischer Versorgung</w:t>
    </w:r>
  </w:p>
  <w:p w14:paraId="5234BA53" w14:textId="77777777" w:rsidR="009546F6" w:rsidRDefault="00784CD0">
    <w:pPr>
      <w:pStyle w:val="Kopfzeile"/>
    </w:pPr>
    <w:r>
      <w:t>54042: Verhältnis der beobachteten zur erwarteten Rate (O/E) an allgemeinen Komplikationen bei osteosynthetischer Versorgung einer hüftgelenknahen Femurfraktur</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0D655" w14:textId="77777777" w:rsidR="0063668E" w:rsidRDefault="00862684">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32BC2" w14:textId="77777777" w:rsidR="0063668E" w:rsidRDefault="00862684">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43D36" w14:textId="77777777" w:rsidR="009546F6" w:rsidRPr="00395622" w:rsidRDefault="00F41129" w:rsidP="009546F6">
    <w:pPr>
      <w:pStyle w:val="Kopfzeile"/>
    </w:pPr>
    <w:r w:rsidRPr="00395622">
      <w:t>Qualitätsindikatoren</w:t>
    </w:r>
    <w:r>
      <w:t xml:space="preserve"> und Kennzahlen </w:t>
    </w:r>
    <w:r w:rsidRPr="00395622">
      <w:t xml:space="preserve">mit Rechenregeln </w:t>
    </w:r>
    <w:r>
      <w:t>2018 nach QSKH-RL</w:t>
    </w:r>
  </w:p>
  <w:p w14:paraId="18ACF31F" w14:textId="77777777" w:rsidR="009546F6" w:rsidRPr="00395622" w:rsidRDefault="00F41129" w:rsidP="009546F6">
    <w:pPr>
      <w:pStyle w:val="Kopfzeile"/>
    </w:pPr>
    <w:r>
      <w:t>17/1</w:t>
    </w:r>
    <w:r w:rsidRPr="00395622">
      <w:t xml:space="preserve"> - </w:t>
    </w:r>
    <w:r>
      <w:t>Hüftgelenknahe Femurfraktur mit osteosynthetischer Versorgung</w:t>
    </w:r>
  </w:p>
  <w:p w14:paraId="3DF7B013" w14:textId="77777777" w:rsidR="009546F6" w:rsidRDefault="00F41129">
    <w:pPr>
      <w:pStyle w:val="Kopfzeile"/>
    </w:pPr>
    <w:r>
      <w:t>54042: Verhältnis der beobachteten zur erwarteten Rate (O/E) an allgemeinen Komplikationen bei osteosynthetischer Versorgung einer hüftgelenknahen Femurfraktur</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7D360" w14:textId="77777777" w:rsidR="0063668E" w:rsidRDefault="00862684">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B0EEF" w14:textId="77777777" w:rsidR="00EF243C" w:rsidRDefault="00862684">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D0650" w14:textId="77777777" w:rsidR="00D163B8" w:rsidRPr="00395622" w:rsidRDefault="00784CD0" w:rsidP="00D163B8">
    <w:pPr>
      <w:pStyle w:val="Kopfzeile"/>
    </w:pPr>
    <w:r>
      <w:t>Rechenregeln für das Erfassungsjahr</w:t>
    </w:r>
    <w:r w:rsidRPr="00395622">
      <w:t xml:space="preserve"> </w:t>
    </w:r>
    <w:r>
      <w:t>2019 nach QSKH-RL</w:t>
    </w:r>
  </w:p>
  <w:p w14:paraId="57B80AF8" w14:textId="77777777" w:rsidR="00D163B8" w:rsidRPr="00395622" w:rsidRDefault="00784CD0" w:rsidP="00D163B8">
    <w:pPr>
      <w:pStyle w:val="Kopfzeile"/>
    </w:pPr>
    <w:r>
      <w:t>17/1</w:t>
    </w:r>
    <w:r w:rsidRPr="00395622">
      <w:t xml:space="preserve"> - </w:t>
    </w:r>
    <w:r>
      <w:t>Hüftgelenknahe Femurfraktur mit osteosynthetischer Versorgung</w:t>
    </w:r>
  </w:p>
  <w:p w14:paraId="4A89B91D" w14:textId="77777777" w:rsidR="00D163B8" w:rsidRDefault="00784CD0">
    <w:pPr>
      <w:pStyle w:val="Kopfzeile"/>
    </w:pPr>
    <w:r>
      <w:t>54042: Verhältnis der beobachteten zur erwarteten Rate (O/E) an allgemeinen Komplikationen bei osteosynthetischer Versorgung einer hüftgelenknahen Femurfraktur</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19421" w14:textId="77777777" w:rsidR="00EF243C" w:rsidRDefault="00862684">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B3896" w14:textId="77777777" w:rsidR="00E547C8" w:rsidRDefault="00862684">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50984" w14:textId="77777777" w:rsidR="00934892" w:rsidRPr="00395622" w:rsidRDefault="00784CD0" w:rsidP="00934892">
    <w:pPr>
      <w:pStyle w:val="Kopfzeile"/>
    </w:pPr>
    <w:r>
      <w:t>Rechenregeln für das Erfassungsjahr</w:t>
    </w:r>
    <w:r w:rsidRPr="00395622">
      <w:t xml:space="preserve"> </w:t>
    </w:r>
    <w:r>
      <w:t>2019 nach QSKH-RL</w:t>
    </w:r>
  </w:p>
  <w:p w14:paraId="7D7AEBBC" w14:textId="77777777" w:rsidR="00934892" w:rsidRPr="00395622" w:rsidRDefault="00784CD0" w:rsidP="00934892">
    <w:pPr>
      <w:pStyle w:val="Kopfzeile"/>
    </w:pPr>
    <w:r>
      <w:t>17/1</w:t>
    </w:r>
    <w:r w:rsidRPr="00395622">
      <w:t xml:space="preserve"> - </w:t>
    </w:r>
    <w:r>
      <w:t>Hüftgelenknahe Femurfraktur mit osteosynthetischer Versorgung</w:t>
    </w:r>
  </w:p>
  <w:p w14:paraId="6FB282E1" w14:textId="77777777" w:rsidR="00341F5C" w:rsidRDefault="00784CD0">
    <w:pPr>
      <w:pStyle w:val="Kopfzeile"/>
    </w:pPr>
    <w:r>
      <w:t>54042: Verhältnis der beobachteten zur erwarteten Rate (O/E) an allgemeinen Komplikationen bei osteosynthetischer Versorgung einer hüftgelenknahen Femurfraktur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AA5CC" w14:textId="77777777" w:rsidR="00283E15" w:rsidRDefault="00862684">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938D1" w14:textId="77777777" w:rsidR="00E547C8" w:rsidRDefault="00862684">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63A0" w14:textId="77777777" w:rsidR="0063668E" w:rsidRDefault="00862684">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5F657" w14:textId="77777777" w:rsidR="009546F6" w:rsidRPr="00395622" w:rsidRDefault="00784CD0" w:rsidP="009546F6">
    <w:pPr>
      <w:pStyle w:val="Kopfzeile"/>
    </w:pPr>
    <w:r>
      <w:t>Rechenregeln für das Erfassungsjahr</w:t>
    </w:r>
    <w:r w:rsidRPr="00395622">
      <w:t xml:space="preserve"> </w:t>
    </w:r>
    <w:r>
      <w:t>2019 nach QSKH-RL</w:t>
    </w:r>
  </w:p>
  <w:p w14:paraId="2A38590C" w14:textId="77777777" w:rsidR="009546F6" w:rsidRPr="00395622" w:rsidRDefault="00784CD0" w:rsidP="009546F6">
    <w:pPr>
      <w:pStyle w:val="Kopfzeile"/>
    </w:pPr>
    <w:r>
      <w:t>17/1</w:t>
    </w:r>
    <w:r w:rsidRPr="00395622">
      <w:t xml:space="preserve"> - </w:t>
    </w:r>
    <w:r>
      <w:t>Hüftgelenknahe Femurfraktur mit osteosynthetischer Versorgung</w:t>
    </w:r>
  </w:p>
  <w:p w14:paraId="4EBCFB59" w14:textId="77777777" w:rsidR="009546F6" w:rsidRDefault="00784CD0">
    <w:pPr>
      <w:pStyle w:val="Kopfzeile"/>
    </w:pPr>
    <w:r>
      <w:t>54046: Verhältnis der beobachteten zur erwarteten Rate (O/E) an Todesfällen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342F" w14:textId="77777777" w:rsidR="0063668E" w:rsidRDefault="00862684">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630FC" w14:textId="77777777" w:rsidR="00EF243C" w:rsidRDefault="00862684">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B46A8" w14:textId="77777777" w:rsidR="00D163B8" w:rsidRPr="00395622" w:rsidRDefault="00784CD0" w:rsidP="00D163B8">
    <w:pPr>
      <w:pStyle w:val="Kopfzeile"/>
    </w:pPr>
    <w:r>
      <w:t>Rechenregeln für das Erfassungsjahr</w:t>
    </w:r>
    <w:r w:rsidRPr="00395622">
      <w:t xml:space="preserve"> </w:t>
    </w:r>
    <w:r>
      <w:t>2019 nach QSKH-RL</w:t>
    </w:r>
  </w:p>
  <w:p w14:paraId="29728AC0" w14:textId="77777777" w:rsidR="00D163B8" w:rsidRPr="00395622" w:rsidRDefault="00784CD0" w:rsidP="00D163B8">
    <w:pPr>
      <w:pStyle w:val="Kopfzeile"/>
    </w:pPr>
    <w:r>
      <w:t>17/1</w:t>
    </w:r>
    <w:r w:rsidRPr="00395622">
      <w:t xml:space="preserve"> - </w:t>
    </w:r>
    <w:r>
      <w:t>Hüftgelenknahe Femurfraktur mit osteosynthetischer Versorgung</w:t>
    </w:r>
  </w:p>
  <w:p w14:paraId="2A41BAEC" w14:textId="77777777" w:rsidR="00D163B8" w:rsidRDefault="00784CD0">
    <w:pPr>
      <w:pStyle w:val="Kopfzeile"/>
    </w:pPr>
    <w:r>
      <w:t>54046: Verhältnis der beobachteten zur erwarteten Rate (O/E) an Todesfällen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5D252" w14:textId="77777777" w:rsidR="00EF243C" w:rsidRDefault="00862684">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CC76" w14:textId="77777777" w:rsidR="00E547C8" w:rsidRDefault="00862684">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F9F67" w14:textId="77777777" w:rsidR="00934892" w:rsidRPr="00395622" w:rsidRDefault="00784CD0" w:rsidP="00934892">
    <w:pPr>
      <w:pStyle w:val="Kopfzeile"/>
    </w:pPr>
    <w:r>
      <w:t>Rechenregeln für das Erfassungsjahr</w:t>
    </w:r>
    <w:r w:rsidRPr="00395622">
      <w:t xml:space="preserve"> </w:t>
    </w:r>
    <w:r>
      <w:t>2019 nach QSKH-RL</w:t>
    </w:r>
  </w:p>
  <w:p w14:paraId="4C131BD7" w14:textId="77777777" w:rsidR="00934892" w:rsidRPr="00395622" w:rsidRDefault="00784CD0" w:rsidP="00934892">
    <w:pPr>
      <w:pStyle w:val="Kopfzeile"/>
    </w:pPr>
    <w:r>
      <w:t>17/1</w:t>
    </w:r>
    <w:r w:rsidRPr="00395622">
      <w:t xml:space="preserve"> - </w:t>
    </w:r>
    <w:r>
      <w:t>Hüftgelenknahe Femurfraktur mit osteosynthetischer Versorgung</w:t>
    </w:r>
  </w:p>
  <w:p w14:paraId="141FF6C0" w14:textId="77777777" w:rsidR="00341F5C" w:rsidRDefault="00784CD0">
    <w:pPr>
      <w:pStyle w:val="Kopfzeile"/>
    </w:pPr>
    <w:r>
      <w:t>54046: Verhältnis der beobachteten zur erwarteten Rate (O/E) an Todesfällen</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50CD4" w14:textId="77777777" w:rsidR="00E547C8" w:rsidRDefault="00862684">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60BAE" w14:textId="77777777" w:rsidR="0063668E" w:rsidRDefault="00862684">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70E1" w14:textId="77777777" w:rsidR="00234A70" w:rsidRDefault="00862684">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DEF82" w14:textId="77777777" w:rsidR="00130B47" w:rsidRPr="00395622" w:rsidRDefault="00784CD0" w:rsidP="00130B47">
    <w:pPr>
      <w:pStyle w:val="Kopfzeile"/>
    </w:pPr>
    <w:r>
      <w:t>Rechenregeln für das Erfassungsjahr</w:t>
    </w:r>
    <w:r w:rsidRPr="00395622">
      <w:t xml:space="preserve"> </w:t>
    </w:r>
    <w:r>
      <w:t>2019 nach QSKH-RL</w:t>
    </w:r>
  </w:p>
  <w:p w14:paraId="61FA1FE6" w14:textId="77777777" w:rsidR="00130B47" w:rsidRPr="00395622" w:rsidRDefault="00784CD0" w:rsidP="00130B47">
    <w:pPr>
      <w:pStyle w:val="Kopfzeile"/>
    </w:pPr>
    <w:r>
      <w:t>17/1</w:t>
    </w:r>
    <w:r w:rsidRPr="00395622">
      <w:t xml:space="preserve"> - </w:t>
    </w:r>
    <w:r>
      <w:t>Hüftgelenknahe Femurfraktur mit osteosynthetischer Versorgung</w:t>
    </w:r>
  </w:p>
  <w:p w14:paraId="53A693F1" w14:textId="77777777" w:rsidR="00257C02" w:rsidRDefault="00784CD0">
    <w:pPr>
      <w:pStyle w:val="Kopfzeile"/>
    </w:pPr>
    <w:r>
      <w:t>Anhang I: Schlüssel (Spezifikation)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6152F" w14:textId="77777777" w:rsidR="00234A70" w:rsidRDefault="00862684">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E685C" w14:textId="77777777" w:rsidR="00652525" w:rsidRDefault="00862684">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DBB03" w14:textId="77777777" w:rsidR="00130B47" w:rsidRPr="00395622" w:rsidRDefault="00784CD0" w:rsidP="00130B47">
    <w:pPr>
      <w:pStyle w:val="Kopfzeile"/>
    </w:pPr>
    <w:r>
      <w:t>Rechenregeln für das Erfassungsjahr</w:t>
    </w:r>
    <w:r w:rsidRPr="00395622">
      <w:t xml:space="preserve"> </w:t>
    </w:r>
    <w:r>
      <w:t>2019 nach QSKH-RL</w:t>
    </w:r>
  </w:p>
  <w:p w14:paraId="371C3B7B" w14:textId="77777777" w:rsidR="00130B47" w:rsidRPr="00395622" w:rsidRDefault="00784CD0" w:rsidP="00130B47">
    <w:pPr>
      <w:pStyle w:val="Kopfzeile"/>
    </w:pPr>
    <w:r>
      <w:t>17/1</w:t>
    </w:r>
    <w:r w:rsidRPr="00395622">
      <w:t xml:space="preserve"> - </w:t>
    </w:r>
    <w:r>
      <w:t>Hüftgelenknahe Femurfraktur mit osteosynthetischer Versorgung</w:t>
    </w:r>
  </w:p>
  <w:p w14:paraId="5122ABE8" w14:textId="77777777" w:rsidR="00257C02" w:rsidRDefault="00784CD0">
    <w:pPr>
      <w:pStyle w:val="Kopfzeile"/>
    </w:pPr>
    <w:r>
      <w:t>Anhang II: Listen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7E648" w14:textId="77777777" w:rsidR="00652525" w:rsidRDefault="00862684">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2B601" w14:textId="77777777" w:rsidR="003911F9" w:rsidRDefault="00862684">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252DC" w14:textId="77777777" w:rsidR="003911F9" w:rsidRPr="00395622" w:rsidRDefault="00784CD0" w:rsidP="003911F9">
    <w:pPr>
      <w:pStyle w:val="Kopfzeile"/>
    </w:pPr>
    <w:r>
      <w:t>Rechenregeln für das Erfassungsjahr</w:t>
    </w:r>
    <w:r w:rsidRPr="00395622">
      <w:t xml:space="preserve"> </w:t>
    </w:r>
    <w:r>
      <w:t>2019 nach QSKH-RL</w:t>
    </w:r>
  </w:p>
  <w:p w14:paraId="2BB1897B" w14:textId="77777777" w:rsidR="003911F9" w:rsidRPr="00395622" w:rsidRDefault="00784CD0" w:rsidP="003911F9">
    <w:pPr>
      <w:pStyle w:val="Kopfzeile"/>
    </w:pPr>
    <w:r>
      <w:t>17/1</w:t>
    </w:r>
    <w:r w:rsidRPr="00395622">
      <w:t xml:space="preserve"> - </w:t>
    </w:r>
    <w:r>
      <w:t>Hüftgelenknahe Femurfraktur mit osteosynthetischer Versorgung</w:t>
    </w:r>
  </w:p>
  <w:p w14:paraId="54F3F911" w14:textId="77777777" w:rsidR="00CF528F" w:rsidRDefault="00784CD0" w:rsidP="00CF528F">
    <w:pPr>
      <w:pStyle w:val="Kopfzeile"/>
      <w:tabs>
        <w:tab w:val="left" w:pos="1941"/>
      </w:tabs>
    </w:pPr>
    <w:r>
      <w:t>Anhang III: Vorberechnungen</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502A" w14:textId="77777777" w:rsidR="003911F9" w:rsidRDefault="00862684">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1E1E" w14:textId="77777777" w:rsidR="002C1712" w:rsidRDefault="0086268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8232B" w14:textId="77777777" w:rsidR="009546F6" w:rsidRPr="00395622" w:rsidRDefault="00784CD0" w:rsidP="009546F6">
    <w:pPr>
      <w:pStyle w:val="Kopfzeile"/>
    </w:pPr>
    <w:r>
      <w:t>Rechenregeln für das Erfassungsjahr</w:t>
    </w:r>
    <w:r w:rsidRPr="00395622">
      <w:t xml:space="preserve"> </w:t>
    </w:r>
    <w:r>
      <w:t>2019 nach QSKH-RL</w:t>
    </w:r>
  </w:p>
  <w:p w14:paraId="35F9F75F" w14:textId="77777777" w:rsidR="009546F6" w:rsidRPr="00395622" w:rsidRDefault="00784CD0" w:rsidP="009546F6">
    <w:pPr>
      <w:pStyle w:val="Kopfzeile"/>
    </w:pPr>
    <w:r>
      <w:t>17/1</w:t>
    </w:r>
    <w:r w:rsidRPr="00395622">
      <w:t xml:space="preserve"> - </w:t>
    </w:r>
    <w:r>
      <w:t>Hüftgelenknahe Femurfraktur mit osteosynthetischer Versorgung</w:t>
    </w:r>
  </w:p>
  <w:p w14:paraId="5193CDAE" w14:textId="77777777" w:rsidR="009546F6" w:rsidRDefault="00784CD0">
    <w:pPr>
      <w:pStyle w:val="Kopfzeile"/>
    </w:pPr>
    <w:r>
      <w:t>54030: Präoperative Verweildauer</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96D4B" w14:textId="77777777" w:rsidR="00491DF3" w:rsidRPr="00395622" w:rsidRDefault="00784CD0" w:rsidP="00491DF3">
    <w:pPr>
      <w:pStyle w:val="Kopfzeile"/>
    </w:pPr>
    <w:r>
      <w:t>Rechenregeln für das Erfassungsjahr 2019 nach QSKH-RL</w:t>
    </w:r>
  </w:p>
  <w:p w14:paraId="1D2294AA" w14:textId="77777777" w:rsidR="00491DF3" w:rsidRPr="00395622" w:rsidRDefault="00784CD0" w:rsidP="00491DF3">
    <w:pPr>
      <w:pStyle w:val="Kopfzeile"/>
    </w:pPr>
    <w:r>
      <w:t>17/1</w:t>
    </w:r>
    <w:r w:rsidRPr="00395622">
      <w:t xml:space="preserve"> - </w:t>
    </w:r>
    <w:r>
      <w:t>Hüftgelenknahe Femurfraktur mit osteosynthetischer Versorgung</w:t>
    </w:r>
  </w:p>
  <w:p w14:paraId="52ADFCFF" w14:textId="77777777" w:rsidR="00FB337D" w:rsidRDefault="00784CD0" w:rsidP="003050C2">
    <w:pPr>
      <w:pStyle w:val="Kopfzeile"/>
      <w:tabs>
        <w:tab w:val="left" w:pos="1941"/>
      </w:tabs>
    </w:pPr>
    <w:r>
      <w:t>Anhang IV: Funktionen</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550A8" w14:textId="77777777" w:rsidR="002C1712" w:rsidRDefault="00862684">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B26B2" w14:textId="77777777" w:rsidR="00271AF2" w:rsidRDefault="00862684">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15AA5" w14:textId="77777777" w:rsidR="00130B47" w:rsidRPr="00395622" w:rsidRDefault="00784CD0" w:rsidP="00130B47">
    <w:pPr>
      <w:pStyle w:val="Kopfzeile"/>
    </w:pPr>
    <w:r>
      <w:t>Rechenregeln für das Erfassungsjahr</w:t>
    </w:r>
    <w:r w:rsidRPr="00395622">
      <w:t xml:space="preserve"> </w:t>
    </w:r>
    <w:r>
      <w:t>2019 nach QSKH-RL</w:t>
    </w:r>
  </w:p>
  <w:p w14:paraId="4F9F43D5" w14:textId="77777777" w:rsidR="00130B47" w:rsidRPr="00395622" w:rsidRDefault="00784CD0" w:rsidP="00130B47">
    <w:pPr>
      <w:pStyle w:val="Kopfzeile"/>
    </w:pPr>
    <w:r>
      <w:t>17/1</w:t>
    </w:r>
    <w:r w:rsidRPr="00395622">
      <w:t xml:space="preserve"> - </w:t>
    </w:r>
    <w:r>
      <w:t>Hüftgelenknahe Femurfraktur mit osteosynthetischer Versorgung</w:t>
    </w:r>
  </w:p>
  <w:p w14:paraId="2BFA1EB1" w14:textId="77777777" w:rsidR="00257C02" w:rsidRDefault="00784CD0" w:rsidP="00505667">
    <w:pPr>
      <w:pStyle w:val="Kopfzeile"/>
    </w:pPr>
    <w:r w:rsidRPr="00505667">
      <w:t>Anhang V: Historie der Qualitätsindikatoren</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20ECF" w14:textId="77777777" w:rsidR="00271AF2" w:rsidRDefault="00862684">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4D278" w14:textId="77777777" w:rsidR="0063668E" w:rsidRDefault="008626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BE007"/>
    <w:multiLevelType w:val="singleLevel"/>
    <w:tmpl w:val="1786E198"/>
    <w:lvl w:ilvl="0">
      <w:start w:val="1"/>
      <w:numFmt w:val="decimal"/>
      <w:lvlText w:val="%1."/>
      <w:lvlJc w:val="left"/>
      <w:pPr>
        <w:tabs>
          <w:tab w:val="num" w:pos="1492"/>
        </w:tabs>
        <w:ind w:left="1492" w:hanging="360"/>
      </w:pPr>
    </w:lvl>
  </w:abstractNum>
  <w:abstractNum w:abstractNumId="11" w15:restartNumberingAfterBreak="0">
    <w:nsid w:val="0027F1F2"/>
    <w:multiLevelType w:val="singleLevel"/>
    <w:tmpl w:val="D442933C"/>
    <w:lvl w:ilvl="0">
      <w:start w:val="1"/>
      <w:numFmt w:val="decimal"/>
      <w:lvlText w:val="%1."/>
      <w:lvlJc w:val="left"/>
      <w:pPr>
        <w:tabs>
          <w:tab w:val="num" w:pos="1492"/>
        </w:tabs>
        <w:ind w:left="1492" w:hanging="360"/>
      </w:pPr>
    </w:lvl>
  </w:abstractNum>
  <w:abstractNum w:abstractNumId="12" w15:restartNumberingAfterBreak="0">
    <w:nsid w:val="00333484"/>
    <w:multiLevelType w:val="singleLevel"/>
    <w:tmpl w:val="BF92FE48"/>
    <w:lvl w:ilvl="0">
      <w:start w:val="1"/>
      <w:numFmt w:val="decimal"/>
      <w:lvlText w:val="%1."/>
      <w:lvlJc w:val="left"/>
      <w:pPr>
        <w:tabs>
          <w:tab w:val="num" w:pos="1492"/>
        </w:tabs>
        <w:ind w:left="1492" w:hanging="360"/>
      </w:pPr>
    </w:lvl>
  </w:abstractNum>
  <w:abstractNum w:abstractNumId="13" w15:restartNumberingAfterBreak="0">
    <w:nsid w:val="004C9FBE"/>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4EC85B"/>
    <w:multiLevelType w:val="singleLevel"/>
    <w:tmpl w:val="A02096A8"/>
    <w:lvl w:ilvl="0">
      <w:start w:val="1"/>
      <w:numFmt w:val="decimal"/>
      <w:lvlText w:val="%1."/>
      <w:lvlJc w:val="left"/>
      <w:pPr>
        <w:tabs>
          <w:tab w:val="num" w:pos="1492"/>
        </w:tabs>
        <w:ind w:left="1492" w:hanging="360"/>
      </w:pPr>
    </w:lvl>
  </w:abstractNum>
  <w:abstractNum w:abstractNumId="15" w15:restartNumberingAfterBreak="0">
    <w:nsid w:val="0054BBB0"/>
    <w:multiLevelType w:val="singleLevel"/>
    <w:tmpl w:val="D442933C"/>
    <w:lvl w:ilvl="0">
      <w:start w:val="1"/>
      <w:numFmt w:val="decimal"/>
      <w:lvlText w:val="%1."/>
      <w:lvlJc w:val="left"/>
      <w:pPr>
        <w:tabs>
          <w:tab w:val="num" w:pos="1492"/>
        </w:tabs>
        <w:ind w:left="1492" w:hanging="360"/>
      </w:pPr>
    </w:lvl>
  </w:abstractNum>
  <w:abstractNum w:abstractNumId="16" w15:restartNumberingAfterBreak="0">
    <w:nsid w:val="006445E4"/>
    <w:multiLevelType w:val="singleLevel"/>
    <w:tmpl w:val="2FC64500"/>
    <w:lvl w:ilvl="0">
      <w:start w:val="1"/>
      <w:numFmt w:val="decimal"/>
      <w:lvlText w:val="%1."/>
      <w:lvlJc w:val="left"/>
      <w:pPr>
        <w:tabs>
          <w:tab w:val="num" w:pos="1492"/>
        </w:tabs>
        <w:ind w:left="1492" w:hanging="360"/>
      </w:pPr>
    </w:lvl>
  </w:abstractNum>
  <w:abstractNum w:abstractNumId="17" w15:restartNumberingAfterBreak="0">
    <w:nsid w:val="006F7974"/>
    <w:multiLevelType w:val="singleLevel"/>
    <w:tmpl w:val="BF92FE48"/>
    <w:lvl w:ilvl="0">
      <w:start w:val="1"/>
      <w:numFmt w:val="decimal"/>
      <w:lvlText w:val="%1."/>
      <w:lvlJc w:val="left"/>
      <w:pPr>
        <w:tabs>
          <w:tab w:val="num" w:pos="1492"/>
        </w:tabs>
        <w:ind w:left="1492" w:hanging="360"/>
      </w:pPr>
    </w:lvl>
  </w:abstractNum>
  <w:abstractNum w:abstractNumId="18" w15:restartNumberingAfterBreak="0">
    <w:nsid w:val="0074E479"/>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7729A8"/>
    <w:multiLevelType w:val="singleLevel"/>
    <w:tmpl w:val="D442933C"/>
    <w:lvl w:ilvl="0">
      <w:start w:val="1"/>
      <w:numFmt w:val="decimal"/>
      <w:lvlText w:val="%1."/>
      <w:lvlJc w:val="left"/>
      <w:pPr>
        <w:tabs>
          <w:tab w:val="num" w:pos="1492"/>
        </w:tabs>
        <w:ind w:left="1492" w:hanging="360"/>
      </w:pPr>
    </w:lvl>
  </w:abstractNum>
  <w:abstractNum w:abstractNumId="20" w15:restartNumberingAfterBreak="0">
    <w:nsid w:val="007C995A"/>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85C5E8"/>
    <w:multiLevelType w:val="singleLevel"/>
    <w:tmpl w:val="A96E8A2A"/>
    <w:lvl w:ilvl="0">
      <w:start w:val="1"/>
      <w:numFmt w:val="decimal"/>
      <w:lvlText w:val="%1."/>
      <w:lvlJc w:val="left"/>
      <w:pPr>
        <w:tabs>
          <w:tab w:val="num" w:pos="1492"/>
        </w:tabs>
        <w:ind w:left="1492" w:hanging="360"/>
      </w:pPr>
    </w:lvl>
  </w:abstractNum>
  <w:abstractNum w:abstractNumId="22" w15:restartNumberingAfterBreak="0">
    <w:nsid w:val="00926235"/>
    <w:multiLevelType w:val="singleLevel"/>
    <w:tmpl w:val="2FC64500"/>
    <w:lvl w:ilvl="0">
      <w:start w:val="1"/>
      <w:numFmt w:val="decimal"/>
      <w:lvlText w:val="%1."/>
      <w:lvlJc w:val="left"/>
      <w:pPr>
        <w:tabs>
          <w:tab w:val="num" w:pos="1492"/>
        </w:tabs>
        <w:ind w:left="1492" w:hanging="360"/>
      </w:pPr>
    </w:lvl>
  </w:abstractNum>
  <w:abstractNum w:abstractNumId="23" w15:restartNumberingAfterBreak="0">
    <w:nsid w:val="0098F952"/>
    <w:multiLevelType w:val="singleLevel"/>
    <w:tmpl w:val="D442933C"/>
    <w:lvl w:ilvl="0">
      <w:start w:val="1"/>
      <w:numFmt w:val="decimal"/>
      <w:lvlText w:val="%1."/>
      <w:lvlJc w:val="left"/>
      <w:pPr>
        <w:tabs>
          <w:tab w:val="num" w:pos="1492"/>
        </w:tabs>
        <w:ind w:left="1492" w:hanging="360"/>
      </w:pPr>
    </w:lvl>
  </w:abstractNum>
  <w:abstractNum w:abstractNumId="24" w15:restartNumberingAfterBreak="0">
    <w:nsid w:val="00A184B9"/>
    <w:multiLevelType w:val="singleLevel"/>
    <w:tmpl w:val="D442933C"/>
    <w:lvl w:ilvl="0">
      <w:start w:val="1"/>
      <w:numFmt w:val="decimal"/>
      <w:lvlText w:val="%1."/>
      <w:lvlJc w:val="left"/>
      <w:pPr>
        <w:tabs>
          <w:tab w:val="num" w:pos="1492"/>
        </w:tabs>
        <w:ind w:left="1492" w:hanging="360"/>
      </w:pPr>
    </w:lvl>
  </w:abstractNum>
  <w:abstractNum w:abstractNumId="25" w15:restartNumberingAfterBreak="0">
    <w:nsid w:val="00D6105E"/>
    <w:multiLevelType w:val="singleLevel"/>
    <w:tmpl w:val="2FC64500"/>
    <w:lvl w:ilvl="0">
      <w:start w:val="1"/>
      <w:numFmt w:val="decimal"/>
      <w:lvlText w:val="%1."/>
      <w:lvlJc w:val="left"/>
      <w:pPr>
        <w:tabs>
          <w:tab w:val="num" w:pos="1492"/>
        </w:tabs>
        <w:ind w:left="1492" w:hanging="360"/>
      </w:pPr>
    </w:lvl>
  </w:abstractNum>
  <w:abstractNum w:abstractNumId="26" w15:restartNumberingAfterBreak="0">
    <w:nsid w:val="00DA5DAC"/>
    <w:multiLevelType w:val="singleLevel"/>
    <w:tmpl w:val="BF92FE48"/>
    <w:lvl w:ilvl="0">
      <w:start w:val="1"/>
      <w:numFmt w:val="decimal"/>
      <w:lvlText w:val="%1."/>
      <w:lvlJc w:val="left"/>
      <w:pPr>
        <w:tabs>
          <w:tab w:val="num" w:pos="1492"/>
        </w:tabs>
        <w:ind w:left="1492" w:hanging="360"/>
      </w:pPr>
    </w:lvl>
  </w:abstractNum>
  <w:abstractNum w:abstractNumId="27" w15:restartNumberingAfterBreak="0">
    <w:nsid w:val="00E9A252"/>
    <w:multiLevelType w:val="singleLevel"/>
    <w:tmpl w:val="2FC64500"/>
    <w:lvl w:ilvl="0">
      <w:start w:val="1"/>
      <w:numFmt w:val="decimal"/>
      <w:lvlText w:val="%1."/>
      <w:lvlJc w:val="left"/>
      <w:pPr>
        <w:tabs>
          <w:tab w:val="num" w:pos="1492"/>
        </w:tabs>
        <w:ind w:left="1492" w:hanging="360"/>
      </w:pPr>
    </w:lvl>
  </w:abstractNum>
  <w:abstractNum w:abstractNumId="28" w15:restartNumberingAfterBreak="0">
    <w:nsid w:val="00EAD392"/>
    <w:multiLevelType w:val="singleLevel"/>
    <w:tmpl w:val="1786E198"/>
    <w:lvl w:ilvl="0">
      <w:start w:val="1"/>
      <w:numFmt w:val="decimal"/>
      <w:lvlText w:val="%1."/>
      <w:lvlJc w:val="left"/>
      <w:pPr>
        <w:tabs>
          <w:tab w:val="num" w:pos="1492"/>
        </w:tabs>
        <w:ind w:left="1492" w:hanging="360"/>
      </w:pPr>
    </w:lvl>
  </w:abstractNum>
  <w:abstractNum w:abstractNumId="29" w15:restartNumberingAfterBreak="0">
    <w:nsid w:val="00ECF4C7"/>
    <w:multiLevelType w:val="singleLevel"/>
    <w:tmpl w:val="BF92FE48"/>
    <w:lvl w:ilvl="0">
      <w:start w:val="1"/>
      <w:numFmt w:val="decimal"/>
      <w:lvlText w:val="%1."/>
      <w:lvlJc w:val="left"/>
      <w:pPr>
        <w:tabs>
          <w:tab w:val="num" w:pos="1492"/>
        </w:tabs>
        <w:ind w:left="1492" w:hanging="360"/>
      </w:pPr>
    </w:lvl>
  </w:abstractNum>
  <w:abstractNum w:abstractNumId="30" w15:restartNumberingAfterBreak="0">
    <w:nsid w:val="00F1E8FC"/>
    <w:multiLevelType w:val="singleLevel"/>
    <w:tmpl w:val="D442933C"/>
    <w:lvl w:ilvl="0">
      <w:start w:val="1"/>
      <w:numFmt w:val="decimal"/>
      <w:lvlText w:val="%1."/>
      <w:lvlJc w:val="left"/>
      <w:pPr>
        <w:tabs>
          <w:tab w:val="num" w:pos="1492"/>
        </w:tabs>
        <w:ind w:left="1492" w:hanging="360"/>
      </w:pPr>
    </w:lvl>
  </w:abstractNum>
  <w:abstractNum w:abstractNumId="31" w15:restartNumberingAfterBreak="0">
    <w:nsid w:val="00FC1F23"/>
    <w:multiLevelType w:val="singleLevel"/>
    <w:tmpl w:val="2FC64500"/>
    <w:lvl w:ilvl="0">
      <w:start w:val="1"/>
      <w:numFmt w:val="decimal"/>
      <w:lvlText w:val="%1."/>
      <w:lvlJc w:val="left"/>
      <w:pPr>
        <w:tabs>
          <w:tab w:val="num" w:pos="1492"/>
        </w:tabs>
        <w:ind w:left="1492" w:hanging="360"/>
      </w:pPr>
    </w:lvl>
  </w:abstractNum>
  <w:abstractNum w:abstractNumId="3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7"/>
  </w:num>
  <w:num w:numId="2">
    <w:abstractNumId w:val="9"/>
  </w:num>
  <w:num w:numId="3">
    <w:abstractNumId w:val="7"/>
  </w:num>
  <w:num w:numId="4">
    <w:abstractNumId w:val="6"/>
  </w:num>
  <w:num w:numId="5">
    <w:abstractNumId w:val="5"/>
  </w:num>
  <w:num w:numId="6">
    <w:abstractNumId w:val="4"/>
  </w:num>
  <w:num w:numId="7">
    <w:abstractNumId w:val="35"/>
  </w:num>
  <w:num w:numId="8">
    <w:abstractNumId w:val="33"/>
  </w:num>
  <w:num w:numId="9">
    <w:abstractNumId w:val="8"/>
  </w:num>
  <w:num w:numId="10">
    <w:abstractNumId w:val="3"/>
  </w:num>
  <w:num w:numId="11">
    <w:abstractNumId w:val="2"/>
  </w:num>
  <w:num w:numId="12">
    <w:abstractNumId w:val="1"/>
  </w:num>
  <w:num w:numId="13">
    <w:abstractNumId w:val="0"/>
  </w:num>
  <w:num w:numId="14">
    <w:abstractNumId w:val="34"/>
  </w:num>
  <w:num w:numId="15">
    <w:abstractNumId w:val="32"/>
  </w:num>
  <w:num w:numId="16">
    <w:abstractNumId w:val="36"/>
  </w:num>
  <w:num w:numId="17">
    <w:abstractNumId w:val="21"/>
  </w:num>
  <w:num w:numId="18">
    <w:abstractNumId w:val="13"/>
  </w:num>
  <w:num w:numId="19">
    <w:abstractNumId w:val="29"/>
  </w:num>
  <w:num w:numId="20">
    <w:abstractNumId w:val="11"/>
  </w:num>
  <w:num w:numId="21">
    <w:abstractNumId w:val="27"/>
  </w:num>
  <w:num w:numId="22">
    <w:abstractNumId w:val="26"/>
  </w:num>
  <w:num w:numId="23">
    <w:abstractNumId w:val="19"/>
  </w:num>
  <w:num w:numId="24">
    <w:abstractNumId w:val="31"/>
  </w:num>
  <w:num w:numId="25">
    <w:abstractNumId w:val="20"/>
  </w:num>
  <w:num w:numId="26">
    <w:abstractNumId w:val="24"/>
  </w:num>
  <w:num w:numId="27">
    <w:abstractNumId w:val="25"/>
  </w:num>
  <w:num w:numId="28">
    <w:abstractNumId w:val="17"/>
  </w:num>
  <w:num w:numId="29">
    <w:abstractNumId w:val="30"/>
  </w:num>
  <w:num w:numId="30">
    <w:abstractNumId w:val="22"/>
  </w:num>
  <w:num w:numId="31">
    <w:abstractNumId w:val="18"/>
  </w:num>
  <w:num w:numId="32">
    <w:abstractNumId w:val="15"/>
  </w:num>
  <w:num w:numId="33">
    <w:abstractNumId w:val="16"/>
  </w:num>
  <w:num w:numId="34">
    <w:abstractNumId w:val="12"/>
  </w:num>
  <w:num w:numId="35">
    <w:abstractNumId w:val="23"/>
  </w:num>
  <w:num w:numId="36">
    <w:abstractNumId w:val="10"/>
  </w:num>
  <w:num w:numId="37">
    <w:abstractNumId w:val="14"/>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15A1"/>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995"/>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3DA7"/>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4CD0"/>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62684"/>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C67A0"/>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1B57"/>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1129"/>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38" Type="http://schemas.openxmlformats.org/officeDocument/2006/relationships/header" Target="header65.xml"/><Relationship Id="rId154" Type="http://schemas.openxmlformats.org/officeDocument/2006/relationships/footer" Target="footer72.xml"/><Relationship Id="rId159" Type="http://schemas.openxmlformats.org/officeDocument/2006/relationships/header" Target="header75.xml"/><Relationship Id="rId175" Type="http://schemas.openxmlformats.org/officeDocument/2006/relationships/footer" Target="footer82.xml"/><Relationship Id="rId170" Type="http://schemas.openxmlformats.org/officeDocument/2006/relationships/footer" Target="footer80.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3.xml"/><Relationship Id="rId160" Type="http://schemas.openxmlformats.org/officeDocument/2006/relationships/footer" Target="footer75.xml"/><Relationship Id="rId165" Type="http://schemas.openxmlformats.org/officeDocument/2006/relationships/header" Target="header78.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71" Type="http://schemas.openxmlformats.org/officeDocument/2006/relationships/header" Target="header81.xml"/><Relationship Id="rId176" Type="http://schemas.openxmlformats.org/officeDocument/2006/relationships/footer" Target="footer83.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eader" Target="header7.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30" Type="http://schemas.openxmlformats.org/officeDocument/2006/relationships/footer" Target="footer60.xml"/><Relationship Id="rId135" Type="http://schemas.openxmlformats.org/officeDocument/2006/relationships/header" Target="header63.xml"/><Relationship Id="rId143" Type="http://schemas.openxmlformats.org/officeDocument/2006/relationships/header" Target="header67.xml"/><Relationship Id="rId148" Type="http://schemas.openxmlformats.org/officeDocument/2006/relationships/footer" Target="footer69.xml"/><Relationship Id="rId151" Type="http://schemas.openxmlformats.org/officeDocument/2006/relationships/footer" Target="footer70.xml"/><Relationship Id="rId156" Type="http://schemas.openxmlformats.org/officeDocument/2006/relationships/header" Target="header74.xml"/><Relationship Id="rId164" Type="http://schemas.openxmlformats.org/officeDocument/2006/relationships/footer" Target="footer77.xml"/><Relationship Id="rId169" Type="http://schemas.openxmlformats.org/officeDocument/2006/relationships/footer" Target="footer79.xml"/><Relationship Id="rId177" Type="http://schemas.openxmlformats.org/officeDocument/2006/relationships/header" Target="header84.xml"/><Relationship Id="rId4" Type="http://schemas.openxmlformats.org/officeDocument/2006/relationships/styles" Target="styles.xml"/><Relationship Id="rId9" Type="http://schemas.openxmlformats.org/officeDocument/2006/relationships/image" Target="media/image1.emf"/><Relationship Id="rId172" Type="http://schemas.openxmlformats.org/officeDocument/2006/relationships/footer" Target="footer81.xml"/><Relationship Id="rId180" Type="http://schemas.openxmlformats.org/officeDocument/2006/relationships/theme" Target="theme/theme1.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3" Type="http://schemas.openxmlformats.org/officeDocument/2006/relationships/numbering" Target="numbering.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fontTable" Target="fontTable.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AB95F1D-0AFC-4AE7-A0DF-31C35005AF7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D27E6FB2-A589-4538-A2E6-C4B41A31D08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18162</Words>
  <Characters>114425</Characters>
  <Application>Microsoft Office Word</Application>
  <DocSecurity>0</DocSecurity>
  <Lines>953</Lines>
  <Paragraphs>264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2020-04-28T17:39:00Z</dcterms:modified>
</cp:coreProperties>
</file>